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3B806" w14:textId="07000D86" w:rsidR="009E7D0C" w:rsidRDefault="009E7D0C" w:rsidP="00A33695">
      <w:pPr>
        <w:jc w:val="center"/>
        <w:rPr>
          <w:rFonts w:ascii="Times New Roman" w:hAnsi="Times New Roman"/>
          <w:sz w:val="24"/>
        </w:rPr>
      </w:pPr>
      <w:bookmarkStart w:id="0" w:name="_Toc262568021"/>
      <w:bookmarkStart w:id="1" w:name="_Toc295829847"/>
      <w:r>
        <w:rPr>
          <w:rFonts w:ascii="Times New Roman" w:hAnsi="Times New Roman"/>
          <w:sz w:val="24"/>
        </w:rPr>
        <w:t>EN</w:t>
      </w:r>
    </w:p>
    <w:p w14:paraId="2704A83C" w14:textId="77777777" w:rsidR="009E7D0C" w:rsidRDefault="009E7D0C" w:rsidP="00A33695">
      <w:pPr>
        <w:jc w:val="center"/>
        <w:rPr>
          <w:rFonts w:ascii="Times New Roman" w:hAnsi="Times New Roman"/>
          <w:sz w:val="24"/>
        </w:rPr>
      </w:pPr>
    </w:p>
    <w:p w14:paraId="24333E7A" w14:textId="5D6FD9D5" w:rsidR="008D696E" w:rsidRDefault="008D696E" w:rsidP="00A33695">
      <w:pPr>
        <w:jc w:val="center"/>
        <w:rPr>
          <w:rFonts w:ascii="Times New Roman" w:hAnsi="Times New Roman"/>
          <w:sz w:val="24"/>
        </w:rPr>
      </w:pPr>
      <w:r>
        <w:rPr>
          <w:rFonts w:ascii="Times New Roman" w:hAnsi="Times New Roman"/>
          <w:sz w:val="24"/>
        </w:rPr>
        <w:t>ANNEX II</w:t>
      </w:r>
    </w:p>
    <w:p w14:paraId="37362007" w14:textId="6FB5EC15" w:rsidR="002648B0" w:rsidRPr="002A677E" w:rsidRDefault="008D696E" w:rsidP="00A33695">
      <w:pPr>
        <w:jc w:val="center"/>
        <w:rPr>
          <w:rFonts w:ascii="Times New Roman" w:hAnsi="Times New Roman"/>
          <w:sz w:val="24"/>
        </w:rPr>
      </w:pPr>
      <w:r>
        <w:rPr>
          <w:rFonts w:ascii="Times New Roman" w:hAnsi="Times New Roman"/>
          <w:sz w:val="24"/>
        </w:rPr>
        <w:t>‘</w:t>
      </w:r>
      <w:r w:rsidR="002648B0" w:rsidRPr="002A677E">
        <w:rPr>
          <w:rFonts w:ascii="Times New Roman" w:hAnsi="Times New Roman"/>
          <w:sz w:val="24"/>
        </w:rPr>
        <w:t>ANNEX II</w:t>
      </w:r>
    </w:p>
    <w:p w14:paraId="1330A6A8" w14:textId="5D7F4003" w:rsidR="000F1AF3" w:rsidRPr="00D41692" w:rsidRDefault="00D11E4C" w:rsidP="00D41692">
      <w:pPr>
        <w:jc w:val="center"/>
        <w:rPr>
          <w:rFonts w:ascii="Times New Roman" w:hAnsi="Times New Roman"/>
          <w:b/>
          <w:sz w:val="24"/>
          <w:lang w:eastAsia="de-DE"/>
        </w:rPr>
      </w:pPr>
      <w:r w:rsidRPr="002A677E">
        <w:rPr>
          <w:rFonts w:ascii="Times New Roman" w:hAnsi="Times New Roman"/>
          <w:b/>
          <w:sz w:val="24"/>
          <w:lang w:eastAsia="de-DE"/>
        </w:rPr>
        <w:t xml:space="preserve">INSTRUCTIONS FOR </w:t>
      </w:r>
      <w:r w:rsidR="002648B0" w:rsidRPr="002A677E">
        <w:rPr>
          <w:rFonts w:ascii="Times New Roman" w:hAnsi="Times New Roman"/>
          <w:b/>
          <w:sz w:val="24"/>
          <w:lang w:eastAsia="de-DE"/>
        </w:rPr>
        <w:t xml:space="preserve">REPORTING ON </w:t>
      </w:r>
      <w:r w:rsidR="00480A69" w:rsidRPr="002A677E">
        <w:rPr>
          <w:rFonts w:ascii="Times New Roman" w:hAnsi="Times New Roman"/>
          <w:b/>
          <w:sz w:val="24"/>
          <w:lang w:eastAsia="de-DE"/>
        </w:rPr>
        <w:t xml:space="preserve">OWN FUNDS AND </w:t>
      </w:r>
      <w:r w:rsidR="002648B0" w:rsidRPr="002A677E">
        <w:rPr>
          <w:rFonts w:ascii="Times New Roman" w:hAnsi="Times New Roman"/>
          <w:b/>
          <w:sz w:val="24"/>
          <w:lang w:eastAsia="de-DE"/>
        </w:rPr>
        <w:t>OWN FUNDS REQUIREMENTS</w:t>
      </w:r>
      <w:bookmarkStart w:id="2" w:name="_Toc264033192"/>
      <w:bookmarkEnd w:id="0"/>
      <w:bookmarkEnd w:id="1"/>
      <w:bookmarkEnd w:id="2"/>
      <w:r w:rsidR="000F1AF3">
        <w:rPr>
          <w:rFonts w:ascii="Times New Roman" w:hAnsi="Times New Roman"/>
          <w:b/>
          <w:sz w:val="24"/>
          <w:lang w:eastAsia="de-DE"/>
        </w:rPr>
        <w:t xml:space="preserve">  </w:t>
      </w:r>
    </w:p>
    <w:p w14:paraId="4C764596" w14:textId="77777777" w:rsidR="000F1AF3" w:rsidRPr="002A677E" w:rsidRDefault="000F1AF3" w:rsidP="000F1AF3">
      <w:pPr>
        <w:rPr>
          <w:rFonts w:ascii="Times New Roman" w:hAnsi="Times New Roman"/>
          <w:sz w:val="24"/>
        </w:rPr>
      </w:pPr>
    </w:p>
    <w:p w14:paraId="70585B10" w14:textId="77777777" w:rsidR="000F1AF3" w:rsidRDefault="000F1AF3" w:rsidP="000F1AF3">
      <w:pPr>
        <w:pStyle w:val="Heading2"/>
        <w:rPr>
          <w:rFonts w:ascii="Times New Roman" w:hAnsi="Times New Roman"/>
          <w:lang w:val="en-GB"/>
        </w:rPr>
      </w:pPr>
      <w:bookmarkStart w:id="3" w:name="_Toc360188322"/>
      <w:bookmarkStart w:id="4" w:name="_Toc473560870"/>
      <w:bookmarkStart w:id="5" w:name="_Toc151714358"/>
      <w:r w:rsidRPr="002A677E">
        <w:rPr>
          <w:rFonts w:ascii="Times New Roman" w:hAnsi="Times New Roman"/>
          <w:lang w:val="en-GB"/>
        </w:rPr>
        <w:t>PART II: TEMPLATE RELATED INSTRUCTIONS</w:t>
      </w:r>
      <w:bookmarkEnd w:id="3"/>
      <w:bookmarkEnd w:id="4"/>
      <w:bookmarkEnd w:id="5"/>
    </w:p>
    <w:p w14:paraId="08AA7146" w14:textId="77777777" w:rsidR="000F1AF3" w:rsidRDefault="000F1AF3" w:rsidP="000F1AF3">
      <w:pPr>
        <w:rPr>
          <w:lang w:eastAsia="x-none"/>
        </w:rPr>
      </w:pPr>
    </w:p>
    <w:p w14:paraId="0DC832AB" w14:textId="77777777" w:rsidR="000F1AF3" w:rsidRPr="00964546" w:rsidRDefault="000F1AF3" w:rsidP="000F1AF3">
      <w:pPr>
        <w:rPr>
          <w:lang w:eastAsia="x-none"/>
        </w:rPr>
      </w:pPr>
      <w:r>
        <w:rPr>
          <w:lang w:eastAsia="x-none"/>
        </w:rPr>
        <w:t>(…)</w:t>
      </w:r>
    </w:p>
    <w:p w14:paraId="7F7A0FD4" w14:textId="77777777" w:rsidR="00FC6275" w:rsidRPr="002A677E" w:rsidRDefault="00FC6275">
      <w:pPr>
        <w:spacing w:before="0" w:after="0"/>
        <w:jc w:val="left"/>
        <w:rPr>
          <w:rStyle w:val="InstructionsTabelleText"/>
          <w:rFonts w:ascii="Times New Roman" w:hAnsi="Times New Roman"/>
          <w:b/>
          <w:sz w:val="24"/>
        </w:rPr>
      </w:pPr>
    </w:p>
    <w:p w14:paraId="08BE46FC" w14:textId="77777777" w:rsidR="00AC6255" w:rsidRPr="002A677E" w:rsidRDefault="00CE4C49" w:rsidP="0023700C">
      <w:pPr>
        <w:pStyle w:val="Instructionsberschrift2"/>
        <w:numPr>
          <w:ilvl w:val="0"/>
          <w:numId w:val="0"/>
        </w:numPr>
        <w:ind w:left="357" w:hanging="357"/>
        <w:rPr>
          <w:rFonts w:ascii="Times New Roman" w:hAnsi="Times New Roman" w:cs="Times New Roman"/>
          <w:sz w:val="24"/>
          <w:lang w:val="en-GB"/>
        </w:rPr>
      </w:pPr>
      <w:bookmarkStart w:id="6" w:name="_Toc260157222"/>
      <w:bookmarkStart w:id="7" w:name="_Toc262566416"/>
      <w:bookmarkStart w:id="8" w:name="_Toc295829987"/>
      <w:bookmarkStart w:id="9" w:name="_Toc310415049"/>
      <w:bookmarkStart w:id="10" w:name="_Toc360188384"/>
      <w:bookmarkStart w:id="11" w:name="_Toc473560935"/>
      <w:bookmarkStart w:id="12" w:name="_Toc152862710"/>
      <w:bookmarkStart w:id="13" w:name="_Toc260157223"/>
      <w:bookmarkStart w:id="14" w:name="_Toc262566417"/>
      <w:bookmarkStart w:id="15" w:name="_Toc264038462"/>
      <w:bookmarkStart w:id="16" w:name="_Toc295829988"/>
      <w:bookmarkStart w:id="17" w:name="_Toc310415050"/>
      <w:r w:rsidRPr="002A677E">
        <w:rPr>
          <w:rFonts w:ascii="Times New Roman" w:hAnsi="Times New Roman" w:cs="Times New Roman"/>
          <w:sz w:val="24"/>
          <w:lang w:val="en-GB"/>
        </w:rPr>
        <w:t>4.</w:t>
      </w:r>
      <w:r w:rsidRPr="002A677E">
        <w:rPr>
          <w:rFonts w:ascii="Times New Roman" w:hAnsi="Times New Roman" w:cs="Times New Roman"/>
          <w:sz w:val="24"/>
          <w:lang w:val="en-GB"/>
        </w:rPr>
        <w:tab/>
      </w:r>
      <w:r w:rsidR="00AC6255" w:rsidRPr="00B47B20">
        <w:rPr>
          <w:rFonts w:ascii="Times New Roman" w:hAnsi="Times New Roman" w:cs="Times New Roman"/>
          <w:b/>
          <w:sz w:val="24"/>
          <w:lang w:val="en-GB"/>
        </w:rPr>
        <w:t>Operational Risk Templates</w:t>
      </w:r>
      <w:bookmarkEnd w:id="6"/>
      <w:bookmarkEnd w:id="7"/>
      <w:bookmarkEnd w:id="8"/>
      <w:bookmarkEnd w:id="9"/>
      <w:bookmarkEnd w:id="10"/>
      <w:bookmarkEnd w:id="11"/>
      <w:bookmarkEnd w:id="12"/>
    </w:p>
    <w:bookmarkEnd w:id="13"/>
    <w:bookmarkEnd w:id="14"/>
    <w:bookmarkEnd w:id="15"/>
    <w:bookmarkEnd w:id="16"/>
    <w:bookmarkEnd w:id="17"/>
    <w:p w14:paraId="1DB1CCA4" w14:textId="12DF301B" w:rsidR="00AC6255" w:rsidRPr="002A677E" w:rsidRDefault="008F3052" w:rsidP="00E434A1">
      <w:pPr>
        <w:pStyle w:val="InstructionsText2"/>
        <w:numPr>
          <w:ilvl w:val="0"/>
          <w:numId w:val="0"/>
        </w:numPr>
      </w:pPr>
      <w:r>
        <w:fldChar w:fldCharType="begin"/>
      </w:r>
      <w:r>
        <w:instrText xml:space="preserve"> seq paragraphs </w:instrText>
      </w:r>
      <w:r>
        <w:fldChar w:fldCharType="separate"/>
      </w:r>
      <w:r w:rsidR="00771068" w:rsidRPr="002A677E">
        <w:rPr>
          <w:noProof/>
        </w:rPr>
        <w:t>136</w:t>
      </w:r>
      <w:r>
        <w:rPr>
          <w:noProof/>
        </w:rPr>
        <w:fldChar w:fldCharType="end"/>
      </w:r>
      <w:r w:rsidR="006660B9" w:rsidRPr="002A677E">
        <w:t>.</w:t>
      </w:r>
      <w:r w:rsidR="006660B9" w:rsidRPr="002A677E">
        <w:tab/>
      </w:r>
      <w:r w:rsidR="00DB52C6">
        <w:t>[empty]</w:t>
      </w:r>
      <w:r w:rsidR="005C14B0" w:rsidRPr="002A677E">
        <w:t xml:space="preserve"> </w:t>
      </w:r>
    </w:p>
    <w:p w14:paraId="4904781C" w14:textId="02CDAF2E" w:rsidR="00AC6255" w:rsidRPr="002A677E" w:rsidRDefault="00771068" w:rsidP="00E434A1">
      <w:pPr>
        <w:pStyle w:val="InstructionsText2"/>
        <w:numPr>
          <w:ilvl w:val="0"/>
          <w:numId w:val="0"/>
        </w:numPr>
      </w:pPr>
      <w:fldSimple w:instr=" seq paragraphs ">
        <w:r w:rsidRPr="002A677E">
          <w:rPr>
            <w:noProof/>
          </w:rPr>
          <w:t>137</w:t>
        </w:r>
      </w:fldSimple>
      <w:r w:rsidR="00125707" w:rsidRPr="002A677E">
        <w:t>.</w:t>
      </w:r>
      <w:r w:rsidR="005C14B0" w:rsidRPr="002A677E">
        <w:t xml:space="preserve"> </w:t>
      </w:r>
      <w:r w:rsidR="00DB52C6">
        <w:t xml:space="preserve">[empty] </w:t>
      </w:r>
    </w:p>
    <w:p w14:paraId="4B809D6B" w14:textId="0B845704" w:rsidR="00AC6255" w:rsidRPr="002A677E" w:rsidRDefault="00771068" w:rsidP="00E434A1">
      <w:pPr>
        <w:pStyle w:val="InstructionsText2"/>
        <w:numPr>
          <w:ilvl w:val="0"/>
          <w:numId w:val="0"/>
        </w:numPr>
      </w:pPr>
      <w:fldSimple w:instr=" seq paragraphs ">
        <w:r w:rsidRPr="002A677E">
          <w:rPr>
            <w:noProof/>
          </w:rPr>
          <w:t>138</w:t>
        </w:r>
      </w:fldSimple>
      <w:r w:rsidR="00125707" w:rsidRPr="002A677E">
        <w:t>.</w:t>
      </w:r>
      <w:r w:rsidR="00125707" w:rsidRPr="002A677E">
        <w:tab/>
      </w:r>
      <w:r w:rsidR="00DB52C6">
        <w:t xml:space="preserve">[empty] </w:t>
      </w:r>
    </w:p>
    <w:p w14:paraId="2023E425" w14:textId="5437B6F0" w:rsidR="00AC6255" w:rsidRPr="002A677E" w:rsidRDefault="00771068" w:rsidP="00E434A1">
      <w:pPr>
        <w:pStyle w:val="InstructionsText2"/>
        <w:numPr>
          <w:ilvl w:val="0"/>
          <w:numId w:val="0"/>
        </w:numPr>
      </w:pPr>
      <w:fldSimple w:instr=" seq paragraphs ">
        <w:r w:rsidRPr="002A677E">
          <w:rPr>
            <w:noProof/>
          </w:rPr>
          <w:t>139</w:t>
        </w:r>
      </w:fldSimple>
      <w:r w:rsidR="00125707" w:rsidRPr="002A677E">
        <w:t>.</w:t>
      </w:r>
      <w:r w:rsidR="00125707" w:rsidRPr="002A677E">
        <w:tab/>
      </w:r>
      <w:r w:rsidR="00DB52C6">
        <w:t>[empty]</w:t>
      </w:r>
      <w:r w:rsidR="005C14B0" w:rsidRPr="002A677E">
        <w:t xml:space="preserve"> </w:t>
      </w:r>
    </w:p>
    <w:p w14:paraId="1BF423DA" w14:textId="44AC9F92" w:rsidR="00AC6255" w:rsidRPr="002A677E" w:rsidRDefault="00771068" w:rsidP="00E434A1">
      <w:pPr>
        <w:pStyle w:val="InstructionsText2"/>
        <w:numPr>
          <w:ilvl w:val="0"/>
          <w:numId w:val="0"/>
        </w:numPr>
      </w:pPr>
      <w:fldSimple w:instr=" seq paragraphs ">
        <w:r w:rsidRPr="002A677E">
          <w:rPr>
            <w:noProof/>
          </w:rPr>
          <w:t>140</w:t>
        </w:r>
      </w:fldSimple>
      <w:r w:rsidR="00125707" w:rsidRPr="002A677E">
        <w:t>.</w:t>
      </w:r>
      <w:r w:rsidR="00125707" w:rsidRPr="002A677E">
        <w:tab/>
      </w:r>
      <w:r w:rsidR="005C14B0" w:rsidRPr="002A677E">
        <w:t xml:space="preserve"> </w:t>
      </w:r>
      <w:r w:rsidR="00DB52C6">
        <w:t xml:space="preserve">[empty] </w:t>
      </w:r>
    </w:p>
    <w:p w14:paraId="001035D2" w14:textId="1BD5781A" w:rsidR="00AC6255" w:rsidRPr="002A677E" w:rsidRDefault="00771068" w:rsidP="00E434A1">
      <w:pPr>
        <w:pStyle w:val="InstructionsText2"/>
        <w:numPr>
          <w:ilvl w:val="0"/>
          <w:numId w:val="0"/>
        </w:numPr>
      </w:pPr>
      <w:fldSimple w:instr=" seq paragraphs ">
        <w:r w:rsidRPr="002A677E">
          <w:rPr>
            <w:noProof/>
          </w:rPr>
          <w:t>141</w:t>
        </w:r>
      </w:fldSimple>
      <w:r w:rsidR="00125707" w:rsidRPr="002A677E">
        <w:t>.</w:t>
      </w:r>
      <w:r w:rsidR="00125707" w:rsidRPr="002A677E">
        <w:tab/>
      </w:r>
      <w:r w:rsidR="00DB52C6">
        <w:t>[empty]</w:t>
      </w:r>
    </w:p>
    <w:p w14:paraId="23737963" w14:textId="77777777" w:rsidR="0062765D" w:rsidRPr="00B47B20" w:rsidRDefault="0062765D" w:rsidP="3B06A011">
      <w:pPr>
        <w:keepNext/>
        <w:spacing w:before="240" w:after="240"/>
        <w:ind w:left="357" w:hanging="357"/>
        <w:outlineLvl w:val="1"/>
        <w:rPr>
          <w:rFonts w:ascii="Times New Roman" w:eastAsia="Arial" w:hAnsi="Times New Roman"/>
          <w:b/>
          <w:sz w:val="24"/>
          <w:u w:val="single"/>
        </w:rPr>
      </w:pPr>
      <w:bookmarkStart w:id="18" w:name="_Toc152862711"/>
      <w:r w:rsidRPr="00B47B20">
        <w:rPr>
          <w:rFonts w:ascii="Times New Roman" w:eastAsia="Arial" w:hAnsi="Times New Roman"/>
          <w:b/>
          <w:sz w:val="24"/>
        </w:rPr>
        <w:t>4.1.</w:t>
      </w:r>
      <w:r w:rsidRPr="00B47B20">
        <w:rPr>
          <w:b/>
        </w:rPr>
        <w:tab/>
      </w:r>
      <w:r w:rsidRPr="00B47B20">
        <w:rPr>
          <w:rFonts w:ascii="Times New Roman" w:eastAsia="Arial" w:hAnsi="Times New Roman"/>
          <w:b/>
          <w:sz w:val="24"/>
          <w:u w:val="single"/>
        </w:rPr>
        <w:t>Reporting of own funds requirements for Operational risk</w:t>
      </w:r>
      <w:bookmarkEnd w:id="18"/>
    </w:p>
    <w:p w14:paraId="200487A9" w14:textId="77777777" w:rsidR="0062765D" w:rsidRPr="00B47B20" w:rsidRDefault="0062765D" w:rsidP="3B06A011">
      <w:pPr>
        <w:keepNext/>
        <w:spacing w:before="240" w:after="240"/>
        <w:ind w:left="357" w:hanging="357"/>
        <w:outlineLvl w:val="1"/>
        <w:rPr>
          <w:rFonts w:ascii="Times New Roman" w:eastAsia="Arial" w:hAnsi="Times New Roman"/>
          <w:b/>
          <w:sz w:val="24"/>
          <w:u w:val="single"/>
        </w:rPr>
      </w:pPr>
      <w:bookmarkStart w:id="19" w:name="_Toc152862712"/>
      <w:r w:rsidRPr="00B47B20">
        <w:rPr>
          <w:rFonts w:ascii="Times New Roman" w:eastAsia="Arial" w:hAnsi="Times New Roman"/>
          <w:b/>
          <w:sz w:val="24"/>
        </w:rPr>
        <w:t>4.1.1.</w:t>
      </w:r>
      <w:r w:rsidRPr="00B47B20">
        <w:rPr>
          <w:b/>
        </w:rPr>
        <w:tab/>
      </w:r>
      <w:r w:rsidRPr="00B47B20">
        <w:rPr>
          <w:rFonts w:ascii="Times New Roman" w:eastAsia="Arial" w:hAnsi="Times New Roman"/>
          <w:b/>
          <w:sz w:val="24"/>
          <w:u w:val="single"/>
        </w:rPr>
        <w:t>General Remarks</w:t>
      </w:r>
      <w:bookmarkEnd w:id="19"/>
    </w:p>
    <w:p w14:paraId="60C67A56" w14:textId="5F0C19D1" w:rsidR="0062765D" w:rsidRDefault="0062765D" w:rsidP="00855EF0">
      <w:pPr>
        <w:spacing w:before="0" w:after="240"/>
        <w:ind w:left="360" w:hanging="360"/>
        <w:rPr>
          <w:ins w:id="20" w:author="Author"/>
          <w:rFonts w:ascii="Times New Roman" w:hAnsi="Times New Roman"/>
          <w:noProof/>
          <w:sz w:val="24"/>
          <w:lang w:eastAsia="de-DE"/>
        </w:rPr>
      </w:pPr>
      <w:r w:rsidRPr="0062765D">
        <w:rPr>
          <w:rFonts w:ascii="Times New Roman" w:hAnsi="Times New Roman"/>
          <w:sz w:val="24"/>
          <w:lang w:eastAsia="de-DE"/>
        </w:rPr>
        <w:t>1</w:t>
      </w:r>
      <w:r w:rsidR="00DB52C6">
        <w:rPr>
          <w:rFonts w:ascii="Times New Roman" w:hAnsi="Times New Roman"/>
          <w:sz w:val="24"/>
          <w:lang w:eastAsia="de-DE"/>
        </w:rPr>
        <w:t>41a</w:t>
      </w:r>
      <w:r w:rsidRPr="0062765D">
        <w:rPr>
          <w:rFonts w:ascii="Times New Roman" w:hAnsi="Times New Roman"/>
          <w:sz w:val="24"/>
          <w:lang w:eastAsia="de-DE"/>
        </w:rPr>
        <w:t xml:space="preserve">. </w:t>
      </w:r>
      <w:r w:rsidRPr="0062765D">
        <w:rPr>
          <w:rFonts w:ascii="Times New Roman" w:hAnsi="Times New Roman"/>
          <w:noProof/>
          <w:sz w:val="24"/>
          <w:lang w:eastAsia="de-DE"/>
        </w:rPr>
        <w:t>Template C 16.01 captures the own funds requirements (OFR) for operational risk under the Business Indicator Component (BIC) and the related Business indicator (BI) in accordance with Article</w:t>
      </w:r>
      <w:r w:rsidR="001B4C43">
        <w:rPr>
          <w:rFonts w:ascii="Times New Roman" w:hAnsi="Times New Roman"/>
          <w:noProof/>
          <w:sz w:val="24"/>
          <w:lang w:eastAsia="de-DE"/>
        </w:rPr>
        <w:t>s</w:t>
      </w:r>
      <w:r w:rsidRPr="0062765D">
        <w:rPr>
          <w:rFonts w:ascii="Times New Roman" w:hAnsi="Times New Roman"/>
          <w:noProof/>
          <w:sz w:val="24"/>
          <w:lang w:eastAsia="de-DE"/>
        </w:rPr>
        <w:t xml:space="preserve"> 312</w:t>
      </w:r>
      <w:r w:rsidR="001B4C43">
        <w:rPr>
          <w:rFonts w:ascii="Times New Roman" w:hAnsi="Times New Roman"/>
          <w:noProof/>
          <w:sz w:val="24"/>
          <w:lang w:eastAsia="de-DE"/>
        </w:rPr>
        <w:t xml:space="preserve"> to </w:t>
      </w:r>
      <w:r w:rsidRPr="0062765D">
        <w:rPr>
          <w:rFonts w:ascii="Times New Roman" w:hAnsi="Times New Roman"/>
          <w:noProof/>
          <w:sz w:val="24"/>
          <w:lang w:eastAsia="de-DE"/>
        </w:rPr>
        <w:t>314 of Regulation (EU) No 575/2013.</w:t>
      </w:r>
    </w:p>
    <w:p w14:paraId="45817266" w14:textId="012015AA" w:rsidR="004F7163" w:rsidRPr="00D92E85" w:rsidRDefault="004F7163" w:rsidP="004F7163">
      <w:pPr>
        <w:spacing w:before="0" w:after="240"/>
        <w:ind w:left="360" w:hanging="360"/>
        <w:rPr>
          <w:ins w:id="21" w:author="Author"/>
          <w:rFonts w:ascii="Times New Roman" w:hAnsi="Times New Roman"/>
          <w:noProof/>
          <w:sz w:val="24"/>
          <w:lang w:eastAsia="de-DE"/>
        </w:rPr>
      </w:pPr>
      <w:ins w:id="22" w:author="Author">
        <w:r>
          <w:rPr>
            <w:rFonts w:ascii="Times New Roman" w:hAnsi="Times New Roman"/>
            <w:noProof/>
            <w:sz w:val="24"/>
            <w:lang w:eastAsia="de-DE"/>
          </w:rPr>
          <w:t xml:space="preserve">141aa. </w:t>
        </w:r>
        <w:r w:rsidRPr="00D92E85">
          <w:rPr>
            <w:rFonts w:ascii="Times New Roman" w:hAnsi="Times New Roman"/>
            <w:noProof/>
            <w:sz w:val="24"/>
            <w:lang w:eastAsia="de-DE"/>
          </w:rPr>
          <w:t xml:space="preserve">Template C 16.02 provides details about the sub-components of the Business Indicator (BI) from </w:t>
        </w:r>
        <w:r w:rsidR="00D25321">
          <w:rPr>
            <w:rFonts w:ascii="Times New Roman" w:hAnsi="Times New Roman"/>
            <w:noProof/>
            <w:sz w:val="24"/>
            <w:lang w:eastAsia="de-DE"/>
          </w:rPr>
          <w:t xml:space="preserve">template </w:t>
        </w:r>
        <w:r w:rsidRPr="00D92E85">
          <w:rPr>
            <w:rFonts w:ascii="Times New Roman" w:hAnsi="Times New Roman"/>
            <w:noProof/>
            <w:sz w:val="24"/>
            <w:lang w:eastAsia="de-DE"/>
          </w:rPr>
          <w:t>C 16.01: the sub-components of interest, leases and dividend component (ILDC), the services component (SC) and the financial component (FC), in accordance with Article 314 of Regulation (EU) No 575/2013.</w:t>
        </w:r>
      </w:ins>
    </w:p>
    <w:p w14:paraId="120E86E7" w14:textId="77777777" w:rsidR="004F7163" w:rsidRPr="00D92E85" w:rsidRDefault="004F7163" w:rsidP="004F7163">
      <w:pPr>
        <w:spacing w:before="0" w:after="240"/>
        <w:ind w:left="360" w:hanging="360"/>
        <w:rPr>
          <w:ins w:id="23" w:author="Author"/>
          <w:rFonts w:ascii="Times New Roman" w:hAnsi="Times New Roman"/>
          <w:noProof/>
          <w:sz w:val="24"/>
          <w:lang w:eastAsia="de-DE"/>
        </w:rPr>
      </w:pPr>
      <w:ins w:id="24" w:author="Author">
        <w:r>
          <w:rPr>
            <w:rFonts w:ascii="Times New Roman" w:hAnsi="Times New Roman"/>
            <w:noProof/>
            <w:sz w:val="24"/>
            <w:lang w:eastAsia="de-DE"/>
          </w:rPr>
          <w:t>141ab.</w:t>
        </w:r>
        <w:r w:rsidRPr="00D92E85">
          <w:rPr>
            <w:rFonts w:ascii="Times New Roman" w:hAnsi="Times New Roman"/>
            <w:noProof/>
            <w:sz w:val="24"/>
            <w:lang w:eastAsia="de-DE"/>
          </w:rPr>
          <w:t xml:space="preserve"> Template C 16.03 provides details on the losses, expenses, provisions and other financial impacts resulting from operational risk events. The total value shall be included in the computation of the SC as reflected in template C 16.02.</w:t>
        </w:r>
      </w:ins>
    </w:p>
    <w:p w14:paraId="06F95D37" w14:textId="1BF3DF7F" w:rsidR="001B76EB" w:rsidRPr="00D92E85" w:rsidRDefault="001B76EB" w:rsidP="001B76EB">
      <w:pPr>
        <w:spacing w:before="0" w:after="240"/>
        <w:ind w:left="360" w:hanging="360"/>
        <w:rPr>
          <w:ins w:id="25" w:author="Author"/>
          <w:rFonts w:ascii="Times New Roman" w:hAnsi="Times New Roman"/>
          <w:noProof/>
          <w:sz w:val="24"/>
          <w:lang w:eastAsia="de-DE"/>
        </w:rPr>
      </w:pPr>
      <w:ins w:id="26" w:author="Author">
        <w:r w:rsidRPr="03443525">
          <w:rPr>
            <w:rFonts w:ascii="Times New Roman" w:hAnsi="Times New Roman"/>
            <w:noProof/>
            <w:sz w:val="24"/>
            <w:lang w:eastAsia="de-DE"/>
          </w:rPr>
          <w:t>141ac. Template C16.04 provides information computed at the level of subsidiary institutions in accordance with Article 314(3) of Regulation (EU) No 575/2013.</w:t>
        </w:r>
      </w:ins>
    </w:p>
    <w:p w14:paraId="4A6A0C5D" w14:textId="396717C5" w:rsidR="00A33B6E" w:rsidRPr="0062765D" w:rsidRDefault="00A33B6E" w:rsidP="00855EF0">
      <w:pPr>
        <w:spacing w:before="0" w:after="240"/>
        <w:ind w:left="360" w:hanging="360"/>
        <w:rPr>
          <w:rFonts w:ascii="Times New Roman" w:hAnsi="Times New Roman"/>
          <w:noProof/>
          <w:sz w:val="24"/>
          <w:lang w:eastAsia="de-DE"/>
        </w:rPr>
      </w:pPr>
    </w:p>
    <w:p w14:paraId="2BDF4A3C" w14:textId="74F2BA56" w:rsidR="00A85FE5" w:rsidRPr="0062765D" w:rsidRDefault="00DB52C6" w:rsidP="00E52A38">
      <w:pPr>
        <w:spacing w:before="0" w:after="240"/>
        <w:ind w:left="360" w:hanging="360"/>
        <w:rPr>
          <w:ins w:id="27" w:author="Author"/>
          <w:rFonts w:ascii="Times New Roman" w:hAnsi="Times New Roman"/>
          <w:noProof/>
          <w:sz w:val="24"/>
          <w:lang w:eastAsia="de-DE"/>
        </w:rPr>
      </w:pPr>
      <w:r>
        <w:rPr>
          <w:rFonts w:ascii="Times New Roman" w:hAnsi="Times New Roman"/>
          <w:noProof/>
          <w:sz w:val="24"/>
          <w:lang w:eastAsia="de-DE"/>
        </w:rPr>
        <w:lastRenderedPageBreak/>
        <w:t>141b</w:t>
      </w:r>
      <w:r w:rsidR="0062765D" w:rsidRPr="0062765D">
        <w:rPr>
          <w:rFonts w:ascii="Times New Roman" w:hAnsi="Times New Roman"/>
          <w:noProof/>
          <w:sz w:val="24"/>
          <w:lang w:eastAsia="de-DE"/>
        </w:rPr>
        <w:t xml:space="preserve">. Institutions shall report all amounts based on the accounting framework they use for the reporting of financial information, unless otherwise specified in this Annex. </w:t>
      </w:r>
      <w:ins w:id="28" w:author="Author">
        <w:r w:rsidR="00CE27C9" w:rsidRPr="00D92E85">
          <w:rPr>
            <w:rFonts w:ascii="Times New Roman" w:hAnsi="Times New Roman"/>
            <w:noProof/>
            <w:sz w:val="24"/>
            <w:lang w:eastAsia="de-DE"/>
          </w:rPr>
          <w:t xml:space="preserve">References to reporting requirements reflected in Annex V </w:t>
        </w:r>
        <w:r w:rsidR="00867471">
          <w:rPr>
            <w:rFonts w:ascii="Times New Roman" w:hAnsi="Times New Roman"/>
            <w:noProof/>
            <w:sz w:val="24"/>
            <w:lang w:eastAsia="de-DE"/>
          </w:rPr>
          <w:t>of the EBA IT solutions</w:t>
        </w:r>
        <w:r w:rsidR="00763680">
          <w:rPr>
            <w:rStyle w:val="FootnoteReference"/>
            <w:noProof/>
            <w:lang w:eastAsia="de-DE"/>
          </w:rPr>
          <w:footnoteReference w:id="2"/>
        </w:r>
        <w:r w:rsidR="00C337A6">
          <w:rPr>
            <w:rFonts w:ascii="Times New Roman" w:hAnsi="Times New Roman"/>
            <w:noProof/>
            <w:sz w:val="24"/>
            <w:lang w:eastAsia="de-DE"/>
          </w:rPr>
          <w:t xml:space="preserve"> </w:t>
        </w:r>
        <w:r w:rsidR="00CE27C9" w:rsidRPr="00D92E85">
          <w:rPr>
            <w:rFonts w:ascii="Times New Roman" w:hAnsi="Times New Roman"/>
            <w:noProof/>
            <w:sz w:val="24"/>
            <w:lang w:eastAsia="de-DE"/>
          </w:rPr>
          <w:t>FINREP have been reflected throughout the instructions, due to the close connection between operational risk reporting and institution’s financial statement</w:t>
        </w:r>
        <w:r w:rsidR="00627381">
          <w:rPr>
            <w:rFonts w:ascii="Times New Roman" w:hAnsi="Times New Roman"/>
            <w:noProof/>
            <w:sz w:val="24"/>
            <w:lang w:eastAsia="de-DE"/>
          </w:rPr>
          <w:t>s</w:t>
        </w:r>
        <w:r w:rsidR="00CE27C9" w:rsidRPr="00D92E85">
          <w:rPr>
            <w:rFonts w:ascii="Times New Roman" w:hAnsi="Times New Roman"/>
            <w:noProof/>
            <w:sz w:val="24"/>
            <w:lang w:eastAsia="de-DE"/>
          </w:rPr>
          <w:t xml:space="preserve">. </w:t>
        </w:r>
        <w:r w:rsidR="00CE27C9" w:rsidRPr="00F2696B">
          <w:rPr>
            <w:rFonts w:ascii="Times New Roman" w:hAnsi="Times New Roman"/>
            <w:noProof/>
            <w:sz w:val="24"/>
            <w:lang w:eastAsia="de-DE"/>
          </w:rPr>
          <w:t>Where it was deemed necessary to clarify in the instructions, references have been inserted to the relevant IFRS</w:t>
        </w:r>
      </w:ins>
      <w:r w:rsidR="00F4005E">
        <w:rPr>
          <w:rStyle w:val="FootnoteReference"/>
          <w:noProof/>
          <w:lang w:eastAsia="de-DE"/>
        </w:rPr>
        <w:footnoteReference w:id="3"/>
      </w:r>
      <w:ins w:id="31" w:author="Author">
        <w:r w:rsidR="00CE27C9" w:rsidRPr="00F2696B">
          <w:rPr>
            <w:rFonts w:ascii="Times New Roman" w:hAnsi="Times New Roman"/>
            <w:noProof/>
            <w:sz w:val="24"/>
            <w:lang w:eastAsia="de-DE"/>
          </w:rPr>
          <w:t xml:space="preserve"> and to the nGAAP</w:t>
        </w:r>
        <w:r w:rsidR="00464DC4">
          <w:rPr>
            <w:rStyle w:val="FootnoteReference"/>
            <w:noProof/>
            <w:lang w:eastAsia="de-DE"/>
          </w:rPr>
          <w:footnoteReference w:id="4"/>
        </w:r>
        <w:r w:rsidR="00CE27C9" w:rsidRPr="00F2696B">
          <w:rPr>
            <w:rFonts w:ascii="Times New Roman" w:hAnsi="Times New Roman"/>
            <w:noProof/>
            <w:sz w:val="24"/>
            <w:lang w:eastAsia="de-DE"/>
          </w:rPr>
          <w:t xml:space="preserve"> references.</w:t>
        </w:r>
      </w:ins>
    </w:p>
    <w:p w14:paraId="25C2C2DF" w14:textId="17AE1812" w:rsidR="00A50632" w:rsidRPr="00AD4452" w:rsidRDefault="00A50632" w:rsidP="00A50632">
      <w:pPr>
        <w:spacing w:before="0" w:after="240"/>
        <w:ind w:left="360" w:hanging="360"/>
        <w:rPr>
          <w:rFonts w:ascii="Times New Roman" w:hAnsi="Times New Roman"/>
          <w:sz w:val="24"/>
          <w:lang w:eastAsia="de-DE"/>
        </w:rPr>
      </w:pPr>
      <w:ins w:id="33" w:author="Author">
        <w:r>
          <w:rPr>
            <w:rFonts w:ascii="Times New Roman" w:hAnsi="Times New Roman"/>
            <w:noProof/>
            <w:sz w:val="24"/>
            <w:lang w:eastAsia="de-DE"/>
          </w:rPr>
          <w:t xml:space="preserve">141 ba. The sign conventions used in </w:t>
        </w:r>
        <w:r w:rsidR="00C5505F">
          <w:rPr>
            <w:rFonts w:ascii="Times New Roman" w:hAnsi="Times New Roman"/>
            <w:noProof/>
            <w:sz w:val="24"/>
            <w:lang w:eastAsia="de-DE"/>
          </w:rPr>
          <w:t>this annex are in line with the conventions reflected in annex V of the EBA IT solutions: t</w:t>
        </w:r>
        <w:r w:rsidRPr="00D73A4A">
          <w:rPr>
            <w:rFonts w:ascii="Times New Roman" w:hAnsi="Times New Roman"/>
            <w:noProof/>
            <w:sz w:val="24"/>
            <w:lang w:eastAsia="de-DE"/>
          </w:rPr>
          <w:t>he use of brackets in the label of an item in a template means that this item is to be subtracted to obtain a total, but it does not mean that it shall be reported as negative.</w:t>
        </w:r>
      </w:ins>
      <w:r w:rsidR="004A0519" w:rsidRPr="004A0519">
        <w:rPr>
          <w:rFonts w:ascii="Arial" w:hAnsi="Arial"/>
          <w:sz w:val="22"/>
          <w:szCs w:val="20"/>
          <w:lang w:eastAsia="en-GB"/>
        </w:rPr>
        <w:t xml:space="preserve"> </w:t>
      </w:r>
      <w:ins w:id="34" w:author="Author">
        <w:r w:rsidR="004A0519" w:rsidRPr="00D73A4A">
          <w:rPr>
            <w:rFonts w:ascii="Times New Roman" w:hAnsi="Times New Roman"/>
            <w:sz w:val="24"/>
            <w:lang w:eastAsia="de-DE"/>
          </w:rPr>
          <w:t xml:space="preserve">Items that shall be reported in negative are identified in the templates </w:t>
        </w:r>
        <w:r w:rsidR="00AD4452" w:rsidRPr="00D73A4A">
          <w:rPr>
            <w:rFonts w:ascii="Times New Roman" w:hAnsi="Times New Roman"/>
            <w:noProof/>
            <w:sz w:val="24"/>
            <w:lang w:eastAsia="de-DE"/>
          </w:rPr>
          <w:t>labels</w:t>
        </w:r>
      </w:ins>
      <w:r w:rsidR="00203D5B">
        <w:rPr>
          <w:rFonts w:ascii="Times New Roman" w:hAnsi="Times New Roman"/>
          <w:noProof/>
          <w:sz w:val="24"/>
          <w:lang w:eastAsia="de-DE"/>
        </w:rPr>
        <w:t>’</w:t>
      </w:r>
      <w:ins w:id="35" w:author="Author">
        <w:r w:rsidR="00AD4452" w:rsidRPr="00D73A4A">
          <w:rPr>
            <w:rFonts w:ascii="Times New Roman" w:hAnsi="Times New Roman"/>
            <w:noProof/>
            <w:sz w:val="24"/>
            <w:lang w:eastAsia="de-DE"/>
          </w:rPr>
          <w:t xml:space="preserve"> </w:t>
        </w:r>
        <w:r w:rsidR="004A0519" w:rsidRPr="00D73A4A">
          <w:rPr>
            <w:rFonts w:ascii="Times New Roman" w:hAnsi="Times New Roman"/>
            <w:sz w:val="24"/>
            <w:lang w:eastAsia="de-DE"/>
          </w:rPr>
          <w:t>by including ‘(-)’ at the beginning of their label</w:t>
        </w:r>
        <w:r w:rsidR="00AD4452" w:rsidRPr="00D73A4A">
          <w:rPr>
            <w:rFonts w:ascii="Times New Roman" w:hAnsi="Times New Roman"/>
            <w:noProof/>
            <w:sz w:val="24"/>
            <w:lang w:eastAsia="de-DE"/>
          </w:rPr>
          <w:t>.</w:t>
        </w:r>
        <w:r w:rsidR="004A0519" w:rsidRPr="00D73A4A">
          <w:rPr>
            <w:rFonts w:ascii="Times New Roman" w:hAnsi="Times New Roman"/>
            <w:noProof/>
            <w:sz w:val="24"/>
            <w:lang w:eastAsia="de-DE"/>
          </w:rPr>
          <w:t>’</w:t>
        </w:r>
      </w:ins>
    </w:p>
    <w:p w14:paraId="3F5B8138" w14:textId="1377326F" w:rsidR="0062765D" w:rsidRPr="0062765D" w:rsidRDefault="00DB52C6" w:rsidP="0062765D">
      <w:pPr>
        <w:spacing w:before="0" w:after="240"/>
        <w:ind w:left="360" w:hanging="360"/>
        <w:rPr>
          <w:rFonts w:ascii="Times New Roman" w:hAnsi="Times New Roman"/>
          <w:noProof/>
          <w:sz w:val="24"/>
          <w:lang w:eastAsia="de-DE"/>
        </w:rPr>
      </w:pPr>
      <w:r>
        <w:rPr>
          <w:rFonts w:ascii="Times New Roman" w:hAnsi="Times New Roman"/>
          <w:noProof/>
          <w:sz w:val="24"/>
          <w:lang w:eastAsia="de-DE"/>
        </w:rPr>
        <w:t>141c</w:t>
      </w:r>
      <w:r w:rsidR="0062765D" w:rsidRPr="0062765D">
        <w:rPr>
          <w:rFonts w:ascii="Times New Roman" w:hAnsi="Times New Roman"/>
          <w:noProof/>
          <w:sz w:val="24"/>
          <w:lang w:eastAsia="de-DE"/>
        </w:rPr>
        <w:t>. Institutions shall calculate their OFR and report information in the templates, based on the information available at the financial year-end. The last three twelve-monthly observations starting from the end of the</w:t>
      </w:r>
      <w:r w:rsidR="00995F08">
        <w:rPr>
          <w:rFonts w:ascii="Times New Roman" w:hAnsi="Times New Roman"/>
          <w:noProof/>
          <w:sz w:val="24"/>
          <w:lang w:eastAsia="de-DE"/>
        </w:rPr>
        <w:t xml:space="preserve"> </w:t>
      </w:r>
      <w:r w:rsidR="00A96300">
        <w:rPr>
          <w:rFonts w:ascii="Times New Roman" w:hAnsi="Times New Roman"/>
          <w:noProof/>
          <w:sz w:val="24"/>
          <w:lang w:eastAsia="de-DE"/>
        </w:rPr>
        <w:t>f</w:t>
      </w:r>
      <w:r w:rsidR="0062765D" w:rsidRPr="0062765D">
        <w:rPr>
          <w:rFonts w:ascii="Times New Roman" w:hAnsi="Times New Roman"/>
          <w:noProof/>
          <w:sz w:val="24"/>
          <w:lang w:eastAsia="de-DE"/>
        </w:rPr>
        <w:t xml:space="preserve">inancial year shall therefore be used (e.g. for reporting </w:t>
      </w:r>
      <w:r w:rsidR="00BC5ECA" w:rsidRPr="0062765D">
        <w:rPr>
          <w:rFonts w:ascii="Times New Roman" w:hAnsi="Times New Roman"/>
          <w:noProof/>
          <w:sz w:val="24"/>
          <w:lang w:eastAsia="de-DE"/>
        </w:rPr>
        <w:t>date</w:t>
      </w:r>
      <w:r w:rsidR="00BC5ECA">
        <w:rPr>
          <w:rFonts w:ascii="Times New Roman" w:hAnsi="Times New Roman"/>
          <w:noProof/>
          <w:sz w:val="24"/>
          <w:lang w:eastAsia="de-DE"/>
        </w:rPr>
        <w:t>s</w:t>
      </w:r>
      <w:r w:rsidR="00BC5ECA" w:rsidRPr="0062765D">
        <w:rPr>
          <w:rFonts w:ascii="Times New Roman" w:hAnsi="Times New Roman"/>
          <w:noProof/>
          <w:sz w:val="24"/>
          <w:lang w:eastAsia="de-DE"/>
        </w:rPr>
        <w:t xml:space="preserve"> “</w:t>
      </w:r>
      <w:r w:rsidR="00BC5ECA">
        <w:rPr>
          <w:rFonts w:ascii="Times New Roman" w:hAnsi="Times New Roman"/>
          <w:noProof/>
          <w:sz w:val="24"/>
          <w:lang w:eastAsia="de-DE"/>
        </w:rPr>
        <w:t xml:space="preserve">December Y-1, </w:t>
      </w:r>
      <w:r w:rsidR="00BC5ECA" w:rsidRPr="0062765D">
        <w:rPr>
          <w:rFonts w:ascii="Times New Roman" w:hAnsi="Times New Roman"/>
          <w:noProof/>
          <w:sz w:val="24"/>
          <w:lang w:eastAsia="de-DE"/>
        </w:rPr>
        <w:t>March</w:t>
      </w:r>
      <w:r w:rsidR="00BC5ECA">
        <w:rPr>
          <w:rFonts w:ascii="Times New Roman" w:hAnsi="Times New Roman"/>
          <w:noProof/>
          <w:sz w:val="24"/>
          <w:lang w:eastAsia="de-DE"/>
        </w:rPr>
        <w:t xml:space="preserve"> Y, June Y, September Y</w:t>
      </w:r>
      <w:r w:rsidR="00BC5ECA" w:rsidRPr="0062765D">
        <w:rPr>
          <w:rFonts w:ascii="Times New Roman" w:hAnsi="Times New Roman"/>
          <w:noProof/>
          <w:sz w:val="24"/>
          <w:lang w:eastAsia="de-DE"/>
        </w:rPr>
        <w:t xml:space="preserve">” </w:t>
      </w:r>
      <w:r w:rsidR="0062765D" w:rsidRPr="0062765D">
        <w:rPr>
          <w:rFonts w:ascii="Times New Roman" w:hAnsi="Times New Roman"/>
          <w:noProof/>
          <w:sz w:val="24"/>
          <w:lang w:eastAsia="de-DE"/>
        </w:rPr>
        <w:t xml:space="preserve">and a financial year – end “December 31”, the calculations shall be based on the financial situation as at “December 31” using the whole financial years Y-1, Y-2 and Y-3).   </w:t>
      </w:r>
    </w:p>
    <w:p w14:paraId="34790AA0" w14:textId="4FE91511" w:rsidR="0062765D" w:rsidRDefault="00DB52C6"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141d</w:t>
      </w:r>
      <w:r w:rsidR="0062765D" w:rsidRPr="3B06A011">
        <w:rPr>
          <w:rFonts w:ascii="Times New Roman" w:hAnsi="Times New Roman"/>
          <w:sz w:val="24"/>
          <w:lang w:eastAsia="de-DE"/>
        </w:rPr>
        <w:t xml:space="preserve">. Where audited figures are not available, institutions </w:t>
      </w:r>
      <w:r w:rsidR="0062765D" w:rsidRPr="00437CFA">
        <w:rPr>
          <w:rFonts w:ascii="Times New Roman" w:hAnsi="Times New Roman"/>
          <w:sz w:val="24"/>
          <w:lang w:eastAsia="de-DE"/>
        </w:rPr>
        <w:t>may use business estimates.</w:t>
      </w:r>
      <w:r w:rsidR="0062765D" w:rsidRPr="3B06A011">
        <w:rPr>
          <w:rFonts w:ascii="Times New Roman" w:hAnsi="Times New Roman"/>
          <w:sz w:val="24"/>
          <w:lang w:eastAsia="de-DE"/>
        </w:rPr>
        <w:t xml:space="preserve"> Where audited figures are used, institutions shall report the audited figures which are expected to remain unchanged. Deviations from this "unchanged" principle are possible in accordance with Article 315 paragraphs 1 and 2 of Regulation (EU) No 575/2013. </w:t>
      </w:r>
    </w:p>
    <w:p w14:paraId="27F080A5" w14:textId="6DE910D0" w:rsidR="00FA5064" w:rsidRDefault="00DB52C6"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141e</w:t>
      </w:r>
      <w:r w:rsidR="00FA5064" w:rsidRPr="3B06A011">
        <w:rPr>
          <w:rFonts w:ascii="Times New Roman" w:hAnsi="Times New Roman"/>
          <w:sz w:val="24"/>
          <w:lang w:eastAsia="de-DE"/>
        </w:rPr>
        <w:t xml:space="preserve">. Institutions shall not include in reporting any figures </w:t>
      </w:r>
      <w:proofErr w:type="spellStart"/>
      <w:r w:rsidR="00FA5064" w:rsidRPr="3B06A011">
        <w:rPr>
          <w:rFonts w:ascii="Times New Roman" w:hAnsi="Times New Roman"/>
          <w:sz w:val="24"/>
          <w:lang w:eastAsia="de-DE"/>
        </w:rPr>
        <w:t>refering</w:t>
      </w:r>
      <w:proofErr w:type="spellEnd"/>
      <w:r w:rsidR="00FA5064" w:rsidRPr="3B06A011">
        <w:rPr>
          <w:rFonts w:ascii="Times New Roman" w:hAnsi="Times New Roman"/>
          <w:sz w:val="24"/>
          <w:lang w:eastAsia="de-DE"/>
        </w:rPr>
        <w:t xml:space="preserve"> to items determined in accordance with Article 314(7) of Regulation (EU) No 575/2013 and as further specified in the regulatory technical standard to be developed under Articles 314(</w:t>
      </w:r>
      <w:r w:rsidR="001B4C43" w:rsidRPr="3B06A011">
        <w:rPr>
          <w:rFonts w:ascii="Times New Roman" w:hAnsi="Times New Roman"/>
          <w:sz w:val="24"/>
          <w:lang w:eastAsia="de-DE"/>
        </w:rPr>
        <w:t>9</w:t>
      </w:r>
      <w:r w:rsidR="00FA5064" w:rsidRPr="3B06A011">
        <w:rPr>
          <w:rFonts w:ascii="Times New Roman" w:hAnsi="Times New Roman"/>
          <w:sz w:val="24"/>
          <w:lang w:eastAsia="de-DE"/>
        </w:rPr>
        <w:t xml:space="preserve">). </w:t>
      </w:r>
    </w:p>
    <w:p w14:paraId="65A130C3" w14:textId="77777777" w:rsidR="008E3C30" w:rsidRPr="006E49F0" w:rsidRDefault="00DB52C6" w:rsidP="3B06A011">
      <w:pPr>
        <w:spacing w:before="0" w:after="240"/>
        <w:ind w:left="360" w:hanging="360"/>
        <w:rPr>
          <w:rFonts w:ascii="Times New Roman" w:hAnsi="Times New Roman"/>
          <w:sz w:val="24"/>
          <w:lang w:eastAsia="de-DE"/>
        </w:rPr>
      </w:pPr>
      <w:r w:rsidRPr="3B06A011">
        <w:rPr>
          <w:rFonts w:ascii="Times New Roman" w:hAnsi="Times New Roman"/>
          <w:sz w:val="24"/>
          <w:lang w:eastAsia="de-DE"/>
        </w:rPr>
        <w:t>141f</w:t>
      </w:r>
      <w:r w:rsidR="00FA5064" w:rsidRPr="3B06A011">
        <w:rPr>
          <w:lang w:eastAsia="de-DE"/>
        </w:rPr>
        <w:t xml:space="preserve">. </w:t>
      </w:r>
      <w:r w:rsidR="00BA118D" w:rsidRPr="3B06A011">
        <w:rPr>
          <w:rFonts w:ascii="Times New Roman" w:hAnsi="Times New Roman"/>
          <w:sz w:val="24"/>
          <w:lang w:eastAsia="de-DE"/>
        </w:rPr>
        <w:t>For the calculation of the BI</w:t>
      </w:r>
      <w:r w:rsidR="001A7684" w:rsidRPr="3B06A011">
        <w:rPr>
          <w:rFonts w:ascii="Times New Roman" w:hAnsi="Times New Roman"/>
          <w:sz w:val="24"/>
          <w:lang w:eastAsia="de-DE"/>
        </w:rPr>
        <w:t xml:space="preserve"> (e.g. in the case of institutions having subsidiaries with a currency other than the reporting currency of the institution) </w:t>
      </w:r>
      <w:r w:rsidR="00BA118D" w:rsidRPr="3B06A011">
        <w:rPr>
          <w:rFonts w:ascii="Times New Roman" w:hAnsi="Times New Roman"/>
          <w:sz w:val="24"/>
          <w:lang w:eastAsia="de-DE"/>
        </w:rPr>
        <w:t>institutions sh</w:t>
      </w:r>
      <w:r w:rsidR="001A7684" w:rsidRPr="3B06A011">
        <w:rPr>
          <w:rFonts w:ascii="Times New Roman" w:hAnsi="Times New Roman"/>
          <w:sz w:val="24"/>
          <w:lang w:eastAsia="de-DE"/>
        </w:rPr>
        <w:t>all</w:t>
      </w:r>
      <w:r w:rsidR="00BA118D" w:rsidRPr="3B06A011">
        <w:rPr>
          <w:rFonts w:ascii="Times New Roman" w:hAnsi="Times New Roman"/>
          <w:sz w:val="24"/>
          <w:lang w:eastAsia="de-DE"/>
        </w:rPr>
        <w:t xml:space="preserve"> apply the relevant </w:t>
      </w:r>
      <w:r w:rsidR="001A7684" w:rsidRPr="3B06A011">
        <w:rPr>
          <w:rFonts w:ascii="Times New Roman" w:hAnsi="Times New Roman"/>
          <w:sz w:val="24"/>
          <w:lang w:eastAsia="de-DE"/>
        </w:rPr>
        <w:t>exchange rate</w:t>
      </w:r>
      <w:r w:rsidR="00BA118D" w:rsidRPr="3B06A011">
        <w:rPr>
          <w:rFonts w:ascii="Times New Roman" w:hAnsi="Times New Roman"/>
          <w:sz w:val="24"/>
          <w:lang w:eastAsia="de-DE"/>
        </w:rPr>
        <w:t xml:space="preserve"> for</w:t>
      </w:r>
      <w:r w:rsidR="00210EEA" w:rsidRPr="3B06A011">
        <w:rPr>
          <w:rFonts w:ascii="Times New Roman" w:hAnsi="Times New Roman"/>
          <w:sz w:val="24"/>
          <w:lang w:eastAsia="de-DE"/>
        </w:rPr>
        <w:t xml:space="preserve"> each of the three years, on which basis the BI is computed,</w:t>
      </w:r>
      <w:r w:rsidR="00BA118D" w:rsidRPr="3B06A011">
        <w:rPr>
          <w:rFonts w:ascii="Times New Roman" w:hAnsi="Times New Roman"/>
          <w:sz w:val="24"/>
          <w:lang w:eastAsia="de-DE"/>
        </w:rPr>
        <w:t xml:space="preserve"> </w:t>
      </w:r>
      <w:r w:rsidR="001A7684" w:rsidRPr="3B06A011">
        <w:rPr>
          <w:rFonts w:ascii="Times New Roman" w:hAnsi="Times New Roman"/>
          <w:sz w:val="24"/>
          <w:lang w:eastAsia="de-DE"/>
        </w:rPr>
        <w:t>in accordance</w:t>
      </w:r>
      <w:r w:rsidR="00BA118D" w:rsidRPr="3B06A011">
        <w:rPr>
          <w:rFonts w:ascii="Times New Roman" w:hAnsi="Times New Roman"/>
          <w:sz w:val="24"/>
          <w:lang w:eastAsia="de-DE"/>
        </w:rPr>
        <w:t xml:space="preserve"> with the applicable accounting framework</w:t>
      </w:r>
      <w:r w:rsidR="001A7684" w:rsidRPr="3B06A011">
        <w:rPr>
          <w:rFonts w:ascii="Times New Roman" w:hAnsi="Times New Roman"/>
          <w:sz w:val="24"/>
          <w:lang w:eastAsia="de-DE"/>
        </w:rPr>
        <w:t>. Thus,</w:t>
      </w:r>
      <w:r w:rsidR="00BA118D" w:rsidRPr="3B06A011">
        <w:rPr>
          <w:rFonts w:ascii="Times New Roman" w:hAnsi="Times New Roman"/>
          <w:sz w:val="24"/>
          <w:lang w:eastAsia="de-DE"/>
        </w:rPr>
        <w:t xml:space="preserve"> the </w:t>
      </w:r>
      <w:r w:rsidR="001A7684" w:rsidRPr="3B06A011">
        <w:rPr>
          <w:rFonts w:ascii="Times New Roman" w:hAnsi="Times New Roman"/>
          <w:sz w:val="24"/>
          <w:lang w:eastAsia="de-DE"/>
        </w:rPr>
        <w:t>exchange rate</w:t>
      </w:r>
      <w:r w:rsidR="00BA118D" w:rsidRPr="3B06A011">
        <w:rPr>
          <w:rFonts w:ascii="Times New Roman" w:hAnsi="Times New Roman"/>
          <w:sz w:val="24"/>
          <w:lang w:eastAsia="de-DE"/>
        </w:rPr>
        <w:t xml:space="preserve"> used in the respective year sh</w:t>
      </w:r>
      <w:r w:rsidR="001A7684" w:rsidRPr="3B06A011">
        <w:rPr>
          <w:rFonts w:ascii="Times New Roman" w:hAnsi="Times New Roman"/>
          <w:sz w:val="24"/>
          <w:lang w:eastAsia="de-DE"/>
        </w:rPr>
        <w:t>all</w:t>
      </w:r>
      <w:r w:rsidR="00BA118D" w:rsidRPr="3B06A011">
        <w:rPr>
          <w:rFonts w:ascii="Times New Roman" w:hAnsi="Times New Roman"/>
          <w:sz w:val="24"/>
          <w:lang w:eastAsia="de-DE"/>
        </w:rPr>
        <w:t xml:space="preserve"> not be updated in every reporting date. </w:t>
      </w:r>
    </w:p>
    <w:p w14:paraId="06A7780A" w14:textId="1BA1142E" w:rsidR="006E63FF" w:rsidRPr="002C73DC" w:rsidRDefault="008E3C30" w:rsidP="001A7684">
      <w:pPr>
        <w:spacing w:before="0" w:after="240"/>
        <w:ind w:left="360" w:hanging="360"/>
        <w:rPr>
          <w:rFonts w:ascii="Times New Roman" w:hAnsi="Times New Roman"/>
          <w:sz w:val="24"/>
          <w:lang w:eastAsia="de-DE"/>
        </w:rPr>
      </w:pPr>
      <w:r w:rsidRPr="002C73DC">
        <w:rPr>
          <w:rFonts w:ascii="Times New Roman" w:hAnsi="Times New Roman"/>
          <w:sz w:val="24"/>
          <w:lang w:eastAsia="de-DE"/>
        </w:rPr>
        <w:t xml:space="preserve">141g. </w:t>
      </w:r>
      <w:r w:rsidR="00BA118D" w:rsidRPr="002C73DC">
        <w:rPr>
          <w:rFonts w:ascii="Times New Roman" w:hAnsi="Times New Roman"/>
          <w:sz w:val="24"/>
          <w:lang w:eastAsia="de-DE"/>
        </w:rPr>
        <w:t xml:space="preserve">Regarding the application of the thresholds to compute the BIC according to Article 313 of Regulation (EU) No 575/2013, institutions </w:t>
      </w:r>
      <w:ins w:id="36" w:author="Author">
        <w:r w:rsidR="00E23F47">
          <w:rPr>
            <w:rFonts w:ascii="Times New Roman" w:hAnsi="Times New Roman"/>
            <w:sz w:val="24"/>
            <w:lang w:eastAsia="de-DE"/>
          </w:rPr>
          <w:t>outside</w:t>
        </w:r>
      </w:ins>
      <w:r w:rsidR="00BA118D" w:rsidRPr="002C73DC" w:rsidDel="00E23F47">
        <w:rPr>
          <w:rFonts w:ascii="Times New Roman" w:hAnsi="Times New Roman"/>
          <w:sz w:val="24"/>
          <w:lang w:eastAsia="de-DE"/>
        </w:rPr>
        <w:t xml:space="preserve"> </w:t>
      </w:r>
      <w:r w:rsidR="00BA118D" w:rsidRPr="002C73DC">
        <w:rPr>
          <w:rFonts w:ascii="Times New Roman" w:hAnsi="Times New Roman"/>
          <w:sz w:val="24"/>
          <w:lang w:eastAsia="de-DE"/>
        </w:rPr>
        <w:t>the Euro area which report the supervisory information in their local currency, sh</w:t>
      </w:r>
      <w:r w:rsidR="001A7684" w:rsidRPr="002C73DC">
        <w:rPr>
          <w:rFonts w:ascii="Times New Roman" w:hAnsi="Times New Roman"/>
          <w:sz w:val="24"/>
          <w:lang w:eastAsia="de-DE"/>
        </w:rPr>
        <w:t>all</w:t>
      </w:r>
      <w:r w:rsidR="00BA118D" w:rsidRPr="002C73DC">
        <w:rPr>
          <w:rFonts w:ascii="Times New Roman" w:hAnsi="Times New Roman"/>
          <w:sz w:val="24"/>
          <w:lang w:eastAsia="de-DE"/>
        </w:rPr>
        <w:t xml:space="preserve"> use the average exchange rate for the period for which the BIC is computed</w:t>
      </w:r>
      <w:r w:rsidR="001A7684" w:rsidRPr="002C73DC">
        <w:rPr>
          <w:rFonts w:ascii="Times New Roman" w:hAnsi="Times New Roman"/>
          <w:sz w:val="24"/>
          <w:lang w:eastAsia="de-DE"/>
        </w:rPr>
        <w:t xml:space="preserve"> (average for the last three financial years) in accordance with</w:t>
      </w:r>
      <w:r w:rsidR="00BA118D" w:rsidRPr="002C73DC">
        <w:rPr>
          <w:rFonts w:ascii="Times New Roman" w:hAnsi="Times New Roman"/>
          <w:sz w:val="24"/>
          <w:lang w:eastAsia="de-DE"/>
        </w:rPr>
        <w:t xml:space="preserve"> the accounting framework, for the conversion of the threshold into their local currency.</w:t>
      </w:r>
    </w:p>
    <w:p w14:paraId="031BD6E8" w14:textId="4B566AA7" w:rsidR="008803F1" w:rsidRPr="00B47B20" w:rsidRDefault="0062765D" w:rsidP="008803F1">
      <w:pPr>
        <w:keepNext/>
        <w:spacing w:before="240" w:after="240"/>
        <w:ind w:left="357" w:hanging="357"/>
        <w:outlineLvl w:val="1"/>
        <w:rPr>
          <w:rFonts w:ascii="Times New Roman" w:eastAsia="Arial" w:hAnsi="Times New Roman"/>
          <w:b/>
          <w:sz w:val="24"/>
          <w:u w:val="single"/>
          <w:lang w:val="en-US" w:eastAsia="x-none"/>
        </w:rPr>
      </w:pPr>
      <w:bookmarkStart w:id="37" w:name="_Toc152862713"/>
      <w:r w:rsidRPr="00B47B20">
        <w:rPr>
          <w:rFonts w:ascii="Times New Roman" w:eastAsia="Arial" w:hAnsi="Times New Roman"/>
          <w:b/>
          <w:sz w:val="24"/>
          <w:u w:val="single"/>
          <w:lang w:eastAsia="x-none"/>
        </w:rPr>
        <w:lastRenderedPageBreak/>
        <w:t>4.1.2.</w:t>
      </w:r>
      <w:r w:rsidRPr="00B47B20">
        <w:rPr>
          <w:rFonts w:ascii="Times New Roman" w:eastAsia="Arial" w:hAnsi="Times New Roman"/>
          <w:b/>
          <w:sz w:val="24"/>
          <w:u w:val="single"/>
          <w:lang w:eastAsia="x-none"/>
        </w:rPr>
        <w:tab/>
      </w:r>
      <w:r w:rsidRPr="00B47B20">
        <w:rPr>
          <w:rFonts w:ascii="Times New Roman" w:eastAsia="Arial" w:hAnsi="Times New Roman"/>
          <w:b/>
          <w:sz w:val="24"/>
          <w:u w:val="single"/>
          <w:lang w:val="en-US" w:eastAsia="x-none"/>
        </w:rPr>
        <w:t>C 16.01 Operational Risk – Own funds requirements (OPR OFR)</w:t>
      </w:r>
      <w:bookmarkEnd w:id="37"/>
    </w:p>
    <w:p w14:paraId="37EA392E" w14:textId="08491DA9" w:rsidR="0060540A" w:rsidRPr="00F83296" w:rsidRDefault="006B71D2" w:rsidP="00F83296">
      <w:pPr>
        <w:spacing w:before="0" w:after="240"/>
        <w:ind w:left="360" w:hanging="360"/>
        <w:rPr>
          <w:rFonts w:ascii="Times New Roman" w:eastAsia="Arial" w:hAnsi="Times New Roman"/>
          <w:sz w:val="24"/>
          <w:u w:val="single"/>
          <w:lang w:val="en-US" w:eastAsia="x-none"/>
        </w:rPr>
      </w:pPr>
      <w:r>
        <w:rPr>
          <w:rFonts w:ascii="Times New Roman" w:hAnsi="Times New Roman"/>
          <w:sz w:val="24"/>
          <w:lang w:eastAsia="de-DE"/>
        </w:rPr>
        <w:t>141</w:t>
      </w:r>
      <w:r w:rsidR="008E3C30">
        <w:rPr>
          <w:rFonts w:ascii="Times New Roman" w:hAnsi="Times New Roman"/>
          <w:sz w:val="24"/>
          <w:lang w:eastAsia="de-DE"/>
        </w:rPr>
        <w:t>h</w:t>
      </w:r>
      <w:r w:rsidR="008803F1" w:rsidRPr="0062765D">
        <w:rPr>
          <w:rFonts w:ascii="Times New Roman" w:hAnsi="Times New Roman"/>
          <w:sz w:val="24"/>
          <w:lang w:eastAsia="de-DE"/>
        </w:rPr>
        <w:t xml:space="preserve">. </w:t>
      </w:r>
      <w:r w:rsidR="007528E5" w:rsidRPr="007528E5">
        <w:rPr>
          <w:rFonts w:ascii="Times New Roman" w:hAnsi="Times New Roman"/>
          <w:sz w:val="24"/>
          <w:lang w:eastAsia="de-DE"/>
        </w:rPr>
        <w:t xml:space="preserve">The information in this template is computed </w:t>
      </w:r>
      <w:proofErr w:type="gramStart"/>
      <w:r w:rsidR="007528E5" w:rsidRPr="007528E5">
        <w:rPr>
          <w:rFonts w:ascii="Times New Roman" w:hAnsi="Times New Roman"/>
          <w:sz w:val="24"/>
          <w:lang w:eastAsia="de-DE"/>
        </w:rPr>
        <w:t>taking into account</w:t>
      </w:r>
      <w:proofErr w:type="gramEnd"/>
      <w:r w:rsidR="007528E5" w:rsidRPr="007528E5">
        <w:rPr>
          <w:rFonts w:ascii="Times New Roman" w:hAnsi="Times New Roman"/>
          <w:sz w:val="24"/>
          <w:lang w:eastAsia="de-DE"/>
        </w:rPr>
        <w:t xml:space="preserve"> the amounts for the last three financial years.</w:t>
      </w:r>
    </w:p>
    <w:p w14:paraId="4A1DC110" w14:textId="03CEE5BE" w:rsidR="0062765D" w:rsidRPr="0062765D" w:rsidRDefault="0062765D" w:rsidP="0062765D">
      <w:pPr>
        <w:spacing w:before="0" w:after="240"/>
        <w:rPr>
          <w:rFonts w:ascii="Times New Roman" w:hAnsi="Times New Roman"/>
          <w:sz w:val="24"/>
          <w:u w:val="single"/>
          <w:lang w:eastAsia="de-DE"/>
        </w:rPr>
      </w:pPr>
      <w:r w:rsidRPr="0062765D">
        <w:rPr>
          <w:rFonts w:ascii="Times New Roman" w:hAnsi="Times New Roman"/>
          <w:sz w:val="24"/>
          <w:u w:val="single"/>
          <w:lang w:eastAsia="de-DE"/>
        </w:rPr>
        <w:t>Instructions concerning specific positions</w:t>
      </w:r>
      <w:r>
        <w:rPr>
          <w:rFonts w:ascii="Times New Roman" w:hAnsi="Times New Roman"/>
          <w:sz w:val="24"/>
          <w:u w:val="single"/>
          <w:lang w:eastAsia="de-DE"/>
        </w:rPr>
        <w:t>:</w:t>
      </w:r>
    </w:p>
    <w:tbl>
      <w:tblPr>
        <w:tblW w:w="90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5"/>
        <w:gridCol w:w="7789"/>
      </w:tblGrid>
      <w:tr w:rsidR="0062765D" w:rsidRPr="0062765D" w14:paraId="3FE9FB08" w14:textId="77777777" w:rsidTr="3B06A011">
        <w:trPr>
          <w:trHeight w:val="300"/>
        </w:trPr>
        <w:tc>
          <w:tcPr>
            <w:tcW w:w="1225" w:type="dxa"/>
            <w:shd w:val="clear" w:color="auto" w:fill="BFBFBF" w:themeFill="background1" w:themeFillShade="BF"/>
          </w:tcPr>
          <w:p w14:paraId="72846797" w14:textId="77777777" w:rsidR="0062765D" w:rsidRPr="0062765D" w:rsidRDefault="0062765D" w:rsidP="0062765D">
            <w:pPr>
              <w:spacing w:before="0" w:after="0"/>
              <w:rPr>
                <w:rFonts w:ascii="Times New Roman" w:hAnsi="Times New Roman"/>
                <w:sz w:val="24"/>
                <w:lang w:eastAsia="nl-BE"/>
              </w:rPr>
            </w:pPr>
            <w:r w:rsidRPr="0062765D">
              <w:rPr>
                <w:rFonts w:ascii="Times New Roman" w:hAnsi="Times New Roman"/>
                <w:b/>
                <w:bCs/>
                <w:sz w:val="24"/>
                <w:lang w:eastAsia="nl-BE"/>
              </w:rPr>
              <w:t>Columns</w:t>
            </w:r>
          </w:p>
        </w:tc>
        <w:tc>
          <w:tcPr>
            <w:tcW w:w="7789" w:type="dxa"/>
            <w:shd w:val="clear" w:color="auto" w:fill="BFBFBF" w:themeFill="background1" w:themeFillShade="BF"/>
          </w:tcPr>
          <w:p w14:paraId="5C86F175" w14:textId="77777777" w:rsidR="0062765D" w:rsidRPr="0062765D" w:rsidRDefault="0062765D" w:rsidP="0062765D">
            <w:pPr>
              <w:spacing w:before="0" w:after="0"/>
              <w:jc w:val="left"/>
              <w:rPr>
                <w:rFonts w:ascii="Times New Roman" w:hAnsi="Times New Roman"/>
                <w:b/>
                <w:bCs/>
                <w:sz w:val="24"/>
                <w:u w:val="single"/>
              </w:rPr>
            </w:pPr>
            <w:r w:rsidRPr="0062765D">
              <w:rPr>
                <w:rFonts w:ascii="Times New Roman" w:hAnsi="Times New Roman"/>
                <w:b/>
                <w:bCs/>
                <w:sz w:val="24"/>
                <w:u w:val="single"/>
              </w:rPr>
              <w:t>Legal references and instructions</w:t>
            </w:r>
          </w:p>
        </w:tc>
      </w:tr>
      <w:tr w:rsidR="0062765D" w:rsidRPr="0062765D" w14:paraId="757FFFEF" w14:textId="77777777" w:rsidTr="3B06A011">
        <w:trPr>
          <w:trHeight w:val="300"/>
        </w:trPr>
        <w:tc>
          <w:tcPr>
            <w:tcW w:w="1225" w:type="dxa"/>
          </w:tcPr>
          <w:p w14:paraId="0E504078" w14:textId="77777777" w:rsidR="0062765D" w:rsidRPr="0062765D" w:rsidRDefault="0062765D" w:rsidP="0062765D">
            <w:pPr>
              <w:jc w:val="left"/>
              <w:rPr>
                <w:rFonts w:ascii="Times New Roman" w:hAnsi="Times New Roman"/>
                <w:bCs/>
                <w:sz w:val="24"/>
                <w:u w:val="single"/>
              </w:rPr>
            </w:pPr>
            <w:r w:rsidRPr="0062765D">
              <w:rPr>
                <w:rFonts w:ascii="Times New Roman" w:hAnsi="Times New Roman"/>
                <w:sz w:val="24"/>
                <w:lang w:eastAsia="nl-BE"/>
              </w:rPr>
              <w:t>0010</w:t>
            </w:r>
          </w:p>
        </w:tc>
        <w:tc>
          <w:tcPr>
            <w:tcW w:w="7789" w:type="dxa"/>
          </w:tcPr>
          <w:p w14:paraId="37C5F7E9"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Value</w:t>
            </w:r>
          </w:p>
          <w:p w14:paraId="40C487F3" w14:textId="77777777" w:rsidR="0062765D" w:rsidRDefault="0062765D" w:rsidP="0062765D">
            <w:pPr>
              <w:jc w:val="left"/>
              <w:rPr>
                <w:rFonts w:ascii="Times New Roman" w:hAnsi="Times New Roman"/>
                <w:sz w:val="24"/>
              </w:rPr>
            </w:pPr>
            <w:r w:rsidRPr="0062765D">
              <w:rPr>
                <w:rFonts w:ascii="Times New Roman" w:hAnsi="Times New Roman"/>
                <w:sz w:val="24"/>
              </w:rPr>
              <w:t>The value of the BI and its three components: ILDC, SC and FC.</w:t>
            </w:r>
          </w:p>
          <w:p w14:paraId="4EA05B1B" w14:textId="77777777" w:rsidR="0062765D" w:rsidRPr="0062765D" w:rsidRDefault="0062765D" w:rsidP="3B06A011">
            <w:pPr>
              <w:jc w:val="left"/>
              <w:rPr>
                <w:rFonts w:ascii="Times New Roman" w:hAnsi="Times New Roman"/>
                <w:sz w:val="24"/>
              </w:rPr>
            </w:pPr>
            <w:r w:rsidRPr="3B06A011">
              <w:rPr>
                <w:rFonts w:ascii="Times New Roman" w:hAnsi="Times New Roman"/>
                <w:sz w:val="24"/>
              </w:rPr>
              <w:t>The value includes the adjustments due to the impact of mergers, acquisitions and disposals in accordance with Article 315 paragraphs 1 and 2 of Regulation (EU) No 575/2013.</w:t>
            </w:r>
          </w:p>
          <w:p w14:paraId="160B8F2D" w14:textId="61260FD0" w:rsidR="00BC5ECA" w:rsidRDefault="00BC5ECA" w:rsidP="3B06A011">
            <w:pPr>
              <w:jc w:val="left"/>
              <w:rPr>
                <w:rFonts w:ascii="Times New Roman" w:hAnsi="Times New Roman"/>
                <w:sz w:val="24"/>
              </w:rPr>
            </w:pPr>
            <w:r w:rsidRPr="3B06A011">
              <w:rPr>
                <w:rFonts w:ascii="Times New Roman" w:hAnsi="Times New Roman"/>
                <w:sz w:val="24"/>
              </w:rPr>
              <w:t xml:space="preserve">In the case of the FC the value shall reflect either the accounting value determined using the accounting </w:t>
            </w:r>
            <w:r w:rsidR="0029748B" w:rsidRPr="3B06A011">
              <w:rPr>
                <w:rFonts w:ascii="Times New Roman" w:hAnsi="Times New Roman"/>
                <w:sz w:val="24"/>
              </w:rPr>
              <w:t>approach</w:t>
            </w:r>
            <w:r w:rsidRPr="3B06A011">
              <w:rPr>
                <w:rFonts w:ascii="Times New Roman" w:hAnsi="Times New Roman"/>
                <w:sz w:val="24"/>
              </w:rPr>
              <w:t xml:space="preserve"> or </w:t>
            </w:r>
            <w:r w:rsidR="0029748B" w:rsidRPr="3B06A011">
              <w:rPr>
                <w:rFonts w:ascii="Times New Roman" w:hAnsi="Times New Roman"/>
                <w:sz w:val="24"/>
              </w:rPr>
              <w:t xml:space="preserve">accounting value </w:t>
            </w:r>
            <w:r w:rsidRPr="3B06A011">
              <w:rPr>
                <w:rFonts w:ascii="Times New Roman" w:hAnsi="Times New Roman"/>
                <w:sz w:val="24"/>
              </w:rPr>
              <w:t>using the prudential boundary (Prudential Boundary Approach - PBA) for identifying the items of the trading book and banking book. Information on the approach used will be reported in row 0110.</w:t>
            </w:r>
          </w:p>
          <w:p w14:paraId="78D3EEE0" w14:textId="54806951" w:rsidR="00DC6108" w:rsidRPr="0062765D" w:rsidRDefault="00DC6108" w:rsidP="0062765D">
            <w:pPr>
              <w:jc w:val="left"/>
              <w:rPr>
                <w:rFonts w:ascii="Times New Roman" w:hAnsi="Times New Roman"/>
                <w:sz w:val="24"/>
              </w:rPr>
            </w:pPr>
          </w:p>
        </w:tc>
      </w:tr>
      <w:tr w:rsidR="0062765D" w:rsidRPr="0062765D" w14:paraId="7AE3F4FB" w14:textId="77777777" w:rsidTr="3B06A011">
        <w:trPr>
          <w:trHeight w:val="300"/>
        </w:trPr>
        <w:tc>
          <w:tcPr>
            <w:tcW w:w="1225" w:type="dxa"/>
          </w:tcPr>
          <w:p w14:paraId="4A8A57B4"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0020</w:t>
            </w:r>
          </w:p>
        </w:tc>
        <w:tc>
          <w:tcPr>
            <w:tcW w:w="7789" w:type="dxa"/>
          </w:tcPr>
          <w:p w14:paraId="3853732D"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of which:  adjustments due to merge/acquisition of entities or activities</w:t>
            </w:r>
          </w:p>
          <w:p w14:paraId="74765691" w14:textId="77777777" w:rsidR="0062765D" w:rsidRPr="0062765D" w:rsidRDefault="0062765D" w:rsidP="0062765D">
            <w:pPr>
              <w:jc w:val="left"/>
              <w:rPr>
                <w:rFonts w:ascii="Times New Roman" w:hAnsi="Times New Roman"/>
                <w:bCs/>
                <w:sz w:val="24"/>
              </w:rPr>
            </w:pPr>
            <w:r w:rsidRPr="0062765D">
              <w:rPr>
                <w:rFonts w:ascii="Times New Roman" w:hAnsi="Times New Roman"/>
                <w:sz w:val="24"/>
              </w:rPr>
              <w:t xml:space="preserve">The part of the value reported in column 0010 corresponding to the components of the BI that is due to merged or acquired entities or activities in accordance with Article 315(1) </w:t>
            </w:r>
            <w:r w:rsidRPr="0062765D">
              <w:rPr>
                <w:rFonts w:ascii="Times New Roman" w:hAnsi="Times New Roman"/>
                <w:sz w:val="24"/>
                <w:lang w:val="en-US"/>
              </w:rPr>
              <w:t>of Regulation (EU) No 575/2013.</w:t>
            </w:r>
          </w:p>
        </w:tc>
      </w:tr>
      <w:tr w:rsidR="0062765D" w:rsidRPr="0062765D" w14:paraId="6B1C004B" w14:textId="77777777" w:rsidTr="3B06A011">
        <w:trPr>
          <w:trHeight w:val="300"/>
        </w:trPr>
        <w:tc>
          <w:tcPr>
            <w:tcW w:w="1225" w:type="dxa"/>
          </w:tcPr>
          <w:p w14:paraId="163A2836"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0030</w:t>
            </w:r>
          </w:p>
        </w:tc>
        <w:tc>
          <w:tcPr>
            <w:tcW w:w="7789" w:type="dxa"/>
          </w:tcPr>
          <w:p w14:paraId="5025702A"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 xml:space="preserve"> (Adjustments due to disposal of entities or activities)</w:t>
            </w:r>
          </w:p>
          <w:p w14:paraId="474CDF36"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color w:val="000000" w:themeColor="text1"/>
                <w:sz w:val="24"/>
              </w:rPr>
              <w:t xml:space="preserve">The amount excluded from the components of the BI related to disposed entities or activities in accordance with Article 315(2) </w:t>
            </w:r>
            <w:r w:rsidRPr="0062765D">
              <w:rPr>
                <w:rFonts w:ascii="Times New Roman" w:hAnsi="Times New Roman"/>
                <w:color w:val="000000" w:themeColor="text1"/>
                <w:sz w:val="24"/>
                <w:lang w:val="en-US"/>
              </w:rPr>
              <w:t>of Regulation (EU) No 575/2013.</w:t>
            </w:r>
          </w:p>
        </w:tc>
      </w:tr>
      <w:tr w:rsidR="0062765D" w:rsidRPr="0062765D" w14:paraId="29E6E185" w14:textId="77777777" w:rsidTr="3B06A011">
        <w:trPr>
          <w:trHeight w:val="300"/>
        </w:trPr>
        <w:tc>
          <w:tcPr>
            <w:tcW w:w="1225" w:type="dxa"/>
          </w:tcPr>
          <w:p w14:paraId="2C4429BE"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0040</w:t>
            </w:r>
          </w:p>
        </w:tc>
        <w:tc>
          <w:tcPr>
            <w:tcW w:w="7789" w:type="dxa"/>
          </w:tcPr>
          <w:p w14:paraId="4E023876" w14:textId="77777777" w:rsidR="0062765D" w:rsidRPr="0062765D" w:rsidRDefault="0062765D" w:rsidP="0062765D">
            <w:pPr>
              <w:rPr>
                <w:rFonts w:ascii="Times New Roman" w:hAnsi="Times New Roman"/>
                <w:b/>
                <w:bCs/>
                <w:sz w:val="24"/>
                <w:u w:val="single"/>
              </w:rPr>
            </w:pPr>
            <w:r w:rsidRPr="0062765D">
              <w:rPr>
                <w:rFonts w:ascii="Times New Roman" w:hAnsi="Times New Roman"/>
                <w:b/>
                <w:bCs/>
                <w:sz w:val="24"/>
                <w:u w:val="single"/>
              </w:rPr>
              <w:t xml:space="preserve">Own funds requirements </w:t>
            </w:r>
          </w:p>
          <w:p w14:paraId="035197F4" w14:textId="13991B6C" w:rsidR="0062765D" w:rsidRDefault="0062765D" w:rsidP="3B06A011">
            <w:pPr>
              <w:rPr>
                <w:rFonts w:ascii="Times New Roman" w:hAnsi="Times New Roman"/>
                <w:sz w:val="24"/>
              </w:rPr>
            </w:pPr>
            <w:r w:rsidRPr="3B06A011">
              <w:rPr>
                <w:rFonts w:ascii="Times New Roman" w:hAnsi="Times New Roman"/>
                <w:sz w:val="24"/>
              </w:rPr>
              <w:t>The OFR shall be calculated in accordance with Article</w:t>
            </w:r>
            <w:r w:rsidR="001B4C43" w:rsidRPr="3B06A011">
              <w:rPr>
                <w:rFonts w:ascii="Times New Roman" w:hAnsi="Times New Roman"/>
                <w:sz w:val="24"/>
              </w:rPr>
              <w:t>s</w:t>
            </w:r>
            <w:r w:rsidRPr="3B06A011">
              <w:rPr>
                <w:rFonts w:ascii="Times New Roman" w:hAnsi="Times New Roman"/>
                <w:sz w:val="24"/>
              </w:rPr>
              <w:t xml:space="preserve"> 312</w:t>
            </w:r>
            <w:r w:rsidR="001B4C43" w:rsidRPr="3B06A011">
              <w:rPr>
                <w:rFonts w:ascii="Times New Roman" w:hAnsi="Times New Roman"/>
                <w:sz w:val="24"/>
              </w:rPr>
              <w:t xml:space="preserve"> to </w:t>
            </w:r>
            <w:del w:id="38" w:author="Author">
              <w:r w:rsidRPr="3B06A011" w:rsidDel="005229F9">
                <w:rPr>
                  <w:rFonts w:ascii="Times New Roman" w:hAnsi="Times New Roman"/>
                  <w:sz w:val="24"/>
                </w:rPr>
                <w:delText xml:space="preserve"> </w:delText>
              </w:r>
            </w:del>
            <w:r w:rsidRPr="3B06A011">
              <w:rPr>
                <w:rFonts w:ascii="Times New Roman" w:hAnsi="Times New Roman"/>
                <w:sz w:val="24"/>
              </w:rPr>
              <w:t>31</w:t>
            </w:r>
            <w:r w:rsidR="001B4C43" w:rsidRPr="3B06A011">
              <w:rPr>
                <w:rFonts w:ascii="Times New Roman" w:hAnsi="Times New Roman"/>
                <w:sz w:val="24"/>
              </w:rPr>
              <w:t>4</w:t>
            </w:r>
            <w:r w:rsidRPr="3B06A011">
              <w:rPr>
                <w:rFonts w:ascii="Times New Roman" w:hAnsi="Times New Roman"/>
                <w:sz w:val="24"/>
              </w:rPr>
              <w:t xml:space="preserve"> of Regulation (EU) No 575/2013.</w:t>
            </w:r>
            <w:r w:rsidR="00AF4023" w:rsidRPr="3B06A011">
              <w:rPr>
                <w:rFonts w:ascii="Times New Roman" w:hAnsi="Times New Roman"/>
                <w:sz w:val="24"/>
              </w:rPr>
              <w:t xml:space="preserve"> (the BIC)</w:t>
            </w:r>
          </w:p>
          <w:p w14:paraId="459E44D5" w14:textId="36477AA5" w:rsidR="00C44D1A" w:rsidRPr="00C44D1A" w:rsidRDefault="00C44D1A" w:rsidP="00C44D1A">
            <w:pPr>
              <w:rPr>
                <w:rFonts w:ascii="Times New Roman" w:hAnsi="Times New Roman"/>
                <w:sz w:val="24"/>
              </w:rPr>
            </w:pPr>
            <w:r w:rsidRPr="00C44D1A">
              <w:rPr>
                <w:rFonts w:ascii="Times New Roman" w:hAnsi="Times New Roman"/>
                <w:sz w:val="24"/>
              </w:rPr>
              <w:t xml:space="preserve">Where an institution is subject to the derogation referred to in Article 314(4) of Regulation (EU) No 575/2013, the institution shall </w:t>
            </w:r>
            <w:r>
              <w:rPr>
                <w:rFonts w:ascii="Times New Roman" w:hAnsi="Times New Roman"/>
                <w:sz w:val="24"/>
              </w:rPr>
              <w:t>add to the own funds requirements</w:t>
            </w:r>
            <w:r w:rsidR="00083FC4">
              <w:rPr>
                <w:rFonts w:ascii="Times New Roman" w:hAnsi="Times New Roman"/>
                <w:sz w:val="24"/>
              </w:rPr>
              <w:t xml:space="preserve"> computed under BIC</w:t>
            </w:r>
            <w:r>
              <w:rPr>
                <w:rFonts w:ascii="Times New Roman" w:hAnsi="Times New Roman"/>
                <w:sz w:val="24"/>
              </w:rPr>
              <w:t>, the own funds requirements computed under ASA for the</w:t>
            </w:r>
            <w:r w:rsidRPr="00C44D1A">
              <w:rPr>
                <w:rFonts w:ascii="Times New Roman" w:hAnsi="Times New Roman"/>
                <w:sz w:val="24"/>
              </w:rPr>
              <w:t xml:space="preserve"> retail banking and/or commercial banking business lines</w:t>
            </w:r>
            <w:r>
              <w:rPr>
                <w:rFonts w:ascii="Times New Roman" w:hAnsi="Times New Roman"/>
                <w:sz w:val="24"/>
              </w:rPr>
              <w:t>, subject to the derogation</w:t>
            </w:r>
            <w:r w:rsidR="001E3986">
              <w:rPr>
                <w:rFonts w:ascii="Times New Roman" w:hAnsi="Times New Roman"/>
                <w:sz w:val="24"/>
              </w:rPr>
              <w:t xml:space="preserve"> (</w:t>
            </w:r>
            <w:r w:rsidR="00083FC4">
              <w:rPr>
                <w:rFonts w:ascii="Times New Roman" w:hAnsi="Times New Roman"/>
                <w:sz w:val="24"/>
              </w:rPr>
              <w:t>as they</w:t>
            </w:r>
            <w:r w:rsidR="001E3986">
              <w:rPr>
                <w:rFonts w:ascii="Times New Roman" w:hAnsi="Times New Roman"/>
                <w:sz w:val="24"/>
              </w:rPr>
              <w:t xml:space="preserve"> shall not be part of the </w:t>
            </w:r>
            <w:r w:rsidR="00083FC4">
              <w:rPr>
                <w:rFonts w:ascii="Times New Roman" w:hAnsi="Times New Roman"/>
                <w:sz w:val="24"/>
              </w:rPr>
              <w:t xml:space="preserve">BIC framework of calculation). </w:t>
            </w:r>
          </w:p>
          <w:p w14:paraId="463CE9EC" w14:textId="2BBB634A" w:rsidR="001D111F" w:rsidRPr="0062765D" w:rsidRDefault="001D111F" w:rsidP="0062765D">
            <w:pPr>
              <w:rPr>
                <w:rFonts w:ascii="Times New Roman" w:hAnsi="Times New Roman"/>
                <w:sz w:val="24"/>
              </w:rPr>
            </w:pPr>
          </w:p>
        </w:tc>
      </w:tr>
      <w:tr w:rsidR="0062765D" w:rsidRPr="0062765D" w14:paraId="11E50E11" w14:textId="77777777" w:rsidTr="3B06A011">
        <w:trPr>
          <w:trHeight w:val="300"/>
        </w:trPr>
        <w:tc>
          <w:tcPr>
            <w:tcW w:w="1225" w:type="dxa"/>
          </w:tcPr>
          <w:p w14:paraId="19667C8B" w14:textId="77777777" w:rsidR="0062765D" w:rsidRPr="0062765D" w:rsidRDefault="0062765D" w:rsidP="0062765D">
            <w:pPr>
              <w:rPr>
                <w:rFonts w:ascii="Times New Roman" w:hAnsi="Times New Roman"/>
                <w:sz w:val="24"/>
                <w:lang w:eastAsia="nl-BE"/>
              </w:rPr>
            </w:pPr>
            <w:r w:rsidRPr="0062765D">
              <w:rPr>
                <w:rFonts w:ascii="Times New Roman" w:hAnsi="Times New Roman"/>
                <w:sz w:val="24"/>
                <w:lang w:eastAsia="nl-BE"/>
              </w:rPr>
              <w:t>0050</w:t>
            </w:r>
          </w:p>
        </w:tc>
        <w:tc>
          <w:tcPr>
            <w:tcW w:w="7789" w:type="dxa"/>
          </w:tcPr>
          <w:p w14:paraId="0BC49014" w14:textId="77777777" w:rsidR="0062765D" w:rsidRPr="0062765D" w:rsidRDefault="0062765D" w:rsidP="0062765D">
            <w:pPr>
              <w:rPr>
                <w:rFonts w:ascii="Times New Roman" w:hAnsi="Times New Roman"/>
                <w:b/>
                <w:bCs/>
                <w:sz w:val="24"/>
                <w:u w:val="single"/>
              </w:rPr>
            </w:pPr>
            <w:r w:rsidRPr="0062765D">
              <w:rPr>
                <w:rFonts w:ascii="Times New Roman" w:hAnsi="Times New Roman"/>
                <w:b/>
                <w:bCs/>
                <w:sz w:val="24"/>
                <w:u w:val="single"/>
              </w:rPr>
              <w:t>Risk exposure amount</w:t>
            </w:r>
          </w:p>
          <w:p w14:paraId="0ED80FDB" w14:textId="3CD083EE" w:rsidR="0062765D" w:rsidRPr="0062765D" w:rsidRDefault="0062765D" w:rsidP="3B06A011">
            <w:pPr>
              <w:rPr>
                <w:rFonts w:ascii="Times New Roman" w:hAnsi="Times New Roman"/>
                <w:sz w:val="24"/>
              </w:rPr>
            </w:pPr>
            <w:r w:rsidRPr="3B06A011">
              <w:rPr>
                <w:rFonts w:ascii="Times New Roman" w:hAnsi="Times New Roman"/>
                <w:sz w:val="24"/>
              </w:rPr>
              <w:t xml:space="preserve">The </w:t>
            </w:r>
            <w:ins w:id="39" w:author="Author">
              <w:r w:rsidR="00A3076F">
                <w:rPr>
                  <w:rFonts w:ascii="Times New Roman" w:hAnsi="Times New Roman"/>
                  <w:sz w:val="24"/>
                </w:rPr>
                <w:t xml:space="preserve">total </w:t>
              </w:r>
            </w:ins>
            <w:r w:rsidRPr="3B06A011">
              <w:rPr>
                <w:rFonts w:ascii="Times New Roman" w:hAnsi="Times New Roman"/>
                <w:sz w:val="24"/>
              </w:rPr>
              <w:t>risk exposure amount (</w:t>
            </w:r>
            <w:ins w:id="40" w:author="Author">
              <w:r w:rsidR="00A3076F">
                <w:rPr>
                  <w:rFonts w:ascii="Times New Roman" w:hAnsi="Times New Roman"/>
                  <w:sz w:val="24"/>
                </w:rPr>
                <w:t>T</w:t>
              </w:r>
            </w:ins>
            <w:r w:rsidRPr="3B06A011">
              <w:rPr>
                <w:rFonts w:ascii="Times New Roman" w:hAnsi="Times New Roman"/>
                <w:sz w:val="24"/>
              </w:rPr>
              <w:t>REA) shall be calculated in accordance with Article 92 of Regulation (EU) No 575/2013.</w:t>
            </w:r>
          </w:p>
        </w:tc>
      </w:tr>
    </w:tbl>
    <w:p w14:paraId="1B595CEC" w14:textId="77777777" w:rsidR="0062765D" w:rsidRPr="0062765D" w:rsidRDefault="0062765D" w:rsidP="0062765D">
      <w:pPr>
        <w:spacing w:before="0" w:after="240"/>
        <w:rPr>
          <w:rFonts w:ascii="Times New Roman" w:hAnsi="Times New Roman"/>
          <w:sz w:val="24"/>
          <w:lang w:eastAsia="de-DE"/>
        </w:rPr>
      </w:pPr>
    </w:p>
    <w:p w14:paraId="4E4E8CCB" w14:textId="77777777" w:rsidR="0062765D" w:rsidRPr="00AD2498" w:rsidRDefault="0062765D" w:rsidP="0062765D">
      <w:pPr>
        <w:spacing w:before="0" w:after="240"/>
        <w:rPr>
          <w:rFonts w:ascii="Times New Roman" w:hAnsi="Times New Roman"/>
          <w:b/>
          <w:sz w:val="24"/>
          <w:lang w:eastAsia="de-DE"/>
        </w:rPr>
      </w:pPr>
      <w:r w:rsidRPr="00AD2498">
        <w:rPr>
          <w:rFonts w:ascii="Times New Roman" w:hAnsi="Times New Roman"/>
          <w:b/>
          <w:sz w:val="24"/>
          <w:lang w:eastAsia="de-DE"/>
        </w:rPr>
        <w:t>Instructions by row:</w:t>
      </w: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36"/>
        <w:gridCol w:w="7580"/>
      </w:tblGrid>
      <w:tr w:rsidR="0062765D" w:rsidRPr="0062765D" w14:paraId="190B07D5" w14:textId="77777777" w:rsidTr="3B06A011">
        <w:trPr>
          <w:trHeight w:val="374"/>
        </w:trPr>
        <w:tc>
          <w:tcPr>
            <w:tcW w:w="143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67C3764" w14:textId="77777777" w:rsidR="0062765D" w:rsidRPr="0062765D" w:rsidRDefault="0062765D" w:rsidP="0062765D">
            <w:pPr>
              <w:spacing w:before="0" w:after="0"/>
              <w:rPr>
                <w:rFonts w:ascii="Times New Roman" w:hAnsi="Times New Roman"/>
                <w:b/>
                <w:bCs/>
                <w:sz w:val="24"/>
                <w:lang w:eastAsia="nl-BE"/>
              </w:rPr>
            </w:pPr>
            <w:r w:rsidRPr="0062765D">
              <w:rPr>
                <w:rFonts w:ascii="Times New Roman" w:hAnsi="Times New Roman"/>
                <w:b/>
                <w:bCs/>
                <w:sz w:val="24"/>
                <w:lang w:eastAsia="nl-BE"/>
              </w:rPr>
              <w:lastRenderedPageBreak/>
              <w:t>Rows</w:t>
            </w:r>
          </w:p>
        </w:tc>
        <w:tc>
          <w:tcPr>
            <w:tcW w:w="7580" w:type="dxa"/>
            <w:tcBorders>
              <w:top w:val="single" w:sz="4" w:space="0" w:color="auto"/>
              <w:left w:val="nil"/>
              <w:bottom w:val="single" w:sz="4" w:space="0" w:color="auto"/>
              <w:right w:val="single" w:sz="4" w:space="0" w:color="auto"/>
            </w:tcBorders>
            <w:shd w:val="clear" w:color="auto" w:fill="BFBFBF" w:themeFill="background1" w:themeFillShade="BF"/>
            <w:vAlign w:val="center"/>
          </w:tcPr>
          <w:p w14:paraId="5665C387" w14:textId="77777777" w:rsidR="0062765D" w:rsidRPr="0062765D" w:rsidRDefault="0062765D" w:rsidP="0062765D">
            <w:pPr>
              <w:spacing w:before="0" w:after="0"/>
              <w:jc w:val="left"/>
              <w:rPr>
                <w:rFonts w:ascii="Times New Roman" w:hAnsi="Times New Roman"/>
                <w:sz w:val="24"/>
                <w:lang w:eastAsia="nl-BE"/>
              </w:rPr>
            </w:pPr>
            <w:r w:rsidRPr="0062765D">
              <w:rPr>
                <w:rFonts w:ascii="Times New Roman" w:hAnsi="Times New Roman"/>
                <w:b/>
                <w:bCs/>
                <w:sz w:val="24"/>
                <w:u w:val="single"/>
              </w:rPr>
              <w:t>Legal references and instructions</w:t>
            </w:r>
          </w:p>
        </w:tc>
      </w:tr>
      <w:tr w:rsidR="001E3A3B" w:rsidRPr="0062765D" w14:paraId="14B5E521"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A400FC3" w14:textId="4781B96D" w:rsidR="001E3A3B" w:rsidRPr="0062765D" w:rsidRDefault="001E3A3B" w:rsidP="0062765D">
            <w:pPr>
              <w:rPr>
                <w:rFonts w:ascii="Times New Roman" w:hAnsi="Times New Roman"/>
                <w:sz w:val="24"/>
              </w:rPr>
            </w:pPr>
            <w:r>
              <w:rPr>
                <w:rFonts w:ascii="Times New Roman" w:hAnsi="Times New Roman"/>
                <w:sz w:val="24"/>
              </w:rPr>
              <w:t xml:space="preserve">0010 </w:t>
            </w:r>
          </w:p>
        </w:tc>
        <w:tc>
          <w:tcPr>
            <w:tcW w:w="7580" w:type="dxa"/>
            <w:tcBorders>
              <w:top w:val="single" w:sz="4" w:space="0" w:color="auto"/>
              <w:left w:val="nil"/>
              <w:bottom w:val="single" w:sz="4" w:space="0" w:color="auto"/>
              <w:right w:val="single" w:sz="4" w:space="0" w:color="auto"/>
            </w:tcBorders>
            <w:vAlign w:val="center"/>
          </w:tcPr>
          <w:p w14:paraId="15EE73AF" w14:textId="77777777" w:rsidR="001E3A3B" w:rsidRDefault="00137C27" w:rsidP="3B06A011">
            <w:pPr>
              <w:jc w:val="left"/>
              <w:rPr>
                <w:rFonts w:ascii="Times New Roman" w:hAnsi="Times New Roman"/>
                <w:b/>
                <w:bCs/>
                <w:sz w:val="24"/>
                <w:u w:val="single"/>
              </w:rPr>
            </w:pPr>
            <w:r w:rsidRPr="3B06A011">
              <w:rPr>
                <w:rFonts w:ascii="Times New Roman" w:hAnsi="Times New Roman"/>
                <w:b/>
                <w:bCs/>
                <w:sz w:val="24"/>
                <w:u w:val="single"/>
              </w:rPr>
              <w:t>Business indicator component and ASA</w:t>
            </w:r>
          </w:p>
          <w:p w14:paraId="66A9A1ED" w14:textId="73BDAEB6" w:rsidR="00137C27" w:rsidRPr="0062765D" w:rsidRDefault="00E0541A" w:rsidP="0062765D">
            <w:pPr>
              <w:jc w:val="left"/>
              <w:rPr>
                <w:rFonts w:ascii="Times New Roman" w:hAnsi="Times New Roman"/>
                <w:b/>
                <w:bCs/>
                <w:sz w:val="24"/>
                <w:u w:val="single"/>
              </w:rPr>
            </w:pPr>
            <w:r w:rsidRPr="00E92741">
              <w:rPr>
                <w:rFonts w:ascii="Times New Roman" w:hAnsi="Times New Roman"/>
                <w:sz w:val="24"/>
              </w:rPr>
              <w:t>Article 31</w:t>
            </w:r>
            <w:r>
              <w:rPr>
                <w:rFonts w:ascii="Times New Roman" w:hAnsi="Times New Roman"/>
                <w:sz w:val="24"/>
              </w:rPr>
              <w:t>3</w:t>
            </w:r>
            <w:r w:rsidRPr="00E92741">
              <w:rPr>
                <w:rFonts w:ascii="Times New Roman" w:hAnsi="Times New Roman"/>
                <w:sz w:val="24"/>
              </w:rPr>
              <w:t xml:space="preserve"> and Article 314(4) of Regulation (EU) No 575/</w:t>
            </w:r>
            <w:r>
              <w:rPr>
                <w:rFonts w:ascii="Times New Roman" w:hAnsi="Times New Roman"/>
                <w:sz w:val="24"/>
              </w:rPr>
              <w:t>2013.</w:t>
            </w:r>
          </w:p>
        </w:tc>
      </w:tr>
      <w:tr w:rsidR="0062765D" w:rsidRPr="0062765D" w14:paraId="3CC09CD7" w14:textId="77777777" w:rsidTr="3B06A011">
        <w:trPr>
          <w:trHeight w:val="1210"/>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383E89" w14:textId="77777777" w:rsidR="0062765D" w:rsidRPr="0062765D" w:rsidRDefault="0062765D" w:rsidP="0062765D">
            <w:pPr>
              <w:rPr>
                <w:rFonts w:ascii="Times New Roman" w:hAnsi="Times New Roman"/>
                <w:sz w:val="24"/>
              </w:rPr>
            </w:pPr>
            <w:r w:rsidRPr="0062765D">
              <w:rPr>
                <w:rFonts w:ascii="Times New Roman" w:hAnsi="Times New Roman"/>
                <w:sz w:val="24"/>
              </w:rPr>
              <w:t>0020</w:t>
            </w:r>
          </w:p>
        </w:tc>
        <w:tc>
          <w:tcPr>
            <w:tcW w:w="7580" w:type="dxa"/>
            <w:tcBorders>
              <w:top w:val="single" w:sz="4" w:space="0" w:color="auto"/>
              <w:left w:val="nil"/>
              <w:bottom w:val="single" w:sz="4" w:space="0" w:color="auto"/>
              <w:right w:val="single" w:sz="4" w:space="0" w:color="auto"/>
            </w:tcBorders>
            <w:vAlign w:val="center"/>
          </w:tcPr>
          <w:p w14:paraId="23C3E48A" w14:textId="77777777"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Business indicator</w:t>
            </w:r>
          </w:p>
          <w:p w14:paraId="75392277" w14:textId="77777777" w:rsidR="00A12BD5" w:rsidRDefault="0062765D" w:rsidP="0062765D">
            <w:pPr>
              <w:jc w:val="left"/>
              <w:rPr>
                <w:rFonts w:ascii="Times New Roman" w:hAnsi="Times New Roman"/>
                <w:sz w:val="24"/>
              </w:rPr>
            </w:pPr>
            <w:r w:rsidRPr="0062765D">
              <w:rPr>
                <w:rFonts w:ascii="Times New Roman" w:hAnsi="Times New Roman"/>
                <w:sz w:val="24"/>
              </w:rPr>
              <w:t xml:space="preserve">The value of the BI calculated in accordance with Article 314(1) </w:t>
            </w:r>
            <w:r w:rsidRPr="0062765D">
              <w:rPr>
                <w:rFonts w:ascii="Times New Roman" w:hAnsi="Times New Roman"/>
                <w:color w:val="000000" w:themeColor="text1"/>
                <w:sz w:val="24"/>
                <w:lang w:val="en-US"/>
              </w:rPr>
              <w:t>of Regulation (EU) No 575/2013</w:t>
            </w:r>
            <w:r w:rsidRPr="0062765D">
              <w:rPr>
                <w:rFonts w:ascii="Times New Roman" w:hAnsi="Times New Roman"/>
                <w:sz w:val="24"/>
              </w:rPr>
              <w:t>.</w:t>
            </w:r>
          </w:p>
          <w:p w14:paraId="55A108AA" w14:textId="4A73CF97" w:rsidR="00A55F29" w:rsidRPr="00A55F29" w:rsidRDefault="00A55F29" w:rsidP="3B06A011">
            <w:pPr>
              <w:jc w:val="left"/>
              <w:rPr>
                <w:rFonts w:ascii="Times New Roman" w:hAnsi="Times New Roman"/>
                <w:sz w:val="24"/>
              </w:rPr>
            </w:pPr>
            <w:r w:rsidRPr="3B06A011">
              <w:rPr>
                <w:rFonts w:ascii="Times New Roman" w:hAnsi="Times New Roman"/>
                <w:sz w:val="24"/>
              </w:rPr>
              <w:t>Where an institution is subject to the derogation referred to in Article 314(4) of Regulation (EU) No 575/2013, the institution shall not include any figures from retail banking and/or commercial banking business lines</w:t>
            </w:r>
            <w:r w:rsidR="00F26CC7" w:rsidRPr="3B06A011">
              <w:rPr>
                <w:rFonts w:ascii="Times New Roman" w:hAnsi="Times New Roman"/>
                <w:sz w:val="24"/>
              </w:rPr>
              <w:t xml:space="preserve"> in scope of the derogation</w:t>
            </w:r>
            <w:r w:rsidRPr="3B06A011">
              <w:rPr>
                <w:rFonts w:ascii="Times New Roman" w:hAnsi="Times New Roman"/>
                <w:sz w:val="24"/>
              </w:rPr>
              <w:t xml:space="preserve">.  </w:t>
            </w:r>
          </w:p>
          <w:p w14:paraId="2D2342A6" w14:textId="12FFF9D6" w:rsidR="00A55F29" w:rsidRPr="0062765D" w:rsidRDefault="00A55F29" w:rsidP="0062765D">
            <w:pPr>
              <w:jc w:val="left"/>
              <w:rPr>
                <w:rFonts w:ascii="Times New Roman" w:hAnsi="Times New Roman"/>
                <w:sz w:val="24"/>
              </w:rPr>
            </w:pPr>
          </w:p>
        </w:tc>
      </w:tr>
      <w:tr w:rsidR="0062765D" w:rsidRPr="0062765D" w14:paraId="43DCA039"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44DC955" w14:textId="77777777" w:rsidR="0062765D" w:rsidRPr="0062765D" w:rsidRDefault="0062765D" w:rsidP="0062765D">
            <w:pPr>
              <w:rPr>
                <w:rFonts w:ascii="Times New Roman" w:hAnsi="Times New Roman"/>
                <w:sz w:val="24"/>
              </w:rPr>
            </w:pPr>
            <w:r w:rsidRPr="0062765D">
              <w:rPr>
                <w:rFonts w:ascii="Times New Roman" w:hAnsi="Times New Roman"/>
                <w:sz w:val="24"/>
              </w:rPr>
              <w:t>0030</w:t>
            </w:r>
          </w:p>
        </w:tc>
        <w:tc>
          <w:tcPr>
            <w:tcW w:w="7580" w:type="dxa"/>
            <w:tcBorders>
              <w:top w:val="nil"/>
              <w:left w:val="nil"/>
              <w:bottom w:val="single" w:sz="4" w:space="0" w:color="auto"/>
              <w:right w:val="single" w:sz="4" w:space="0" w:color="auto"/>
            </w:tcBorders>
            <w:vAlign w:val="center"/>
          </w:tcPr>
          <w:p w14:paraId="7731AAED" w14:textId="77777777"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Interest, leases and dividend component</w:t>
            </w:r>
          </w:p>
          <w:p w14:paraId="47773943" w14:textId="2CF555A2" w:rsidR="0062765D" w:rsidRPr="0062765D" w:rsidRDefault="0062765D" w:rsidP="0062765D">
            <w:pPr>
              <w:jc w:val="left"/>
              <w:rPr>
                <w:rFonts w:ascii="Times New Roman" w:hAnsi="Times New Roman"/>
                <w:b/>
                <w:bCs/>
                <w:sz w:val="24"/>
                <w:u w:val="single"/>
              </w:rPr>
            </w:pPr>
            <w:r w:rsidRPr="0062765D">
              <w:rPr>
                <w:rFonts w:ascii="Times New Roman" w:hAnsi="Times New Roman"/>
                <w:color w:val="000000" w:themeColor="text1"/>
                <w:sz w:val="24"/>
              </w:rPr>
              <w:t xml:space="preserve">The total ILDC shall be calculated in accordance with Article 314(2) </w:t>
            </w:r>
            <w:r w:rsidRPr="0062765D">
              <w:rPr>
                <w:rFonts w:ascii="Times New Roman" w:hAnsi="Times New Roman"/>
                <w:color w:val="000000" w:themeColor="text1"/>
                <w:sz w:val="24"/>
                <w:lang w:val="en-US"/>
              </w:rPr>
              <w:t xml:space="preserve">of Regulation (EU) No 575/2013 and where applicable </w:t>
            </w:r>
            <w:r w:rsidRPr="0062765D">
              <w:rPr>
                <w:rFonts w:ascii="Times New Roman" w:hAnsi="Times New Roman"/>
                <w:color w:val="000000" w:themeColor="text1"/>
                <w:sz w:val="24"/>
              </w:rPr>
              <w:t>Article 314</w:t>
            </w:r>
            <w:r w:rsidR="00757765">
              <w:rPr>
                <w:rFonts w:ascii="Times New Roman" w:hAnsi="Times New Roman"/>
                <w:color w:val="000000" w:themeColor="text1"/>
                <w:sz w:val="24"/>
              </w:rPr>
              <w:t>(3)</w:t>
            </w:r>
            <w:r w:rsidRPr="0062765D">
              <w:rPr>
                <w:rFonts w:ascii="Times New Roman" w:hAnsi="Times New Roman"/>
                <w:color w:val="000000" w:themeColor="text1"/>
                <w:sz w:val="24"/>
              </w:rPr>
              <w:t xml:space="preserve">. </w:t>
            </w:r>
          </w:p>
        </w:tc>
      </w:tr>
      <w:tr w:rsidR="0062765D" w:rsidRPr="0062765D" w14:paraId="77939D32"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1FB7F3B" w14:textId="77777777" w:rsidR="0062765D" w:rsidRPr="0062765D" w:rsidRDefault="0062765D" w:rsidP="0062765D">
            <w:pPr>
              <w:rPr>
                <w:rFonts w:ascii="Times New Roman" w:hAnsi="Times New Roman"/>
                <w:sz w:val="24"/>
              </w:rPr>
            </w:pPr>
            <w:r w:rsidRPr="0062765D">
              <w:rPr>
                <w:rFonts w:ascii="Times New Roman" w:hAnsi="Times New Roman"/>
                <w:sz w:val="24"/>
              </w:rPr>
              <w:t>0040</w:t>
            </w:r>
          </w:p>
        </w:tc>
        <w:tc>
          <w:tcPr>
            <w:tcW w:w="7580" w:type="dxa"/>
            <w:tcBorders>
              <w:top w:val="nil"/>
              <w:left w:val="nil"/>
              <w:bottom w:val="single" w:sz="4" w:space="0" w:color="auto"/>
              <w:right w:val="single" w:sz="4" w:space="0" w:color="auto"/>
            </w:tcBorders>
            <w:vAlign w:val="center"/>
          </w:tcPr>
          <w:p w14:paraId="284CA9B7" w14:textId="68D87568"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ILDC related to the individual institution / consolidated Group (excluding entities considered by Article 314(</w:t>
            </w:r>
            <w:r w:rsidR="428A35F1" w:rsidRPr="3B06A011">
              <w:rPr>
                <w:rFonts w:ascii="Times New Roman" w:hAnsi="Times New Roman"/>
                <w:b/>
                <w:bCs/>
                <w:sz w:val="24"/>
                <w:u w:val="single"/>
              </w:rPr>
              <w:t>3</w:t>
            </w:r>
            <w:r w:rsidR="00757765" w:rsidRPr="3B06A011">
              <w:rPr>
                <w:rFonts w:ascii="Times New Roman" w:hAnsi="Times New Roman"/>
                <w:b/>
                <w:bCs/>
                <w:sz w:val="24"/>
                <w:u w:val="single"/>
              </w:rPr>
              <w:t>)</w:t>
            </w:r>
          </w:p>
          <w:p w14:paraId="20179C90" w14:textId="77777777" w:rsidR="0062765D" w:rsidRPr="0062765D" w:rsidRDefault="0062765D" w:rsidP="0062765D">
            <w:pPr>
              <w:jc w:val="left"/>
              <w:rPr>
                <w:rFonts w:ascii="Times New Roman" w:hAnsi="Times New Roman"/>
                <w:color w:val="000000" w:themeColor="text1"/>
                <w:sz w:val="24"/>
                <w:lang w:val="en-US"/>
              </w:rPr>
            </w:pPr>
            <w:r w:rsidRPr="0062765D">
              <w:rPr>
                <w:rFonts w:ascii="Times New Roman" w:hAnsi="Times New Roman"/>
                <w:color w:val="000000" w:themeColor="text1"/>
                <w:sz w:val="24"/>
              </w:rPr>
              <w:t xml:space="preserve">The ILDC shall be calculated in accordance with Article 314(2) </w:t>
            </w:r>
            <w:r w:rsidRPr="0062765D">
              <w:rPr>
                <w:rFonts w:ascii="Times New Roman" w:hAnsi="Times New Roman"/>
                <w:color w:val="000000" w:themeColor="text1"/>
                <w:sz w:val="24"/>
                <w:lang w:val="en-US"/>
              </w:rPr>
              <w:t xml:space="preserve">of Regulation (EU) No 575/2013. </w:t>
            </w:r>
          </w:p>
          <w:p w14:paraId="44DE0AF1" w14:textId="683B00BD" w:rsidR="0062765D" w:rsidRPr="0062765D" w:rsidRDefault="0062765D" w:rsidP="3B06A011">
            <w:pPr>
              <w:jc w:val="left"/>
              <w:rPr>
                <w:rFonts w:ascii="Times New Roman" w:hAnsi="Times New Roman"/>
                <w:color w:val="000000" w:themeColor="text1"/>
                <w:sz w:val="24"/>
              </w:rPr>
            </w:pPr>
            <w:r w:rsidRPr="3B06A011">
              <w:rPr>
                <w:rFonts w:ascii="Times New Roman" w:hAnsi="Times New Roman"/>
                <w:color w:val="000000" w:themeColor="text1"/>
                <w:sz w:val="24"/>
              </w:rPr>
              <w:t>In case of consolidated reporting, where an institution is subject to the derogation referred to in Article 314(</w:t>
            </w:r>
            <w:r w:rsidR="31BE6697" w:rsidRPr="3B06A011">
              <w:rPr>
                <w:rFonts w:ascii="Times New Roman" w:hAnsi="Times New Roman"/>
                <w:color w:val="000000" w:themeColor="text1"/>
                <w:sz w:val="24"/>
              </w:rPr>
              <w:t>3</w:t>
            </w:r>
            <w:r w:rsidRPr="3B06A011">
              <w:rPr>
                <w:rFonts w:ascii="Times New Roman" w:hAnsi="Times New Roman"/>
                <w:color w:val="000000" w:themeColor="text1"/>
                <w:sz w:val="24"/>
              </w:rPr>
              <w:t xml:space="preserve">) of Regulation (EU) No 575/2013, the institution shall not include any figures that are part of the computation of the ILDC calculated separately for those specific subsidiary institutions. Intercompany balances between the subsidiaries considered by the article and the rest of the group shall be eliminated.  </w:t>
            </w:r>
          </w:p>
          <w:p w14:paraId="15569619" w14:textId="0D6BDA72" w:rsidR="0062765D" w:rsidRPr="0062765D" w:rsidRDefault="0062765D" w:rsidP="3B06A011">
            <w:pPr>
              <w:jc w:val="left"/>
              <w:rPr>
                <w:rFonts w:ascii="Times New Roman" w:hAnsi="Times New Roman"/>
                <w:color w:val="000000" w:themeColor="text1"/>
                <w:sz w:val="24"/>
              </w:rPr>
            </w:pPr>
            <w:r w:rsidRPr="3B06A011">
              <w:rPr>
                <w:rFonts w:ascii="Times New Roman" w:hAnsi="Times New Roman"/>
                <w:color w:val="000000" w:themeColor="text1"/>
                <w:sz w:val="24"/>
              </w:rPr>
              <w:t>Where an institution is subject to the derogation referred to in Article 314(</w:t>
            </w:r>
            <w:r w:rsidR="5DC7392C" w:rsidRPr="3B06A011">
              <w:rPr>
                <w:rFonts w:ascii="Times New Roman" w:hAnsi="Times New Roman"/>
                <w:color w:val="000000" w:themeColor="text1"/>
                <w:sz w:val="24"/>
              </w:rPr>
              <w:t>4</w:t>
            </w:r>
            <w:r w:rsidRPr="3B06A011">
              <w:rPr>
                <w:rFonts w:ascii="Times New Roman" w:hAnsi="Times New Roman"/>
                <w:color w:val="000000" w:themeColor="text1"/>
                <w:sz w:val="24"/>
              </w:rPr>
              <w:t>) of Regulation (EU) No 575/2013, the institution shall not include any figures from retail banking and/or commercial banking business lines</w:t>
            </w:r>
            <w:r w:rsidR="00F26CC7" w:rsidRPr="3B06A011">
              <w:rPr>
                <w:rFonts w:ascii="Times New Roman" w:hAnsi="Times New Roman"/>
                <w:color w:val="000000" w:themeColor="text1"/>
                <w:sz w:val="24"/>
              </w:rPr>
              <w:t xml:space="preserve"> in scope of the derogation</w:t>
            </w:r>
            <w:r w:rsidRPr="3B06A011">
              <w:rPr>
                <w:rFonts w:ascii="Times New Roman" w:hAnsi="Times New Roman"/>
                <w:color w:val="000000" w:themeColor="text1"/>
                <w:sz w:val="24"/>
              </w:rPr>
              <w:t xml:space="preserve">.  </w:t>
            </w:r>
          </w:p>
          <w:p w14:paraId="35C8E8B1" w14:textId="398C1E78" w:rsidR="0062765D" w:rsidRPr="0062765D" w:rsidRDefault="0062765D" w:rsidP="0062765D">
            <w:pPr>
              <w:jc w:val="left"/>
              <w:rPr>
                <w:rFonts w:ascii="Times New Roman" w:hAnsi="Times New Roman"/>
                <w:color w:val="000000" w:themeColor="text1"/>
                <w:sz w:val="24"/>
                <w:lang w:val="en-US"/>
              </w:rPr>
            </w:pPr>
          </w:p>
        </w:tc>
      </w:tr>
      <w:tr w:rsidR="0062765D" w:rsidRPr="0062765D" w14:paraId="10F82FD5" w14:textId="77777777" w:rsidTr="3B06A011">
        <w:trPr>
          <w:trHeight w:val="1635"/>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0291A1" w14:textId="77777777" w:rsidR="0062765D" w:rsidRPr="0062765D" w:rsidRDefault="0062765D" w:rsidP="0062765D">
            <w:pPr>
              <w:rPr>
                <w:rFonts w:ascii="Times New Roman" w:hAnsi="Times New Roman"/>
                <w:sz w:val="24"/>
              </w:rPr>
            </w:pPr>
            <w:r w:rsidRPr="0062765D">
              <w:rPr>
                <w:rFonts w:ascii="Times New Roman" w:hAnsi="Times New Roman"/>
                <w:sz w:val="24"/>
              </w:rPr>
              <w:t>0050</w:t>
            </w:r>
          </w:p>
        </w:tc>
        <w:tc>
          <w:tcPr>
            <w:tcW w:w="7580" w:type="dxa"/>
            <w:tcBorders>
              <w:top w:val="nil"/>
              <w:left w:val="nil"/>
              <w:bottom w:val="single" w:sz="4" w:space="0" w:color="auto"/>
              <w:right w:val="single" w:sz="4" w:space="0" w:color="auto"/>
            </w:tcBorders>
            <w:vAlign w:val="center"/>
          </w:tcPr>
          <w:p w14:paraId="7E99C119" w14:textId="05AFDC00" w:rsidR="0062765D" w:rsidRPr="0062765D" w:rsidRDefault="0062765D" w:rsidP="0062765D">
            <w:pPr>
              <w:jc w:val="left"/>
              <w:rPr>
                <w:rFonts w:ascii="Times New Roman" w:hAnsi="Times New Roman"/>
                <w:b/>
                <w:bCs/>
                <w:sz w:val="24"/>
                <w:u w:val="single"/>
              </w:rPr>
            </w:pPr>
            <w:r w:rsidRPr="0062765D">
              <w:rPr>
                <w:rFonts w:ascii="Times New Roman" w:hAnsi="Times New Roman"/>
                <w:b/>
                <w:bCs/>
                <w:sz w:val="24"/>
                <w:u w:val="single"/>
              </w:rPr>
              <w:t>ILDC for entities considered by Article 314(</w:t>
            </w:r>
            <w:r w:rsidR="15B77EAB" w:rsidRPr="12C2E25E">
              <w:rPr>
                <w:rFonts w:ascii="Times New Roman" w:hAnsi="Times New Roman"/>
                <w:b/>
                <w:bCs/>
                <w:sz w:val="24"/>
                <w:u w:val="single"/>
              </w:rPr>
              <w:t>3</w:t>
            </w:r>
            <w:r w:rsidRPr="0062765D">
              <w:rPr>
                <w:rFonts w:ascii="Times New Roman" w:hAnsi="Times New Roman"/>
                <w:b/>
                <w:bCs/>
                <w:sz w:val="24"/>
                <w:u w:val="single"/>
              </w:rPr>
              <w:t>)</w:t>
            </w:r>
          </w:p>
          <w:p w14:paraId="574F1C29" w14:textId="4EE469F6" w:rsidR="0062765D" w:rsidRPr="004A5A87" w:rsidRDefault="0062765D" w:rsidP="0062765D">
            <w:pPr>
              <w:jc w:val="left"/>
              <w:rPr>
                <w:rFonts w:ascii="Times New Roman" w:hAnsi="Times New Roman"/>
                <w:color w:val="000000" w:themeColor="text1"/>
                <w:sz w:val="24"/>
                <w:lang w:val="en-US"/>
              </w:rPr>
            </w:pPr>
            <w:r w:rsidRPr="0062765D">
              <w:rPr>
                <w:rFonts w:ascii="Times New Roman" w:hAnsi="Times New Roman"/>
                <w:color w:val="000000" w:themeColor="text1"/>
                <w:sz w:val="24"/>
              </w:rPr>
              <w:t>In case of consolidated reporting, where an institution is subject to the derogation referred to in Article 314(</w:t>
            </w:r>
            <w:r w:rsidR="17DDF4CD" w:rsidRPr="12C2E25E">
              <w:rPr>
                <w:rFonts w:ascii="Times New Roman" w:hAnsi="Times New Roman"/>
                <w:color w:val="000000" w:themeColor="text1"/>
                <w:sz w:val="24"/>
              </w:rPr>
              <w:t>3</w:t>
            </w:r>
            <w:r w:rsidRPr="0062765D">
              <w:rPr>
                <w:rFonts w:ascii="Times New Roman" w:hAnsi="Times New Roman"/>
                <w:color w:val="000000" w:themeColor="text1"/>
                <w:sz w:val="24"/>
              </w:rPr>
              <w:t xml:space="preserve">), it shall report the sum of the ILDC for </w:t>
            </w:r>
            <w:r w:rsidRPr="0062765D">
              <w:rPr>
                <w:rFonts w:ascii="Times New Roman" w:hAnsi="Times New Roman"/>
                <w:color w:val="000000" w:themeColor="text1"/>
                <w:sz w:val="24"/>
                <w:lang w:val="en-US"/>
              </w:rPr>
              <w:t>those specific subsidiary institutions for which a separate ILDC is computed. When calculating the separate ILDC, intercompany balances between the subsidiaries and the rest of the group shall be eliminated.</w:t>
            </w:r>
          </w:p>
        </w:tc>
      </w:tr>
      <w:tr w:rsidR="0062765D" w:rsidRPr="0062765D" w14:paraId="73ACC69C"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200E4A60" w14:textId="40114D4D" w:rsidR="0062765D" w:rsidRPr="0062765D" w:rsidRDefault="0062765D" w:rsidP="0062765D">
            <w:pPr>
              <w:rPr>
                <w:rFonts w:ascii="Times New Roman" w:hAnsi="Times New Roman"/>
                <w:sz w:val="24"/>
              </w:rPr>
            </w:pPr>
            <w:r w:rsidRPr="0062765D">
              <w:rPr>
                <w:rFonts w:ascii="Times New Roman" w:hAnsi="Times New Roman"/>
                <w:sz w:val="24"/>
              </w:rPr>
              <w:t>00</w:t>
            </w:r>
            <w:r w:rsidR="00F86288">
              <w:rPr>
                <w:rFonts w:ascii="Times New Roman" w:hAnsi="Times New Roman"/>
                <w:sz w:val="24"/>
              </w:rPr>
              <w:t>6</w:t>
            </w:r>
            <w:r w:rsidRPr="0062765D">
              <w:rPr>
                <w:rFonts w:ascii="Times New Roman" w:hAnsi="Times New Roman"/>
                <w:sz w:val="24"/>
              </w:rPr>
              <w:t>0</w:t>
            </w:r>
          </w:p>
        </w:tc>
        <w:tc>
          <w:tcPr>
            <w:tcW w:w="7580" w:type="dxa"/>
            <w:tcBorders>
              <w:top w:val="nil"/>
              <w:left w:val="nil"/>
              <w:bottom w:val="single" w:sz="4" w:space="0" w:color="auto"/>
              <w:right w:val="single" w:sz="4" w:space="0" w:color="auto"/>
            </w:tcBorders>
            <w:vAlign w:val="center"/>
          </w:tcPr>
          <w:p w14:paraId="5F4804A3" w14:textId="77777777"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Services component</w:t>
            </w:r>
          </w:p>
          <w:p w14:paraId="68E6D128" w14:textId="742461BD" w:rsidR="0062765D" w:rsidRDefault="0062765D" w:rsidP="0062765D">
            <w:pPr>
              <w:jc w:val="left"/>
              <w:rPr>
                <w:rFonts w:ascii="Times New Roman" w:hAnsi="Times New Roman"/>
                <w:color w:val="000000" w:themeColor="text1"/>
                <w:sz w:val="24"/>
              </w:rPr>
            </w:pPr>
            <w:r w:rsidRPr="0062765D">
              <w:rPr>
                <w:rFonts w:ascii="Times New Roman" w:hAnsi="Times New Roman"/>
                <w:color w:val="000000" w:themeColor="text1"/>
                <w:sz w:val="24"/>
              </w:rPr>
              <w:t>The services component shall be calculated in accordance with Article 314(</w:t>
            </w:r>
            <w:r w:rsidR="08820879" w:rsidRPr="12C2E25E">
              <w:rPr>
                <w:rFonts w:ascii="Times New Roman" w:hAnsi="Times New Roman"/>
                <w:color w:val="000000" w:themeColor="text1"/>
                <w:sz w:val="24"/>
              </w:rPr>
              <w:t>5</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w:t>
            </w:r>
          </w:p>
          <w:p w14:paraId="79F2D39A" w14:textId="2F1617D4" w:rsidR="0062765D" w:rsidRPr="004A5A87" w:rsidRDefault="00F26CC7" w:rsidP="3B06A011">
            <w:pPr>
              <w:jc w:val="left"/>
              <w:rPr>
                <w:rFonts w:ascii="Times New Roman" w:hAnsi="Times New Roman"/>
                <w:color w:val="000000" w:themeColor="text1"/>
                <w:sz w:val="24"/>
              </w:rPr>
            </w:pPr>
            <w:r w:rsidRPr="3B06A011">
              <w:rPr>
                <w:rFonts w:ascii="Times New Roman" w:hAnsi="Times New Roman"/>
                <w:color w:val="000000" w:themeColor="text1"/>
                <w:sz w:val="24"/>
              </w:rPr>
              <w:lastRenderedPageBreak/>
              <w:t xml:space="preserve">Where an institution is subject to the derogation referred to in Article 314(4) of Regulation (EU) No 575/2013, the institution shall not include any figures from retail banking and/or commercial banking business lines in scope of the derogation.  </w:t>
            </w:r>
          </w:p>
        </w:tc>
      </w:tr>
      <w:tr w:rsidR="0062765D" w:rsidRPr="0062765D" w14:paraId="6FF92BD0"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464C3EB1" w14:textId="634B6FAF" w:rsidR="0062765D" w:rsidRPr="0062765D" w:rsidRDefault="0062765D" w:rsidP="0062765D">
            <w:pPr>
              <w:rPr>
                <w:rFonts w:ascii="Times New Roman" w:hAnsi="Times New Roman"/>
                <w:sz w:val="24"/>
              </w:rPr>
            </w:pPr>
            <w:r w:rsidRPr="0062765D">
              <w:rPr>
                <w:rFonts w:ascii="Times New Roman" w:hAnsi="Times New Roman"/>
                <w:sz w:val="24"/>
              </w:rPr>
              <w:lastRenderedPageBreak/>
              <w:t>00</w:t>
            </w:r>
            <w:r w:rsidR="00F86288">
              <w:rPr>
                <w:rFonts w:ascii="Times New Roman" w:hAnsi="Times New Roman"/>
                <w:sz w:val="24"/>
              </w:rPr>
              <w:t>7</w:t>
            </w:r>
            <w:r w:rsidRPr="0062765D">
              <w:rPr>
                <w:rFonts w:ascii="Times New Roman" w:hAnsi="Times New Roman"/>
                <w:sz w:val="24"/>
              </w:rPr>
              <w:t>0</w:t>
            </w:r>
          </w:p>
        </w:tc>
        <w:tc>
          <w:tcPr>
            <w:tcW w:w="7580" w:type="dxa"/>
            <w:tcBorders>
              <w:top w:val="nil"/>
              <w:left w:val="nil"/>
              <w:bottom w:val="single" w:sz="4" w:space="0" w:color="auto"/>
              <w:right w:val="single" w:sz="4" w:space="0" w:color="auto"/>
            </w:tcBorders>
            <w:vAlign w:val="center"/>
          </w:tcPr>
          <w:p w14:paraId="760DD50E" w14:textId="77777777"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 xml:space="preserve">Financial component </w:t>
            </w:r>
          </w:p>
          <w:p w14:paraId="25D11A82" w14:textId="0487D2A6" w:rsidR="004A5A87" w:rsidRPr="00C2709D" w:rsidRDefault="004A5A87" w:rsidP="0062765D">
            <w:pPr>
              <w:jc w:val="left"/>
              <w:rPr>
                <w:rFonts w:ascii="Times New Roman" w:hAnsi="Times New Roman"/>
                <w:color w:val="000000" w:themeColor="text1"/>
                <w:sz w:val="24"/>
              </w:rPr>
            </w:pPr>
            <w:r w:rsidRPr="0062765D">
              <w:rPr>
                <w:rFonts w:ascii="Times New Roman" w:hAnsi="Times New Roman"/>
                <w:color w:val="000000" w:themeColor="text1"/>
                <w:sz w:val="24"/>
              </w:rPr>
              <w:t>The financial component shall be calculated in accordance with Article 314(</w:t>
            </w:r>
            <w:r w:rsidRPr="12C2E25E">
              <w:rPr>
                <w:rFonts w:ascii="Times New Roman" w:hAnsi="Times New Roman"/>
                <w:color w:val="000000" w:themeColor="text1"/>
                <w:sz w:val="24"/>
              </w:rPr>
              <w:t>6</w:t>
            </w:r>
            <w:r w:rsidRPr="0062765D">
              <w:rPr>
                <w:rFonts w:ascii="Times New Roman" w:hAnsi="Times New Roman"/>
                <w:color w:val="000000" w:themeColor="text1"/>
                <w:sz w:val="24"/>
              </w:rPr>
              <w:t xml:space="preserve">) </w:t>
            </w:r>
            <w:r w:rsidRPr="0062765D">
              <w:rPr>
                <w:rFonts w:ascii="Times New Roman" w:hAnsi="Times New Roman"/>
                <w:color w:val="000000" w:themeColor="text1"/>
                <w:sz w:val="24"/>
                <w:lang w:val="en-US"/>
              </w:rPr>
              <w:t>of Regulation (EU) No 575/2013</w:t>
            </w:r>
            <w:r w:rsidRPr="0062765D">
              <w:rPr>
                <w:rFonts w:ascii="Times New Roman" w:hAnsi="Times New Roman"/>
                <w:color w:val="000000" w:themeColor="text1"/>
                <w:sz w:val="24"/>
              </w:rPr>
              <w:t xml:space="preserve">. </w:t>
            </w:r>
          </w:p>
          <w:p w14:paraId="7BCC8437" w14:textId="4EAEDFEB" w:rsidR="0062765D" w:rsidRPr="0062765D" w:rsidRDefault="00F26CC7" w:rsidP="0062765D">
            <w:pPr>
              <w:jc w:val="left"/>
              <w:rPr>
                <w:rFonts w:ascii="Times New Roman" w:hAnsi="Times New Roman"/>
                <w:color w:val="000000" w:themeColor="text1"/>
                <w:sz w:val="24"/>
                <w:lang w:val="en-US"/>
              </w:rPr>
            </w:pPr>
            <w:r w:rsidRPr="00F26CC7">
              <w:rPr>
                <w:rFonts w:ascii="Times New Roman" w:hAnsi="Times New Roman"/>
                <w:color w:val="000000" w:themeColor="text1"/>
                <w:sz w:val="24"/>
                <w:lang w:val="en-US"/>
              </w:rPr>
              <w:t xml:space="preserve">Where an institution is subject to the derogation referred to in Article 314(4) of Regulation (EU) No 575/2013, the institution shall not include any figures from retail banking and/or commercial banking business lines in scope of the derogation.  </w:t>
            </w:r>
          </w:p>
        </w:tc>
      </w:tr>
      <w:tr w:rsidR="00F86288" w:rsidRPr="0062765D" w14:paraId="62850383"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001CE" w14:textId="698117A2" w:rsidR="00F86288" w:rsidRPr="0062765D" w:rsidRDefault="00F86288" w:rsidP="0062765D">
            <w:pPr>
              <w:rPr>
                <w:rFonts w:ascii="Times New Roman" w:hAnsi="Times New Roman"/>
                <w:sz w:val="24"/>
              </w:rPr>
            </w:pPr>
            <w:r>
              <w:rPr>
                <w:rFonts w:ascii="Times New Roman" w:hAnsi="Times New Roman"/>
                <w:sz w:val="24"/>
              </w:rPr>
              <w:t>0080</w:t>
            </w:r>
          </w:p>
        </w:tc>
        <w:tc>
          <w:tcPr>
            <w:tcW w:w="7580" w:type="dxa"/>
            <w:tcBorders>
              <w:top w:val="nil"/>
              <w:left w:val="nil"/>
              <w:bottom w:val="single" w:sz="4" w:space="0" w:color="auto"/>
              <w:right w:val="single" w:sz="4" w:space="0" w:color="auto"/>
            </w:tcBorders>
            <w:vAlign w:val="center"/>
          </w:tcPr>
          <w:p w14:paraId="33306558" w14:textId="77777777" w:rsidR="00F86288" w:rsidRDefault="00A8279E" w:rsidP="0062765D">
            <w:pPr>
              <w:jc w:val="left"/>
              <w:rPr>
                <w:rFonts w:ascii="Times New Roman" w:hAnsi="Times New Roman"/>
                <w:b/>
                <w:bCs/>
                <w:sz w:val="24"/>
                <w:u w:val="single"/>
              </w:rPr>
            </w:pPr>
            <w:r w:rsidRPr="00A8279E">
              <w:rPr>
                <w:rFonts w:ascii="Times New Roman" w:hAnsi="Times New Roman"/>
                <w:b/>
                <w:bCs/>
                <w:sz w:val="24"/>
                <w:u w:val="single"/>
              </w:rPr>
              <w:t>ASA under Article 314(4) (Retail banking)</w:t>
            </w:r>
          </w:p>
          <w:p w14:paraId="35824B06" w14:textId="79A2A47B" w:rsidR="00452946" w:rsidRPr="00C2709D" w:rsidRDefault="00452946" w:rsidP="0062765D">
            <w:pPr>
              <w:jc w:val="left"/>
              <w:rPr>
                <w:rFonts w:ascii="Times New Roman" w:hAnsi="Times New Roman"/>
                <w:sz w:val="24"/>
                <w:u w:val="single"/>
              </w:rPr>
            </w:pPr>
            <w:r w:rsidRPr="00C2709D">
              <w:rPr>
                <w:rFonts w:ascii="Times New Roman" w:hAnsi="Times New Roman"/>
                <w:sz w:val="24"/>
                <w:u w:val="single"/>
              </w:rPr>
              <w:t>Article 314(4) for retail banking business line</w:t>
            </w:r>
          </w:p>
        </w:tc>
      </w:tr>
      <w:tr w:rsidR="00F86288" w:rsidRPr="0062765D" w14:paraId="37626D9D"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552C533" w14:textId="592EEFAC" w:rsidR="00F86288" w:rsidRPr="0062765D" w:rsidRDefault="00F86288" w:rsidP="0062765D">
            <w:pPr>
              <w:rPr>
                <w:rFonts w:ascii="Times New Roman" w:hAnsi="Times New Roman"/>
                <w:sz w:val="24"/>
              </w:rPr>
            </w:pPr>
            <w:r>
              <w:rPr>
                <w:rFonts w:ascii="Times New Roman" w:hAnsi="Times New Roman"/>
                <w:sz w:val="24"/>
              </w:rPr>
              <w:t>0090</w:t>
            </w:r>
          </w:p>
        </w:tc>
        <w:tc>
          <w:tcPr>
            <w:tcW w:w="7580" w:type="dxa"/>
            <w:tcBorders>
              <w:top w:val="nil"/>
              <w:left w:val="nil"/>
              <w:bottom w:val="single" w:sz="4" w:space="0" w:color="auto"/>
              <w:right w:val="single" w:sz="4" w:space="0" w:color="auto"/>
            </w:tcBorders>
            <w:vAlign w:val="center"/>
          </w:tcPr>
          <w:p w14:paraId="53F9CB31" w14:textId="77777777" w:rsidR="00F86288" w:rsidRDefault="00452946" w:rsidP="0062765D">
            <w:pPr>
              <w:jc w:val="left"/>
              <w:rPr>
                <w:rFonts w:ascii="Times New Roman" w:hAnsi="Times New Roman"/>
                <w:b/>
                <w:bCs/>
                <w:sz w:val="24"/>
                <w:u w:val="single"/>
              </w:rPr>
            </w:pPr>
            <w:r w:rsidRPr="00452946">
              <w:rPr>
                <w:rFonts w:ascii="Times New Roman" w:hAnsi="Times New Roman"/>
                <w:b/>
                <w:bCs/>
                <w:sz w:val="24"/>
                <w:u w:val="single"/>
              </w:rPr>
              <w:t>ASA under Article 314(4) (Commercial banking)</w:t>
            </w:r>
          </w:p>
          <w:p w14:paraId="03643C1A" w14:textId="1F6FF309" w:rsidR="00452946" w:rsidRPr="00C2709D" w:rsidRDefault="00452946" w:rsidP="0062765D">
            <w:pPr>
              <w:jc w:val="left"/>
              <w:rPr>
                <w:rFonts w:ascii="Times New Roman" w:hAnsi="Times New Roman"/>
                <w:sz w:val="24"/>
              </w:rPr>
            </w:pPr>
            <w:r w:rsidRPr="00C2709D">
              <w:rPr>
                <w:rFonts w:ascii="Times New Roman" w:hAnsi="Times New Roman"/>
                <w:sz w:val="24"/>
              </w:rPr>
              <w:t>Article 314(4) for commercial banking business line</w:t>
            </w:r>
          </w:p>
        </w:tc>
      </w:tr>
      <w:tr w:rsidR="0062765D" w:rsidRPr="0062765D" w14:paraId="54CEB826" w14:textId="77777777" w:rsidTr="3B06A011">
        <w:trPr>
          <w:trHeight w:val="504"/>
        </w:trPr>
        <w:tc>
          <w:tcPr>
            <w:tcW w:w="143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512B1E3" w14:textId="77777777" w:rsidR="0062765D" w:rsidRPr="0062765D" w:rsidRDefault="0062765D" w:rsidP="0062765D">
            <w:pPr>
              <w:rPr>
                <w:rFonts w:ascii="Times New Roman" w:hAnsi="Times New Roman"/>
                <w:sz w:val="24"/>
              </w:rPr>
            </w:pPr>
            <w:r w:rsidRPr="0062765D">
              <w:rPr>
                <w:rFonts w:ascii="Times New Roman" w:hAnsi="Times New Roman"/>
                <w:sz w:val="24"/>
              </w:rPr>
              <w:t>0100</w:t>
            </w:r>
          </w:p>
        </w:tc>
        <w:tc>
          <w:tcPr>
            <w:tcW w:w="7580" w:type="dxa"/>
            <w:tcBorders>
              <w:top w:val="single" w:sz="4" w:space="0" w:color="auto"/>
              <w:left w:val="nil"/>
              <w:bottom w:val="single" w:sz="4" w:space="0" w:color="auto"/>
              <w:right w:val="single" w:sz="4" w:space="0" w:color="auto"/>
            </w:tcBorders>
            <w:vAlign w:val="center"/>
          </w:tcPr>
          <w:p w14:paraId="793F3DE2" w14:textId="665D7675" w:rsidR="0062765D" w:rsidRPr="0062765D" w:rsidRDefault="0062765D" w:rsidP="3B06A011">
            <w:pPr>
              <w:jc w:val="left"/>
              <w:rPr>
                <w:rFonts w:ascii="Times New Roman" w:hAnsi="Times New Roman"/>
                <w:b/>
                <w:bCs/>
                <w:sz w:val="24"/>
                <w:u w:val="single"/>
              </w:rPr>
            </w:pPr>
            <w:r w:rsidRPr="3B06A011">
              <w:rPr>
                <w:rFonts w:ascii="Times New Roman" w:hAnsi="Times New Roman"/>
                <w:b/>
                <w:bCs/>
                <w:sz w:val="24"/>
                <w:u w:val="single"/>
              </w:rPr>
              <w:t>Memorandum Item: ILDC related to the individual institution /consolidated Group (including entities considered by Article 314(</w:t>
            </w:r>
            <w:r w:rsidR="2ABD104B" w:rsidRPr="3B06A011">
              <w:rPr>
                <w:rFonts w:ascii="Times New Roman" w:hAnsi="Times New Roman"/>
                <w:b/>
                <w:bCs/>
                <w:sz w:val="24"/>
                <w:u w:val="single"/>
              </w:rPr>
              <w:t>3</w:t>
            </w:r>
            <w:r w:rsidRPr="3B06A011">
              <w:rPr>
                <w:rFonts w:ascii="Times New Roman" w:hAnsi="Times New Roman"/>
                <w:b/>
                <w:bCs/>
                <w:sz w:val="24"/>
                <w:u w:val="single"/>
              </w:rPr>
              <w:t>)</w:t>
            </w:r>
            <w:r w:rsidR="00623144" w:rsidRPr="3B06A011">
              <w:rPr>
                <w:rFonts w:ascii="Times New Roman" w:hAnsi="Times New Roman"/>
                <w:b/>
                <w:bCs/>
                <w:sz w:val="24"/>
                <w:u w:val="single"/>
              </w:rPr>
              <w:t>)</w:t>
            </w:r>
            <w:r w:rsidRPr="3B06A011">
              <w:rPr>
                <w:rFonts w:ascii="Times New Roman" w:hAnsi="Times New Roman"/>
                <w:b/>
                <w:bCs/>
                <w:sz w:val="24"/>
                <w:u w:val="single"/>
              </w:rPr>
              <w:t xml:space="preserve"> </w:t>
            </w:r>
          </w:p>
          <w:p w14:paraId="0A3600F0" w14:textId="198FAB3E" w:rsidR="00623144" w:rsidRPr="00623144" w:rsidRDefault="0062765D" w:rsidP="0062765D">
            <w:pPr>
              <w:jc w:val="left"/>
              <w:rPr>
                <w:rFonts w:ascii="Times New Roman" w:hAnsi="Times New Roman"/>
                <w:bCs/>
                <w:sz w:val="24"/>
              </w:rPr>
            </w:pPr>
            <w:r w:rsidRPr="0062765D">
              <w:rPr>
                <w:rFonts w:ascii="Times New Roman" w:hAnsi="Times New Roman"/>
                <w:sz w:val="24"/>
              </w:rPr>
              <w:t xml:space="preserve">Where an institution is subject to the derogation </w:t>
            </w:r>
            <w:proofErr w:type="spellStart"/>
            <w:r w:rsidRPr="0062765D">
              <w:rPr>
                <w:rFonts w:ascii="Times New Roman" w:hAnsi="Times New Roman"/>
                <w:sz w:val="24"/>
                <w:lang w:val="en-US"/>
              </w:rPr>
              <w:t>refered</w:t>
            </w:r>
            <w:proofErr w:type="spellEnd"/>
            <w:r w:rsidRPr="0062765D">
              <w:rPr>
                <w:rFonts w:ascii="Times New Roman" w:hAnsi="Times New Roman"/>
                <w:sz w:val="24"/>
                <w:lang w:val="en-US"/>
              </w:rPr>
              <w:t xml:space="preserve"> to in Article 314 </w:t>
            </w:r>
            <w:del w:id="41" w:author="Author">
              <w:r w:rsidRPr="0062765D" w:rsidDel="005E6071">
                <w:rPr>
                  <w:rFonts w:ascii="Times New Roman" w:hAnsi="Times New Roman"/>
                  <w:sz w:val="24"/>
                  <w:lang w:val="en-US"/>
                </w:rPr>
                <w:delText xml:space="preserve">paragraph </w:delText>
              </w:r>
            </w:del>
            <w:ins w:id="42" w:author="Author">
              <w:r w:rsidR="005E6071">
                <w:rPr>
                  <w:rFonts w:ascii="Times New Roman" w:hAnsi="Times New Roman"/>
                  <w:sz w:val="24"/>
                  <w:lang w:val="en-US"/>
                </w:rPr>
                <w:t>(</w:t>
              </w:r>
            </w:ins>
            <w:r w:rsidR="25428D19" w:rsidRPr="12C2E25E">
              <w:rPr>
                <w:rFonts w:ascii="Times New Roman" w:hAnsi="Times New Roman"/>
                <w:sz w:val="24"/>
                <w:lang w:val="en-US"/>
              </w:rPr>
              <w:t>3</w:t>
            </w:r>
            <w:ins w:id="43" w:author="Author">
              <w:r w:rsidR="005E6071">
                <w:rPr>
                  <w:rFonts w:ascii="Times New Roman" w:hAnsi="Times New Roman"/>
                  <w:sz w:val="24"/>
                  <w:lang w:val="en-US"/>
                </w:rPr>
                <w:t>)</w:t>
              </w:r>
            </w:ins>
            <w:r w:rsidRPr="0062765D">
              <w:rPr>
                <w:rFonts w:ascii="Times New Roman" w:hAnsi="Times New Roman"/>
                <w:sz w:val="24"/>
                <w:lang w:val="en-US"/>
              </w:rPr>
              <w:t xml:space="preserve">, </w:t>
            </w:r>
            <w:r w:rsidRPr="0062765D">
              <w:rPr>
                <w:rFonts w:ascii="Times New Roman" w:hAnsi="Times New Roman"/>
                <w:sz w:val="24"/>
              </w:rPr>
              <w:t>it shall report the theoretical individual or consolidated ILDC calculated in accordance with Article 314(</w:t>
            </w:r>
            <w:r w:rsidR="00030E10">
              <w:rPr>
                <w:rFonts w:ascii="Times New Roman" w:hAnsi="Times New Roman"/>
                <w:sz w:val="24"/>
              </w:rPr>
              <w:t>2</w:t>
            </w:r>
            <w:r w:rsidRPr="0062765D">
              <w:rPr>
                <w:rFonts w:ascii="Times New Roman" w:hAnsi="Times New Roman"/>
                <w:sz w:val="24"/>
              </w:rPr>
              <w:t xml:space="preserve">) </w:t>
            </w:r>
            <w:r w:rsidRPr="0062765D">
              <w:rPr>
                <w:rFonts w:ascii="Times New Roman" w:hAnsi="Times New Roman"/>
                <w:color w:val="000000" w:themeColor="text1"/>
                <w:sz w:val="24"/>
                <w:lang w:val="en-US"/>
              </w:rPr>
              <w:t xml:space="preserve">of Regulation (EU) No 575/2013, as </w:t>
            </w:r>
            <w:r w:rsidRPr="0062765D">
              <w:rPr>
                <w:rFonts w:ascii="Times New Roman" w:hAnsi="Times New Roman"/>
                <w:sz w:val="24"/>
              </w:rPr>
              <w:t>if the institution were not to apply the derogation.</w:t>
            </w:r>
            <w:r w:rsidRPr="0062765D">
              <w:rPr>
                <w:rFonts w:ascii="Times New Roman" w:hAnsi="Times New Roman"/>
                <w:bCs/>
                <w:sz w:val="24"/>
              </w:rPr>
              <w:t xml:space="preserve"> </w:t>
            </w:r>
          </w:p>
        </w:tc>
      </w:tr>
      <w:tr w:rsidR="00502B1A" w:rsidRPr="0062765D" w14:paraId="5FE8A1DE" w14:textId="77777777" w:rsidTr="3B06A011">
        <w:trPr>
          <w:trHeight w:val="504"/>
        </w:trPr>
        <w:tc>
          <w:tcPr>
            <w:tcW w:w="1436" w:type="dxa"/>
            <w:tcBorders>
              <w:top w:val="single" w:sz="4" w:space="0" w:color="auto"/>
              <w:left w:val="single" w:sz="4" w:space="0" w:color="auto"/>
              <w:bottom w:val="nil"/>
              <w:right w:val="single" w:sz="4" w:space="0" w:color="auto"/>
            </w:tcBorders>
            <w:shd w:val="clear" w:color="auto" w:fill="D9D9D9" w:themeFill="background1" w:themeFillShade="D9"/>
            <w:vAlign w:val="center"/>
          </w:tcPr>
          <w:p w14:paraId="08DBA2F9" w14:textId="082029B0" w:rsidR="00502B1A" w:rsidRPr="0062765D" w:rsidRDefault="00F43925" w:rsidP="0062765D">
            <w:pPr>
              <w:rPr>
                <w:rFonts w:ascii="Times New Roman" w:hAnsi="Times New Roman"/>
                <w:sz w:val="24"/>
              </w:rPr>
            </w:pPr>
            <w:r>
              <w:rPr>
                <w:rFonts w:ascii="Times New Roman" w:hAnsi="Times New Roman"/>
                <w:sz w:val="24"/>
              </w:rPr>
              <w:t>0110</w:t>
            </w:r>
          </w:p>
        </w:tc>
        <w:tc>
          <w:tcPr>
            <w:tcW w:w="7580" w:type="dxa"/>
            <w:tcBorders>
              <w:top w:val="single" w:sz="4" w:space="0" w:color="auto"/>
              <w:left w:val="nil"/>
              <w:bottom w:val="nil"/>
              <w:right w:val="single" w:sz="4" w:space="0" w:color="auto"/>
            </w:tcBorders>
            <w:vAlign w:val="center"/>
          </w:tcPr>
          <w:p w14:paraId="0954632F" w14:textId="77777777" w:rsidR="00502B1A" w:rsidRDefault="00F43925" w:rsidP="0062765D">
            <w:pPr>
              <w:jc w:val="left"/>
              <w:rPr>
                <w:rFonts w:ascii="Times New Roman" w:hAnsi="Times New Roman"/>
                <w:b/>
                <w:bCs/>
                <w:sz w:val="24"/>
                <w:u w:val="single"/>
              </w:rPr>
            </w:pPr>
            <w:r>
              <w:rPr>
                <w:rFonts w:ascii="Times New Roman" w:hAnsi="Times New Roman"/>
                <w:b/>
                <w:bCs/>
                <w:sz w:val="24"/>
                <w:u w:val="single"/>
              </w:rPr>
              <w:t>Approach used for calculating FC</w:t>
            </w:r>
          </w:p>
          <w:p w14:paraId="6D07D0F8" w14:textId="76B0C171" w:rsidR="009A383C" w:rsidRPr="00626D22" w:rsidRDefault="0046793D" w:rsidP="0062765D">
            <w:pPr>
              <w:jc w:val="left"/>
              <w:rPr>
                <w:rFonts w:ascii="Times New Roman" w:hAnsi="Times New Roman"/>
                <w:color w:val="000000" w:themeColor="text1"/>
                <w:sz w:val="24"/>
              </w:rPr>
            </w:pPr>
            <w:r>
              <w:rPr>
                <w:rFonts w:ascii="Times New Roman" w:hAnsi="Times New Roman"/>
                <w:color w:val="000000" w:themeColor="text1"/>
                <w:sz w:val="24"/>
              </w:rPr>
              <w:t xml:space="preserve">Institutions shall report which is the approach they have used (the accounting </w:t>
            </w:r>
            <w:r w:rsidR="008E3C30">
              <w:rPr>
                <w:rFonts w:ascii="Times New Roman" w:hAnsi="Times New Roman"/>
                <w:color w:val="000000" w:themeColor="text1"/>
                <w:sz w:val="24"/>
              </w:rPr>
              <w:t>approach</w:t>
            </w:r>
            <w:r>
              <w:rPr>
                <w:rFonts w:ascii="Times New Roman" w:hAnsi="Times New Roman"/>
                <w:color w:val="000000" w:themeColor="text1"/>
                <w:sz w:val="24"/>
              </w:rPr>
              <w:t xml:space="preserve"> or the prudential </w:t>
            </w:r>
            <w:r w:rsidR="003A4E0E">
              <w:rPr>
                <w:rFonts w:ascii="Times New Roman" w:hAnsi="Times New Roman"/>
                <w:color w:val="000000" w:themeColor="text1"/>
                <w:sz w:val="24"/>
              </w:rPr>
              <w:t>boundary) for</w:t>
            </w:r>
            <w:r w:rsidR="009A383C">
              <w:rPr>
                <w:rFonts w:ascii="Times New Roman" w:hAnsi="Times New Roman"/>
                <w:color w:val="000000" w:themeColor="text1"/>
                <w:sz w:val="24"/>
              </w:rPr>
              <w:t xml:space="preserve"> calculating the FC </w:t>
            </w:r>
            <w:r w:rsidR="009A383C" w:rsidRPr="0062765D">
              <w:rPr>
                <w:rFonts w:ascii="Times New Roman" w:hAnsi="Times New Roman"/>
                <w:color w:val="000000" w:themeColor="text1"/>
                <w:sz w:val="24"/>
              </w:rPr>
              <w:t>in accordance with Article 314(</w:t>
            </w:r>
            <w:r w:rsidR="009A383C" w:rsidRPr="12C2E25E">
              <w:rPr>
                <w:rFonts w:ascii="Times New Roman" w:hAnsi="Times New Roman"/>
                <w:color w:val="000000" w:themeColor="text1"/>
                <w:sz w:val="24"/>
              </w:rPr>
              <w:t>6</w:t>
            </w:r>
            <w:r w:rsidR="009A383C" w:rsidRPr="0062765D">
              <w:rPr>
                <w:rFonts w:ascii="Times New Roman" w:hAnsi="Times New Roman"/>
                <w:color w:val="000000" w:themeColor="text1"/>
                <w:sz w:val="24"/>
              </w:rPr>
              <w:t xml:space="preserve">) </w:t>
            </w:r>
            <w:r w:rsidR="009A383C" w:rsidRPr="0062765D">
              <w:rPr>
                <w:rFonts w:ascii="Times New Roman" w:hAnsi="Times New Roman"/>
                <w:color w:val="000000" w:themeColor="text1"/>
                <w:sz w:val="24"/>
                <w:lang w:val="en-US"/>
              </w:rPr>
              <w:t>of Regulation (EU) No 575/2013</w:t>
            </w:r>
          </w:p>
        </w:tc>
      </w:tr>
      <w:tr w:rsidR="00502B1A" w:rsidRPr="0062765D" w14:paraId="049EAB8B" w14:textId="77777777" w:rsidTr="3B06A011">
        <w:trPr>
          <w:trHeight w:val="504"/>
        </w:trPr>
        <w:tc>
          <w:tcPr>
            <w:tcW w:w="143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601F49FB" w14:textId="610DDBFD" w:rsidR="00502B1A" w:rsidRPr="0062765D" w:rsidRDefault="00BF7C53" w:rsidP="0062765D">
            <w:pPr>
              <w:rPr>
                <w:rFonts w:ascii="Times New Roman" w:hAnsi="Times New Roman"/>
                <w:sz w:val="24"/>
              </w:rPr>
            </w:pPr>
            <w:del w:id="44" w:author="Author">
              <w:r w:rsidDel="00FD6AF6">
                <w:rPr>
                  <w:rFonts w:ascii="Times New Roman" w:hAnsi="Times New Roman"/>
                  <w:sz w:val="24"/>
                </w:rPr>
                <w:delText>0120</w:delText>
              </w:r>
            </w:del>
          </w:p>
        </w:tc>
        <w:tc>
          <w:tcPr>
            <w:tcW w:w="7580" w:type="dxa"/>
            <w:tcBorders>
              <w:top w:val="nil"/>
              <w:left w:val="nil"/>
              <w:bottom w:val="single" w:sz="4" w:space="0" w:color="auto"/>
              <w:right w:val="single" w:sz="4" w:space="0" w:color="auto"/>
            </w:tcBorders>
            <w:vAlign w:val="center"/>
          </w:tcPr>
          <w:p w14:paraId="0456F822" w14:textId="77777777" w:rsidR="00502B1A" w:rsidDel="00FD6AF6" w:rsidRDefault="00BF7C53" w:rsidP="0062765D">
            <w:pPr>
              <w:jc w:val="left"/>
              <w:rPr>
                <w:del w:id="45" w:author="Author"/>
                <w:rFonts w:ascii="Times New Roman" w:hAnsi="Times New Roman"/>
                <w:b/>
                <w:bCs/>
                <w:sz w:val="24"/>
                <w:u w:val="single"/>
              </w:rPr>
            </w:pPr>
            <w:del w:id="46" w:author="Author">
              <w:r w:rsidDel="00FD6AF6">
                <w:rPr>
                  <w:rFonts w:ascii="Times New Roman" w:hAnsi="Times New Roman"/>
                  <w:b/>
                  <w:bCs/>
                  <w:sz w:val="24"/>
                  <w:u w:val="single"/>
                </w:rPr>
                <w:delText xml:space="preserve">Other operating expenses </w:delText>
              </w:r>
            </w:del>
          </w:p>
          <w:p w14:paraId="7F073DE0" w14:textId="77777777" w:rsidR="00BF7C53" w:rsidRDefault="007E18B7" w:rsidP="0062765D">
            <w:pPr>
              <w:jc w:val="left"/>
              <w:rPr>
                <w:rFonts w:ascii="Times New Roman" w:hAnsi="Times New Roman"/>
                <w:color w:val="000000" w:themeColor="text1"/>
                <w:sz w:val="24"/>
              </w:rPr>
            </w:pPr>
            <w:del w:id="47" w:author="Author">
              <w:r w:rsidDel="00FD6AF6">
                <w:rPr>
                  <w:rFonts w:ascii="Times New Roman" w:hAnsi="Times New Roman"/>
                  <w:color w:val="000000" w:themeColor="text1"/>
                  <w:sz w:val="24"/>
                </w:rPr>
                <w:delText xml:space="preserve">Other </w:delText>
              </w:r>
              <w:r w:rsidR="00C92CA2" w:rsidRPr="003A4E0E" w:rsidDel="00FD6AF6">
                <w:rPr>
                  <w:rFonts w:ascii="Times New Roman" w:hAnsi="Times New Roman"/>
                  <w:color w:val="000000" w:themeColor="text1"/>
                  <w:sz w:val="24"/>
                </w:rPr>
                <w:delText xml:space="preserve">operating expenses in accordance with </w:delText>
              </w:r>
              <w:r w:rsidR="00C92CA2" w:rsidRPr="0062765D" w:rsidDel="00FD6AF6">
                <w:rPr>
                  <w:rFonts w:ascii="Times New Roman" w:hAnsi="Times New Roman"/>
                  <w:color w:val="000000" w:themeColor="text1"/>
                  <w:sz w:val="24"/>
                </w:rPr>
                <w:delText>Article 314(</w:delText>
              </w:r>
              <w:r w:rsidR="00C92CA2" w:rsidRPr="12C2E25E" w:rsidDel="00FD6AF6">
                <w:rPr>
                  <w:rFonts w:ascii="Times New Roman" w:hAnsi="Times New Roman"/>
                  <w:color w:val="000000" w:themeColor="text1"/>
                  <w:sz w:val="24"/>
                </w:rPr>
                <w:delText>5</w:delText>
              </w:r>
              <w:r w:rsidR="00C92CA2" w:rsidRPr="0062765D" w:rsidDel="00FD6AF6">
                <w:rPr>
                  <w:rFonts w:ascii="Times New Roman" w:hAnsi="Times New Roman"/>
                  <w:color w:val="000000" w:themeColor="text1"/>
                  <w:sz w:val="24"/>
                </w:rPr>
                <w:delText xml:space="preserve">) </w:delText>
              </w:r>
              <w:r w:rsidR="00C92CA2" w:rsidRPr="003A4E0E" w:rsidDel="00FD6AF6">
                <w:rPr>
                  <w:rFonts w:ascii="Times New Roman" w:hAnsi="Times New Roman"/>
                  <w:color w:val="000000" w:themeColor="text1"/>
                  <w:sz w:val="24"/>
                </w:rPr>
                <w:delText>of Regulation (EU) No 575/2013</w:delText>
              </w:r>
              <w:r w:rsidR="00C92CA2" w:rsidDel="00FD6AF6">
                <w:rPr>
                  <w:rFonts w:ascii="Times New Roman" w:hAnsi="Times New Roman"/>
                  <w:color w:val="000000" w:themeColor="text1"/>
                  <w:sz w:val="24"/>
                </w:rPr>
                <w:delText>.</w:delText>
              </w:r>
            </w:del>
          </w:p>
          <w:p w14:paraId="2B660A1C" w14:textId="344F4D8C" w:rsidR="000B40F9" w:rsidRPr="0062765D" w:rsidRDefault="000B40F9" w:rsidP="000B40F9">
            <w:pPr>
              <w:jc w:val="left"/>
              <w:rPr>
                <w:rFonts w:ascii="Times New Roman" w:hAnsi="Times New Roman"/>
                <w:b/>
                <w:bCs/>
                <w:sz w:val="24"/>
                <w:u w:val="single"/>
              </w:rPr>
            </w:pPr>
          </w:p>
        </w:tc>
      </w:tr>
    </w:tbl>
    <w:p w14:paraId="261AC372" w14:textId="77777777" w:rsidR="0054223D" w:rsidRDefault="0054223D" w:rsidP="00956D86">
      <w:pPr>
        <w:pStyle w:val="Instructionsberschrift2"/>
        <w:numPr>
          <w:ilvl w:val="0"/>
          <w:numId w:val="0"/>
        </w:numPr>
        <w:rPr>
          <w:ins w:id="48" w:author="Author"/>
          <w:rFonts w:ascii="Times New Roman" w:hAnsi="Times New Roman" w:cs="Times New Roman"/>
          <w:sz w:val="24"/>
          <w:u w:val="none"/>
          <w:lang w:val="en-GB"/>
        </w:rPr>
      </w:pPr>
      <w:bookmarkStart w:id="49" w:name="_Toc473560939"/>
      <w:bookmarkStart w:id="50" w:name="_Toc473560940"/>
      <w:bookmarkStart w:id="51" w:name="_Toc473560941"/>
      <w:bookmarkStart w:id="52" w:name="_Toc473560942"/>
      <w:bookmarkStart w:id="53" w:name="_Toc473560943"/>
      <w:bookmarkStart w:id="54" w:name="_Toc473560944"/>
      <w:bookmarkStart w:id="55" w:name="_Toc473560945"/>
      <w:bookmarkStart w:id="56" w:name="_Toc473560946"/>
      <w:bookmarkStart w:id="57" w:name="_Toc473560947"/>
      <w:bookmarkStart w:id="58" w:name="_Toc473560948"/>
      <w:bookmarkStart w:id="59" w:name="_Toc473560949"/>
      <w:bookmarkStart w:id="60" w:name="_Toc473560950"/>
      <w:bookmarkStart w:id="61" w:name="_Toc473560951"/>
      <w:bookmarkStart w:id="62" w:name="_Toc473560952"/>
      <w:bookmarkStart w:id="63" w:name="_Toc473560953"/>
      <w:bookmarkStart w:id="64" w:name="_Toc473560954"/>
      <w:bookmarkStart w:id="65" w:name="_Toc473560955"/>
      <w:bookmarkStart w:id="66" w:name="_Toc473560956"/>
      <w:bookmarkStart w:id="67" w:name="_Toc473560957"/>
      <w:bookmarkStart w:id="68" w:name="_Toc473560958"/>
      <w:bookmarkStart w:id="69" w:name="_Toc473560959"/>
      <w:bookmarkStart w:id="70" w:name="_Toc473560960"/>
      <w:bookmarkStart w:id="71" w:name="_Toc473560961"/>
      <w:bookmarkStart w:id="72" w:name="_Toc473560962"/>
      <w:bookmarkStart w:id="73" w:name="_Toc473560963"/>
      <w:bookmarkStart w:id="74" w:name="_Toc473560964"/>
      <w:bookmarkStart w:id="75" w:name="_Toc473560965"/>
      <w:bookmarkStart w:id="76" w:name="_Toc473560966"/>
      <w:bookmarkStart w:id="77" w:name="_Toc473560967"/>
      <w:bookmarkStart w:id="78" w:name="_Toc473560968"/>
      <w:bookmarkStart w:id="79" w:name="_Toc473560969"/>
      <w:bookmarkStart w:id="80" w:name="_Toc473560970"/>
      <w:bookmarkStart w:id="81" w:name="_Toc473560989"/>
      <w:bookmarkStart w:id="82" w:name="_Toc473560990"/>
      <w:bookmarkStart w:id="83" w:name="_Toc473561022"/>
      <w:bookmarkStart w:id="84" w:name="_Toc473561023"/>
      <w:bookmarkStart w:id="85" w:name="_Toc152862717"/>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p>
    <w:p w14:paraId="705ACE51" w14:textId="77777777" w:rsidR="00C601CA" w:rsidRPr="00626D22" w:rsidRDefault="00C601CA" w:rsidP="00C601CA">
      <w:pPr>
        <w:keepNext/>
        <w:spacing w:before="240" w:after="240"/>
        <w:outlineLvl w:val="1"/>
        <w:rPr>
          <w:ins w:id="86" w:author="Author"/>
          <w:rFonts w:ascii="Times New Roman" w:eastAsia="Arial" w:hAnsi="Times New Roman"/>
          <w:b/>
          <w:sz w:val="24"/>
          <w:lang w:eastAsia="x-none"/>
        </w:rPr>
      </w:pPr>
      <w:ins w:id="87" w:author="Author">
        <w:r w:rsidRPr="00626D22">
          <w:rPr>
            <w:rFonts w:ascii="Times New Roman" w:eastAsia="Arial" w:hAnsi="Times New Roman"/>
            <w:b/>
            <w:sz w:val="24"/>
            <w:lang w:eastAsia="x-none"/>
          </w:rPr>
          <w:t>C 16.02 Operational Risk – Business Indicator Component (OPR BIC)</w:t>
        </w:r>
      </w:ins>
    </w:p>
    <w:p w14:paraId="66A9EB3D" w14:textId="5316E177" w:rsidR="00C601CA" w:rsidRPr="00C601CA" w:rsidRDefault="00C601CA" w:rsidP="3B06A011">
      <w:pPr>
        <w:spacing w:before="0" w:after="240"/>
        <w:ind w:left="360" w:hanging="360"/>
        <w:rPr>
          <w:ins w:id="88" w:author="Author"/>
          <w:rFonts w:ascii="Times New Roman" w:hAnsi="Times New Roman"/>
          <w:sz w:val="24"/>
          <w:lang w:eastAsia="de-DE"/>
        </w:rPr>
      </w:pPr>
      <w:ins w:id="89" w:author="Author">
        <w:r w:rsidRPr="3B06A011">
          <w:rPr>
            <w:rFonts w:ascii="Times New Roman" w:hAnsi="Times New Roman"/>
            <w:sz w:val="24"/>
            <w:lang w:eastAsia="de-DE"/>
          </w:rPr>
          <w:t>14</w:t>
        </w:r>
        <w:r w:rsidR="007153EF" w:rsidRPr="3B06A011">
          <w:rPr>
            <w:rFonts w:ascii="Times New Roman" w:hAnsi="Times New Roman"/>
            <w:sz w:val="24"/>
            <w:lang w:eastAsia="de-DE"/>
          </w:rPr>
          <w:t>1</w:t>
        </w:r>
      </w:ins>
      <w:r w:rsidR="007153EF" w:rsidRPr="3B06A011">
        <w:rPr>
          <w:rFonts w:ascii="Times New Roman" w:hAnsi="Times New Roman"/>
          <w:sz w:val="24"/>
          <w:lang w:eastAsia="de-DE"/>
        </w:rPr>
        <w:t xml:space="preserve"> i</w:t>
      </w:r>
      <w:ins w:id="90" w:author="Author">
        <w:r w:rsidRPr="3B06A011">
          <w:rPr>
            <w:rFonts w:ascii="Times New Roman" w:hAnsi="Times New Roman"/>
            <w:sz w:val="24"/>
            <w:lang w:eastAsia="de-DE"/>
          </w:rPr>
          <w:t xml:space="preserve">. Institutions shall report detailed information for each of the last three financial years on the amount of the relevant list of items that should be part of the calculation of the sub-components of the BI that contribute to the calculation of the OFR for Operational risk. Where applicable, average values for the full period (covering the last three financial years) shall be computed to determine the components of the BI that go into the calculation of OFR, as presented in C 16.01. </w:t>
        </w:r>
      </w:ins>
    </w:p>
    <w:p w14:paraId="1FB28011" w14:textId="384D1C8C" w:rsidR="00C601CA" w:rsidRPr="00C601CA" w:rsidRDefault="00C601CA" w:rsidP="3B06A011">
      <w:pPr>
        <w:spacing w:before="0" w:after="240"/>
        <w:ind w:left="360" w:hanging="360"/>
        <w:rPr>
          <w:ins w:id="91" w:author="Author"/>
          <w:rFonts w:ascii="Times New Roman" w:hAnsi="Times New Roman"/>
          <w:sz w:val="24"/>
          <w:lang w:eastAsia="de-DE"/>
        </w:rPr>
      </w:pPr>
      <w:ins w:id="92" w:author="Author">
        <w:r w:rsidRPr="3B06A011">
          <w:rPr>
            <w:rFonts w:ascii="Times New Roman" w:hAnsi="Times New Roman"/>
            <w:sz w:val="24"/>
            <w:lang w:eastAsia="de-DE"/>
          </w:rPr>
          <w:lastRenderedPageBreak/>
          <w:t>14</w:t>
        </w:r>
      </w:ins>
      <w:r w:rsidR="007153EF" w:rsidRPr="3B06A011">
        <w:rPr>
          <w:rFonts w:ascii="Times New Roman" w:hAnsi="Times New Roman"/>
          <w:sz w:val="24"/>
          <w:lang w:eastAsia="de-DE"/>
        </w:rPr>
        <w:t xml:space="preserve">1 </w:t>
      </w:r>
      <w:proofErr w:type="spellStart"/>
      <w:r w:rsidR="007153EF" w:rsidRPr="3B06A011">
        <w:rPr>
          <w:rFonts w:ascii="Times New Roman" w:hAnsi="Times New Roman"/>
          <w:sz w:val="24"/>
          <w:lang w:eastAsia="de-DE"/>
        </w:rPr>
        <w:t>ia</w:t>
      </w:r>
      <w:ins w:id="93" w:author="Author">
        <w:r w:rsidRPr="3B06A011">
          <w:rPr>
            <w:rFonts w:ascii="Times New Roman" w:hAnsi="Times New Roman"/>
            <w:sz w:val="24"/>
            <w:lang w:eastAsia="de-DE"/>
          </w:rPr>
          <w:t>.</w:t>
        </w:r>
        <w:proofErr w:type="spellEnd"/>
        <w:r w:rsidRPr="3B06A011">
          <w:rPr>
            <w:rFonts w:ascii="Times New Roman" w:hAnsi="Times New Roman"/>
            <w:sz w:val="24"/>
            <w:lang w:eastAsia="de-DE"/>
          </w:rPr>
          <w:t xml:space="preserve"> In line with Article 314(8) of Regulation (EU) No 575/2013, where no historical data </w:t>
        </w:r>
      </w:ins>
      <w:del w:id="94" w:author="Author">
        <w:r w:rsidRPr="3B06A011" w:rsidDel="00C601CA">
          <w:rPr>
            <w:rFonts w:ascii="Times New Roman" w:hAnsi="Times New Roman"/>
            <w:sz w:val="24"/>
            <w:lang w:eastAsia="de-DE"/>
          </w:rPr>
          <w:delText xml:space="preserve"> </w:delText>
        </w:r>
      </w:del>
      <w:ins w:id="95" w:author="Author">
        <w:r w:rsidRPr="3B06A011">
          <w:rPr>
            <w:rFonts w:ascii="Times New Roman" w:hAnsi="Times New Roman"/>
            <w:sz w:val="24"/>
            <w:lang w:eastAsia="de-DE"/>
          </w:rPr>
          <w:t xml:space="preserve">is available, institutions shall report the forward-looking business estimates. Where the institution has less than 3 years of data available related to the detailed items that go into the components of the BI, the available historical data (audited figures) shall be assigned by priority to the corresponding columns in the template. Where an institution has historical data related to the components of the BI available for </w:t>
        </w:r>
        <w:r w:rsidR="00CA5492">
          <w:rPr>
            <w:rFonts w:ascii="Times New Roman" w:hAnsi="Times New Roman"/>
            <w:sz w:val="24"/>
            <w:lang w:eastAsia="de-DE"/>
          </w:rPr>
          <w:t>only</w:t>
        </w:r>
        <w:r w:rsidRPr="3B06A011">
          <w:rPr>
            <w:rFonts w:ascii="Times New Roman" w:hAnsi="Times New Roman"/>
            <w:sz w:val="24"/>
            <w:lang w:eastAsia="de-DE"/>
          </w:rPr>
          <w:t xml:space="preserve"> one year, values shall be reported in the column corresponding to the most recent year (e.g. “last year”)</w:t>
        </w:r>
        <w:del w:id="96" w:author="Author">
          <w:r w:rsidRPr="3B06A011">
            <w:rPr>
              <w:rFonts w:ascii="Times New Roman" w:hAnsi="Times New Roman"/>
              <w:sz w:val="24"/>
              <w:lang w:eastAsia="de-DE"/>
            </w:rPr>
            <w:delText>.</w:delText>
          </w:r>
        </w:del>
        <w:r w:rsidRPr="3B06A011">
          <w:rPr>
            <w:rFonts w:ascii="Times New Roman" w:hAnsi="Times New Roman"/>
            <w:sz w:val="24"/>
            <w:lang w:eastAsia="de-DE"/>
          </w:rPr>
          <w:t xml:space="preserve"> and the forward-looking estimates shall be included in Year -2 and Year -3 respectively until this data becomes available.</w:t>
        </w:r>
      </w:ins>
    </w:p>
    <w:p w14:paraId="1DE7DE26" w14:textId="333467AF" w:rsidR="00C601CA" w:rsidRPr="00C601CA" w:rsidRDefault="00C601CA" w:rsidP="3B06A011">
      <w:pPr>
        <w:spacing w:before="0" w:after="240"/>
        <w:ind w:left="360" w:hanging="360"/>
        <w:rPr>
          <w:ins w:id="97" w:author="Author"/>
          <w:rFonts w:ascii="Times New Roman" w:hAnsi="Times New Roman"/>
          <w:sz w:val="24"/>
          <w:lang w:eastAsia="de-DE"/>
        </w:rPr>
      </w:pPr>
      <w:ins w:id="98" w:author="Author">
        <w:r w:rsidRPr="3B06A011">
          <w:rPr>
            <w:rFonts w:ascii="Times New Roman" w:hAnsi="Times New Roman"/>
            <w:sz w:val="24"/>
            <w:lang w:eastAsia="de-DE"/>
          </w:rPr>
          <w:t>14</w:t>
        </w:r>
      </w:ins>
      <w:r w:rsidR="007153EF" w:rsidRPr="3B06A011">
        <w:rPr>
          <w:rFonts w:ascii="Times New Roman" w:hAnsi="Times New Roman"/>
          <w:sz w:val="24"/>
          <w:lang w:eastAsia="de-DE"/>
        </w:rPr>
        <w:t>1</w:t>
      </w:r>
      <w:ins w:id="99" w:author="Author">
        <w:r w:rsidR="007153EF" w:rsidRPr="3B06A011">
          <w:rPr>
            <w:rFonts w:ascii="Times New Roman" w:hAnsi="Times New Roman"/>
            <w:sz w:val="24"/>
            <w:lang w:eastAsia="de-DE"/>
          </w:rPr>
          <w:t xml:space="preserve"> ib</w:t>
        </w:r>
        <w:r w:rsidRPr="3B06A011">
          <w:rPr>
            <w:rFonts w:ascii="Times New Roman" w:hAnsi="Times New Roman"/>
            <w:sz w:val="24"/>
            <w:lang w:eastAsia="de-DE"/>
          </w:rPr>
          <w:t xml:space="preserve">. In case of consolidated reporting, where an institution is subject to the derogation referred to in Article 314(3), it shall not include in the sub-items that are part of the ILDC calculation (in rows 0010 – 0210) any figure related to those specific subsidiary institutions whose ILDC shall be calculated separately.  </w:t>
        </w:r>
        <w:bookmarkStart w:id="100" w:name="_Hlk156469703"/>
        <w:r w:rsidRPr="3B06A011">
          <w:rPr>
            <w:rFonts w:ascii="Times New Roman" w:hAnsi="Times New Roman"/>
            <w:sz w:val="24"/>
            <w:lang w:eastAsia="de-DE"/>
          </w:rPr>
          <w:t xml:space="preserve">Intercompany balances between the subsidiary considered by the article and the rest of the group shall be eliminated. </w:t>
        </w:r>
        <w:bookmarkEnd w:id="100"/>
      </w:ins>
    </w:p>
    <w:p w14:paraId="634226B4" w14:textId="4E823C48" w:rsidR="00C601CA" w:rsidRPr="00C601CA" w:rsidRDefault="00C601CA" w:rsidP="00C601CA">
      <w:pPr>
        <w:spacing w:before="0" w:after="240"/>
        <w:ind w:left="360" w:hanging="360"/>
        <w:rPr>
          <w:ins w:id="101" w:author="Author"/>
          <w:rFonts w:ascii="Times New Roman" w:hAnsi="Times New Roman"/>
          <w:sz w:val="24"/>
          <w:lang w:eastAsia="de-DE"/>
        </w:rPr>
      </w:pPr>
      <w:ins w:id="102" w:author="Author">
        <w:r w:rsidRPr="00C601CA">
          <w:rPr>
            <w:rFonts w:ascii="Times New Roman" w:hAnsi="Times New Roman"/>
            <w:sz w:val="24"/>
            <w:lang w:eastAsia="de-DE"/>
          </w:rPr>
          <w:t>14</w:t>
        </w:r>
      </w:ins>
      <w:r w:rsidR="007153EF">
        <w:rPr>
          <w:rFonts w:ascii="Times New Roman" w:hAnsi="Times New Roman"/>
          <w:sz w:val="24"/>
          <w:lang w:eastAsia="de-DE"/>
        </w:rPr>
        <w:t>1</w:t>
      </w:r>
      <w:ins w:id="103" w:author="Author">
        <w:r w:rsidR="007153EF">
          <w:rPr>
            <w:rFonts w:ascii="Times New Roman" w:hAnsi="Times New Roman"/>
            <w:sz w:val="24"/>
            <w:lang w:eastAsia="de-DE"/>
          </w:rPr>
          <w:t xml:space="preserve"> </w:t>
        </w:r>
        <w:proofErr w:type="spellStart"/>
        <w:r w:rsidR="007153EF">
          <w:rPr>
            <w:rFonts w:ascii="Times New Roman" w:hAnsi="Times New Roman"/>
            <w:sz w:val="24"/>
            <w:lang w:eastAsia="de-DE"/>
          </w:rPr>
          <w:t>ic</w:t>
        </w:r>
        <w:proofErr w:type="spellEnd"/>
        <w:r w:rsidRPr="00C601CA">
          <w:rPr>
            <w:rFonts w:ascii="Times New Roman" w:hAnsi="Times New Roman"/>
            <w:sz w:val="24"/>
            <w:lang w:eastAsia="de-DE"/>
          </w:rPr>
          <w:t>. Where an institution is subject to the derogation referred to in Article 314(4) of Regulation (EU) No 575/2013, the institution shall not include in</w:t>
        </w:r>
        <w:r w:rsidR="00081B11">
          <w:rPr>
            <w:rFonts w:ascii="Times New Roman" w:hAnsi="Times New Roman"/>
            <w:sz w:val="24"/>
            <w:lang w:eastAsia="de-DE"/>
          </w:rPr>
          <w:t xml:space="preserve"> this template</w:t>
        </w:r>
        <w:r w:rsidRPr="00C601CA">
          <w:rPr>
            <w:rFonts w:ascii="Times New Roman" w:hAnsi="Times New Roman"/>
            <w:sz w:val="24"/>
            <w:lang w:eastAsia="de-DE"/>
          </w:rPr>
          <w:t xml:space="preserve"> any figures from retail banking and/or commercial banking business lines.</w:t>
        </w:r>
      </w:ins>
    </w:p>
    <w:p w14:paraId="28DA4CC5" w14:textId="77777777" w:rsidR="00F11F65" w:rsidRPr="0062765D" w:rsidRDefault="00F11F65" w:rsidP="00F11F65">
      <w:pPr>
        <w:spacing w:before="0" w:after="240"/>
        <w:ind w:left="360"/>
        <w:rPr>
          <w:ins w:id="104" w:author="Author"/>
          <w:rFonts w:ascii="Times New Roman" w:hAnsi="Times New Roman"/>
          <w:sz w:val="24"/>
          <w:u w:val="single"/>
          <w:lang w:eastAsia="de-DE"/>
        </w:rPr>
      </w:pPr>
      <w:ins w:id="105" w:author="Author">
        <w:r w:rsidRPr="0062765D">
          <w:rPr>
            <w:rFonts w:ascii="Times New Roman" w:hAnsi="Times New Roman"/>
            <w:sz w:val="24"/>
            <w:u w:val="single"/>
            <w:lang w:eastAsia="de-DE"/>
          </w:rPr>
          <w:t>Instructions concerning specific positions:</w:t>
        </w:r>
      </w:ins>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7756"/>
      </w:tblGrid>
      <w:tr w:rsidR="00084CC2" w:rsidRPr="0062765D" w14:paraId="2FDB9FF0" w14:textId="77777777" w:rsidTr="3B06A011">
        <w:trPr>
          <w:trHeight w:val="300"/>
          <w:ins w:id="106" w:author="Author"/>
        </w:trPr>
        <w:tc>
          <w:tcPr>
            <w:tcW w:w="1260" w:type="dxa"/>
            <w:shd w:val="clear" w:color="auto" w:fill="BFBFBF" w:themeFill="background1" w:themeFillShade="BF"/>
          </w:tcPr>
          <w:p w14:paraId="58528F69" w14:textId="77777777" w:rsidR="00084CC2" w:rsidRPr="0062765D" w:rsidRDefault="00084CC2">
            <w:pPr>
              <w:autoSpaceDE w:val="0"/>
              <w:autoSpaceDN w:val="0"/>
              <w:adjustRightInd w:val="0"/>
              <w:spacing w:before="0" w:after="0"/>
              <w:rPr>
                <w:ins w:id="107" w:author="Author"/>
                <w:rFonts w:ascii="Times New Roman" w:hAnsi="Times New Roman"/>
                <w:b/>
                <w:sz w:val="24"/>
                <w:lang w:eastAsia="nl-BE"/>
              </w:rPr>
            </w:pPr>
            <w:ins w:id="108" w:author="Author">
              <w:r w:rsidRPr="0062765D">
                <w:rPr>
                  <w:rFonts w:ascii="Times New Roman" w:hAnsi="Times New Roman"/>
                  <w:b/>
                  <w:sz w:val="24"/>
                  <w:lang w:eastAsia="nl-BE"/>
                </w:rPr>
                <w:t>Columns</w:t>
              </w:r>
            </w:ins>
          </w:p>
        </w:tc>
        <w:tc>
          <w:tcPr>
            <w:tcW w:w="7756" w:type="dxa"/>
            <w:shd w:val="clear" w:color="auto" w:fill="BFBFBF" w:themeFill="background1" w:themeFillShade="BF"/>
          </w:tcPr>
          <w:p w14:paraId="72548768" w14:textId="77777777" w:rsidR="00084CC2" w:rsidRPr="0062765D" w:rsidDel="00B46ADB" w:rsidRDefault="00084CC2">
            <w:pPr>
              <w:autoSpaceDE w:val="0"/>
              <w:autoSpaceDN w:val="0"/>
              <w:adjustRightInd w:val="0"/>
              <w:spacing w:before="0" w:after="0"/>
              <w:jc w:val="left"/>
              <w:rPr>
                <w:ins w:id="109" w:author="Author"/>
                <w:rFonts w:ascii="Times New Roman" w:hAnsi="Times New Roman"/>
                <w:bCs/>
                <w:sz w:val="24"/>
                <w:u w:val="single"/>
              </w:rPr>
            </w:pPr>
            <w:ins w:id="110" w:author="Author">
              <w:r w:rsidRPr="0062765D">
                <w:rPr>
                  <w:rFonts w:ascii="Times New Roman" w:hAnsi="Times New Roman"/>
                  <w:b/>
                  <w:sz w:val="24"/>
                </w:rPr>
                <w:t>Legal references and instructions</w:t>
              </w:r>
            </w:ins>
          </w:p>
        </w:tc>
      </w:tr>
      <w:tr w:rsidR="00084CC2" w:rsidRPr="0062765D" w14:paraId="36E0086D" w14:textId="77777777" w:rsidTr="3B06A011">
        <w:trPr>
          <w:trHeight w:val="300"/>
          <w:ins w:id="111" w:author="Author"/>
        </w:trPr>
        <w:tc>
          <w:tcPr>
            <w:tcW w:w="1260" w:type="dxa"/>
          </w:tcPr>
          <w:p w14:paraId="1793771B" w14:textId="77777777" w:rsidR="00084CC2" w:rsidRPr="0062765D" w:rsidRDefault="00084CC2">
            <w:pPr>
              <w:autoSpaceDE w:val="0"/>
              <w:autoSpaceDN w:val="0"/>
              <w:adjustRightInd w:val="0"/>
              <w:rPr>
                <w:ins w:id="112" w:author="Author"/>
                <w:rFonts w:ascii="Times New Roman" w:hAnsi="Times New Roman"/>
                <w:bCs/>
                <w:sz w:val="24"/>
                <w:lang w:eastAsia="nl-BE"/>
              </w:rPr>
            </w:pPr>
            <w:ins w:id="113" w:author="Author">
              <w:r w:rsidRPr="0062765D">
                <w:rPr>
                  <w:rFonts w:ascii="Times New Roman" w:hAnsi="Times New Roman"/>
                  <w:bCs/>
                  <w:sz w:val="24"/>
                  <w:lang w:eastAsia="nl-BE"/>
                </w:rPr>
                <w:t xml:space="preserve">0010, </w:t>
              </w:r>
            </w:ins>
          </w:p>
          <w:p w14:paraId="0F4D1423" w14:textId="77777777" w:rsidR="00084CC2" w:rsidRPr="0062765D" w:rsidRDefault="00084CC2">
            <w:pPr>
              <w:autoSpaceDE w:val="0"/>
              <w:autoSpaceDN w:val="0"/>
              <w:adjustRightInd w:val="0"/>
              <w:rPr>
                <w:ins w:id="114" w:author="Author"/>
                <w:rFonts w:ascii="Times New Roman" w:hAnsi="Times New Roman"/>
                <w:bCs/>
                <w:sz w:val="24"/>
                <w:lang w:eastAsia="nl-BE"/>
              </w:rPr>
            </w:pPr>
            <w:ins w:id="115" w:author="Author">
              <w:r w:rsidRPr="0062765D">
                <w:rPr>
                  <w:rFonts w:ascii="Times New Roman" w:hAnsi="Times New Roman"/>
                  <w:bCs/>
                  <w:sz w:val="24"/>
                  <w:lang w:eastAsia="nl-BE"/>
                </w:rPr>
                <w:t xml:space="preserve">0030, </w:t>
              </w:r>
            </w:ins>
          </w:p>
          <w:p w14:paraId="1B0A4794" w14:textId="77777777" w:rsidR="00084CC2" w:rsidRPr="0062765D" w:rsidRDefault="00084CC2">
            <w:pPr>
              <w:autoSpaceDE w:val="0"/>
              <w:autoSpaceDN w:val="0"/>
              <w:adjustRightInd w:val="0"/>
              <w:rPr>
                <w:ins w:id="116" w:author="Author"/>
                <w:rFonts w:ascii="Times New Roman" w:hAnsi="Times New Roman"/>
                <w:bCs/>
                <w:sz w:val="24"/>
                <w:lang w:eastAsia="nl-BE"/>
              </w:rPr>
            </w:pPr>
            <w:ins w:id="117" w:author="Author">
              <w:r w:rsidRPr="0062765D">
                <w:rPr>
                  <w:rFonts w:ascii="Times New Roman" w:hAnsi="Times New Roman"/>
                  <w:bCs/>
                  <w:sz w:val="24"/>
                  <w:lang w:eastAsia="nl-BE"/>
                </w:rPr>
                <w:t>0050</w:t>
              </w:r>
            </w:ins>
          </w:p>
        </w:tc>
        <w:tc>
          <w:tcPr>
            <w:tcW w:w="7756" w:type="dxa"/>
          </w:tcPr>
          <w:p w14:paraId="7468A977" w14:textId="77777777" w:rsidR="00084CC2" w:rsidRPr="0062765D" w:rsidRDefault="00084CC2">
            <w:pPr>
              <w:autoSpaceDE w:val="0"/>
              <w:autoSpaceDN w:val="0"/>
              <w:adjustRightInd w:val="0"/>
              <w:jc w:val="left"/>
              <w:rPr>
                <w:ins w:id="118" w:author="Author"/>
                <w:rFonts w:ascii="Times New Roman" w:hAnsi="Times New Roman"/>
                <w:sz w:val="24"/>
                <w:lang w:eastAsia="de-DE"/>
              </w:rPr>
            </w:pPr>
            <w:ins w:id="119" w:author="Author">
              <w:r w:rsidRPr="0062765D">
                <w:rPr>
                  <w:rFonts w:ascii="Times New Roman" w:hAnsi="Times New Roman"/>
                  <w:b/>
                  <w:bCs/>
                  <w:sz w:val="24"/>
                  <w:u w:val="single"/>
                </w:rPr>
                <w:t xml:space="preserve">Accounting Value </w:t>
              </w:r>
            </w:ins>
          </w:p>
          <w:p w14:paraId="6E3A3CFA" w14:textId="77777777" w:rsidR="00084CC2" w:rsidRPr="0062765D" w:rsidRDefault="00084CC2" w:rsidP="3B06A011">
            <w:pPr>
              <w:autoSpaceDE w:val="0"/>
              <w:autoSpaceDN w:val="0"/>
              <w:adjustRightInd w:val="0"/>
              <w:rPr>
                <w:ins w:id="120" w:author="Author"/>
                <w:rFonts w:ascii="Times New Roman" w:hAnsi="Times New Roman"/>
                <w:sz w:val="24"/>
                <w:lang w:eastAsia="de-DE"/>
              </w:rPr>
            </w:pPr>
            <w:ins w:id="121" w:author="Author">
              <w:r w:rsidRPr="3B06A011">
                <w:rPr>
                  <w:rFonts w:ascii="Times New Roman" w:hAnsi="Times New Roman"/>
                  <w:sz w:val="24"/>
                  <w:lang w:eastAsia="de-DE"/>
                </w:rPr>
                <w:t>The value according to the accounting standard for the list of items that are part of the sub-components and components (ILDC, SC and FC) that form part of the BI calculation for each of the last three financial years.</w:t>
              </w:r>
            </w:ins>
          </w:p>
          <w:p w14:paraId="4B4241AC" w14:textId="77777777" w:rsidR="00084CC2" w:rsidRPr="0062765D" w:rsidRDefault="00084CC2" w:rsidP="3B06A011">
            <w:pPr>
              <w:rPr>
                <w:ins w:id="122" w:author="Author"/>
                <w:rFonts w:ascii="Times New Roman" w:hAnsi="Times New Roman"/>
                <w:sz w:val="24"/>
                <w:lang w:eastAsia="de-DE"/>
              </w:rPr>
            </w:pPr>
            <w:ins w:id="123" w:author="Author">
              <w:r w:rsidRPr="3B06A011">
                <w:rPr>
                  <w:rFonts w:ascii="Times New Roman" w:hAnsi="Times New Roman"/>
                  <w:sz w:val="24"/>
                  <w:lang w:eastAsia="de-DE"/>
                </w:rPr>
                <w:t>Institutions shall review the accounting values reported in columns 0010 and 0030 on a regular basis and, where applicable, adjust these to reflect the impact of mergers, acquisitions and disposals in accordance with Article 315 paragraphs 1 and 2 of Regulation (EU) No 575/2013.</w:t>
              </w:r>
            </w:ins>
          </w:p>
          <w:p w14:paraId="47DE5141" w14:textId="77777777" w:rsidR="00084CC2" w:rsidRPr="0062765D" w:rsidRDefault="00084CC2">
            <w:pPr>
              <w:rPr>
                <w:ins w:id="124" w:author="Author"/>
                <w:rFonts w:ascii="Times New Roman" w:hAnsi="Times New Roman"/>
                <w:bCs/>
                <w:sz w:val="24"/>
                <w:lang w:eastAsia="nl-BE"/>
              </w:rPr>
            </w:pPr>
            <w:ins w:id="125" w:author="Author">
              <w:r w:rsidRPr="0062765D">
                <w:rPr>
                  <w:rFonts w:ascii="Times New Roman" w:hAnsi="Times New Roman"/>
                  <w:sz w:val="24"/>
                  <w:lang w:eastAsia="de-DE"/>
                </w:rPr>
                <w:t xml:space="preserve">In the case of items that are part of the sub-components of the FC calculation, the value according to the accounting approach for </w:t>
              </w:r>
              <w:r w:rsidRPr="0062765D">
                <w:rPr>
                  <w:rFonts w:ascii="Times New Roman" w:hAnsi="Times New Roman"/>
                  <w:sz w:val="24"/>
                </w:rPr>
                <w:t xml:space="preserve">identifying the items of the trading book and banking book </w:t>
              </w:r>
              <w:r w:rsidRPr="0062765D">
                <w:rPr>
                  <w:rFonts w:ascii="Times New Roman" w:hAnsi="Times New Roman"/>
                  <w:sz w:val="24"/>
                  <w:lang w:eastAsia="de-DE"/>
                </w:rPr>
                <w:t xml:space="preserve">should be reported even if the institution is calculating the FC according to the prudential approach for identifying those items (Prudential Boundary Approach (PBA)). </w:t>
              </w:r>
            </w:ins>
          </w:p>
        </w:tc>
      </w:tr>
      <w:tr w:rsidR="00084CC2" w:rsidRPr="0062765D" w14:paraId="46E17FC3" w14:textId="77777777" w:rsidTr="3B06A011">
        <w:trPr>
          <w:trHeight w:val="300"/>
          <w:ins w:id="126" w:author="Author"/>
        </w:trPr>
        <w:tc>
          <w:tcPr>
            <w:tcW w:w="1260" w:type="dxa"/>
          </w:tcPr>
          <w:p w14:paraId="4BB000F5" w14:textId="77777777" w:rsidR="00084CC2" w:rsidRPr="0062765D" w:rsidRDefault="00084CC2">
            <w:pPr>
              <w:autoSpaceDE w:val="0"/>
              <w:autoSpaceDN w:val="0"/>
              <w:adjustRightInd w:val="0"/>
              <w:rPr>
                <w:ins w:id="127" w:author="Author"/>
                <w:rFonts w:ascii="Times New Roman" w:hAnsi="Times New Roman"/>
                <w:bCs/>
                <w:sz w:val="24"/>
                <w:lang w:eastAsia="nl-BE"/>
              </w:rPr>
            </w:pPr>
            <w:ins w:id="128" w:author="Author">
              <w:r w:rsidRPr="0062765D">
                <w:rPr>
                  <w:rFonts w:ascii="Times New Roman" w:hAnsi="Times New Roman"/>
                  <w:bCs/>
                  <w:sz w:val="24"/>
                  <w:lang w:eastAsia="nl-BE"/>
                </w:rPr>
                <w:t>0020, 0040, 0060</w:t>
              </w:r>
            </w:ins>
          </w:p>
        </w:tc>
        <w:tc>
          <w:tcPr>
            <w:tcW w:w="7756" w:type="dxa"/>
          </w:tcPr>
          <w:p w14:paraId="3A219C28" w14:textId="77777777" w:rsidR="00084CC2" w:rsidRPr="0062765D" w:rsidRDefault="00084CC2">
            <w:pPr>
              <w:autoSpaceDE w:val="0"/>
              <w:autoSpaceDN w:val="0"/>
              <w:adjustRightInd w:val="0"/>
              <w:rPr>
                <w:ins w:id="129" w:author="Author"/>
                <w:rFonts w:ascii="Times New Roman" w:hAnsi="Times New Roman"/>
                <w:sz w:val="24"/>
                <w:lang w:eastAsia="de-DE"/>
              </w:rPr>
            </w:pPr>
            <w:ins w:id="130" w:author="Author">
              <w:r w:rsidRPr="0062765D">
                <w:rPr>
                  <w:rFonts w:ascii="Times New Roman" w:hAnsi="Times New Roman"/>
                  <w:b/>
                  <w:bCs/>
                  <w:sz w:val="24"/>
                  <w:u w:val="single"/>
                </w:rPr>
                <w:t>Value - Prudential Boundary Approach</w:t>
              </w:r>
            </w:ins>
          </w:p>
          <w:p w14:paraId="36708C9D" w14:textId="77777777" w:rsidR="00084CC2" w:rsidRPr="0062765D" w:rsidRDefault="00084CC2" w:rsidP="3B06A011">
            <w:pPr>
              <w:autoSpaceDE w:val="0"/>
              <w:autoSpaceDN w:val="0"/>
              <w:adjustRightInd w:val="0"/>
              <w:rPr>
                <w:ins w:id="131" w:author="Author"/>
                <w:rFonts w:ascii="Times New Roman" w:hAnsi="Times New Roman"/>
                <w:sz w:val="24"/>
                <w:lang w:eastAsia="de-DE"/>
              </w:rPr>
            </w:pPr>
            <w:ins w:id="132" w:author="Author">
              <w:r w:rsidRPr="3B06A011">
                <w:rPr>
                  <w:rFonts w:ascii="Times New Roman" w:hAnsi="Times New Roman"/>
                  <w:sz w:val="24"/>
                  <w:lang w:eastAsia="de-DE"/>
                </w:rPr>
                <w:t xml:space="preserve">The value according to the accounting standard for the list of items that enter the computation of the sub-components of the FC calculated according to the prudential approach (PBA) for </w:t>
              </w:r>
              <w:r w:rsidRPr="3B06A011">
                <w:rPr>
                  <w:rFonts w:ascii="Times New Roman" w:hAnsi="Times New Roman"/>
                  <w:sz w:val="24"/>
                </w:rPr>
                <w:t xml:space="preserve">identifying the items of the trading book and banking book </w:t>
              </w:r>
              <w:r w:rsidRPr="3B06A011">
                <w:rPr>
                  <w:rFonts w:ascii="Times New Roman" w:hAnsi="Times New Roman"/>
                  <w:sz w:val="24"/>
                  <w:lang w:eastAsia="de-DE"/>
                </w:rPr>
                <w:t xml:space="preserve">for each of the last three financial years. </w:t>
              </w:r>
            </w:ins>
          </w:p>
          <w:p w14:paraId="16CF33F6" w14:textId="77777777" w:rsidR="00084CC2" w:rsidRPr="0062765D" w:rsidRDefault="00084CC2">
            <w:pPr>
              <w:autoSpaceDE w:val="0"/>
              <w:autoSpaceDN w:val="0"/>
              <w:adjustRightInd w:val="0"/>
              <w:rPr>
                <w:ins w:id="133" w:author="Author"/>
                <w:rFonts w:ascii="Times New Roman" w:hAnsi="Times New Roman"/>
                <w:sz w:val="24"/>
                <w:lang w:eastAsia="de-DE"/>
              </w:rPr>
            </w:pPr>
            <w:ins w:id="134" w:author="Author">
              <w:r w:rsidRPr="0062765D">
                <w:rPr>
                  <w:rFonts w:ascii="Times New Roman" w:hAnsi="Times New Roman"/>
                  <w:sz w:val="24"/>
                  <w:lang w:eastAsia="de-DE"/>
                </w:rPr>
                <w:t xml:space="preserve">No values should be reported where the institution is not using the PBA (or has chosen to revert to the accounting approach). </w:t>
              </w:r>
            </w:ins>
          </w:p>
          <w:p w14:paraId="26091E70" w14:textId="77777777" w:rsidR="00084CC2" w:rsidRPr="0062765D" w:rsidRDefault="00084CC2" w:rsidP="3B06A011">
            <w:pPr>
              <w:autoSpaceDE w:val="0"/>
              <w:autoSpaceDN w:val="0"/>
              <w:adjustRightInd w:val="0"/>
              <w:rPr>
                <w:ins w:id="135" w:author="Author"/>
                <w:rFonts w:ascii="Times New Roman" w:hAnsi="Times New Roman"/>
                <w:sz w:val="24"/>
                <w:lang w:eastAsia="nl-BE"/>
              </w:rPr>
            </w:pPr>
            <w:ins w:id="136" w:author="Author">
              <w:r w:rsidRPr="3B06A011">
                <w:rPr>
                  <w:rFonts w:ascii="Times New Roman" w:hAnsi="Times New Roman"/>
                  <w:sz w:val="24"/>
                  <w:lang w:eastAsia="de-DE"/>
                </w:rPr>
                <w:lastRenderedPageBreak/>
                <w:t>Institutions shall review the values reported in columns 0020 and 0040 on a regular basis and, where applicable, adjust these to reflect the impact of mergers, acquisitions and disposals in accordance with Article 315 paragraphs 1 and 2 of Regulation (EU) No 575/2013.</w:t>
              </w:r>
            </w:ins>
          </w:p>
        </w:tc>
      </w:tr>
      <w:tr w:rsidR="00084CC2" w:rsidRPr="0062765D" w14:paraId="186E3B5C" w14:textId="77777777" w:rsidTr="3B06A011">
        <w:trPr>
          <w:trHeight w:val="300"/>
          <w:ins w:id="137" w:author="Author"/>
        </w:trPr>
        <w:tc>
          <w:tcPr>
            <w:tcW w:w="1260" w:type="dxa"/>
          </w:tcPr>
          <w:p w14:paraId="53EF23D8" w14:textId="77777777" w:rsidR="00084CC2" w:rsidRPr="0062765D" w:rsidRDefault="00084CC2">
            <w:pPr>
              <w:autoSpaceDE w:val="0"/>
              <w:autoSpaceDN w:val="0"/>
              <w:adjustRightInd w:val="0"/>
              <w:rPr>
                <w:ins w:id="138" w:author="Author"/>
                <w:rFonts w:ascii="Times New Roman" w:hAnsi="Times New Roman"/>
                <w:bCs/>
                <w:sz w:val="24"/>
                <w:lang w:eastAsia="nl-BE"/>
              </w:rPr>
            </w:pPr>
            <w:ins w:id="139" w:author="Author">
              <w:r w:rsidRPr="0062765D">
                <w:rPr>
                  <w:rFonts w:ascii="Times New Roman" w:hAnsi="Times New Roman"/>
                  <w:bCs/>
                  <w:sz w:val="24"/>
                  <w:lang w:eastAsia="nl-BE"/>
                </w:rPr>
                <w:lastRenderedPageBreak/>
                <w:t>0</w:t>
              </w:r>
              <w:r w:rsidRPr="0062765D">
                <w:rPr>
                  <w:rFonts w:ascii="Times New Roman" w:hAnsi="Times New Roman"/>
                  <w:sz w:val="24"/>
                  <w:lang w:eastAsia="nl-BE"/>
                </w:rPr>
                <w:t>070</w:t>
              </w:r>
            </w:ins>
          </w:p>
        </w:tc>
        <w:tc>
          <w:tcPr>
            <w:tcW w:w="7756" w:type="dxa"/>
          </w:tcPr>
          <w:p w14:paraId="183F04AA" w14:textId="77777777" w:rsidR="00084CC2" w:rsidRPr="0062765D" w:rsidRDefault="00084CC2">
            <w:pPr>
              <w:autoSpaceDE w:val="0"/>
              <w:autoSpaceDN w:val="0"/>
              <w:adjustRightInd w:val="0"/>
              <w:jc w:val="left"/>
              <w:rPr>
                <w:ins w:id="140" w:author="Author"/>
                <w:rFonts w:ascii="Times New Roman" w:hAnsi="Times New Roman"/>
                <w:b/>
                <w:bCs/>
                <w:sz w:val="24"/>
                <w:u w:val="single"/>
              </w:rPr>
            </w:pPr>
            <w:ins w:id="141" w:author="Author">
              <w:r w:rsidRPr="0062765D">
                <w:rPr>
                  <w:rFonts w:ascii="Times New Roman" w:hAnsi="Times New Roman"/>
                  <w:b/>
                  <w:bCs/>
                  <w:sz w:val="24"/>
                  <w:u w:val="single"/>
                </w:rPr>
                <w:t>Average values</w:t>
              </w:r>
            </w:ins>
          </w:p>
          <w:p w14:paraId="44A2B683" w14:textId="77777777" w:rsidR="00084CC2" w:rsidRPr="0062765D" w:rsidRDefault="00084CC2" w:rsidP="3B06A011">
            <w:pPr>
              <w:autoSpaceDE w:val="0"/>
              <w:autoSpaceDN w:val="0"/>
              <w:adjustRightInd w:val="0"/>
              <w:jc w:val="left"/>
              <w:rPr>
                <w:ins w:id="142" w:author="Author"/>
                <w:rFonts w:ascii="Times New Roman" w:hAnsi="Times New Roman"/>
                <w:sz w:val="24"/>
              </w:rPr>
            </w:pPr>
            <w:ins w:id="143" w:author="Author">
              <w:r w:rsidRPr="3B06A011">
                <w:rPr>
                  <w:rFonts w:ascii="Times New Roman" w:hAnsi="Times New Roman"/>
                  <w:sz w:val="24"/>
                </w:rPr>
                <w:t xml:space="preserve">The average values for the last 3 financial years of the sub-components used in the calculation of the ILDC, SC and FC. </w:t>
              </w:r>
            </w:ins>
          </w:p>
          <w:p w14:paraId="3140A7BE" w14:textId="77777777" w:rsidR="00084CC2" w:rsidRPr="0062765D" w:rsidRDefault="00084CC2" w:rsidP="3B06A011">
            <w:pPr>
              <w:autoSpaceDE w:val="0"/>
              <w:autoSpaceDN w:val="0"/>
              <w:adjustRightInd w:val="0"/>
              <w:jc w:val="left"/>
              <w:rPr>
                <w:ins w:id="144" w:author="Author"/>
                <w:rFonts w:ascii="Times New Roman" w:hAnsi="Times New Roman"/>
                <w:sz w:val="24"/>
              </w:rPr>
            </w:pPr>
            <w:ins w:id="145" w:author="Author">
              <w:r w:rsidRPr="3B06A011">
                <w:rPr>
                  <w:rFonts w:ascii="Times New Roman" w:hAnsi="Times New Roman"/>
                  <w:sz w:val="24"/>
                </w:rPr>
                <w:t>Where an institution is using the PBA in calculating the FC, the average will reflect the accounting values using the PBA for the last 3 financial years in accordance with Article 314(6) of Regulation (EU) No 575/2013 instead of values according to the accounting approach.</w:t>
              </w:r>
            </w:ins>
          </w:p>
          <w:p w14:paraId="186FE9EF" w14:textId="77777777" w:rsidR="00084CC2" w:rsidRPr="0062765D" w:rsidRDefault="00084CC2" w:rsidP="3B06A011">
            <w:pPr>
              <w:autoSpaceDE w:val="0"/>
              <w:autoSpaceDN w:val="0"/>
              <w:adjustRightInd w:val="0"/>
              <w:jc w:val="left"/>
              <w:rPr>
                <w:ins w:id="146" w:author="Author"/>
                <w:rFonts w:ascii="Times New Roman" w:hAnsi="Times New Roman"/>
                <w:sz w:val="24"/>
              </w:rPr>
            </w:pPr>
            <w:ins w:id="147" w:author="Author">
              <w:r w:rsidRPr="3B06A011">
                <w:rPr>
                  <w:rFonts w:ascii="Times New Roman" w:hAnsi="Times New Roman"/>
                  <w:sz w:val="24"/>
                </w:rPr>
                <w:t xml:space="preserve">Where the case may apply, average will be computed by considering the absolute values for the year according to the instructions defined at row level.  </w:t>
              </w:r>
            </w:ins>
          </w:p>
        </w:tc>
      </w:tr>
    </w:tbl>
    <w:p w14:paraId="1F54B3B2" w14:textId="77777777" w:rsidR="00956D86" w:rsidRDefault="00956D86" w:rsidP="00956D86">
      <w:pPr>
        <w:spacing w:before="0" w:after="240"/>
        <w:rPr>
          <w:rFonts w:ascii="Times New Roman" w:hAnsi="Times New Roman"/>
          <w:sz w:val="24"/>
          <w:u w:val="single"/>
          <w:lang w:eastAsia="de-DE"/>
        </w:rPr>
      </w:pPr>
    </w:p>
    <w:p w14:paraId="18AFA035" w14:textId="79F3F6EC" w:rsidR="0054223D" w:rsidRPr="00956D86" w:rsidRDefault="00956D86" w:rsidP="00956D86">
      <w:pPr>
        <w:spacing w:before="0" w:after="240"/>
        <w:rPr>
          <w:ins w:id="148" w:author="Author"/>
          <w:rFonts w:ascii="Times New Roman" w:hAnsi="Times New Roman"/>
          <w:sz w:val="24"/>
          <w:u w:val="single"/>
          <w:lang w:eastAsia="de-DE"/>
        </w:rPr>
      </w:pPr>
      <w:ins w:id="149" w:author="Author">
        <w:r w:rsidRPr="0062765D">
          <w:rPr>
            <w:rFonts w:ascii="Times New Roman" w:hAnsi="Times New Roman"/>
            <w:sz w:val="24"/>
            <w:u w:val="single"/>
            <w:lang w:eastAsia="de-DE"/>
          </w:rPr>
          <w:t>Instructions concerning specific positions:</w:t>
        </w:r>
      </w:ins>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7963"/>
      </w:tblGrid>
      <w:tr w:rsidR="00706701" w:rsidRPr="0062765D" w14:paraId="42EC82E2" w14:textId="77777777" w:rsidTr="402EDAAF">
        <w:trPr>
          <w:trHeight w:val="504"/>
          <w:ins w:id="15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7FFC3908" w14:textId="77777777" w:rsidR="00706701" w:rsidRPr="0062765D" w:rsidRDefault="00706701">
            <w:pPr>
              <w:jc w:val="center"/>
              <w:rPr>
                <w:ins w:id="151" w:author="Author"/>
                <w:rFonts w:ascii="Times New Roman" w:hAnsi="Times New Roman"/>
                <w:b/>
                <w:sz w:val="24"/>
                <w:lang w:eastAsia="en-GB"/>
              </w:rPr>
            </w:pPr>
            <w:ins w:id="152" w:author="Author">
              <w:r w:rsidRPr="0062765D">
                <w:rPr>
                  <w:rFonts w:ascii="Times New Roman" w:hAnsi="Times New Roman"/>
                  <w:b/>
                  <w:sz w:val="24"/>
                  <w:lang w:eastAsia="en-GB"/>
                </w:rPr>
                <w:t>Rows</w:t>
              </w:r>
            </w:ins>
          </w:p>
        </w:tc>
        <w:tc>
          <w:tcPr>
            <w:tcW w:w="7963" w:type="dxa"/>
            <w:tcBorders>
              <w:top w:val="nil"/>
              <w:left w:val="nil"/>
              <w:bottom w:val="single" w:sz="4" w:space="0" w:color="auto"/>
              <w:right w:val="single" w:sz="4" w:space="0" w:color="auto"/>
            </w:tcBorders>
            <w:shd w:val="clear" w:color="auto" w:fill="D9D9D9" w:themeFill="background1" w:themeFillShade="D9"/>
            <w:vAlign w:val="center"/>
          </w:tcPr>
          <w:p w14:paraId="0A24DADA" w14:textId="77777777" w:rsidR="00706701" w:rsidRPr="0062765D" w:rsidRDefault="00706701">
            <w:pPr>
              <w:jc w:val="left"/>
              <w:rPr>
                <w:ins w:id="153" w:author="Author"/>
                <w:rFonts w:ascii="Times New Roman" w:hAnsi="Times New Roman"/>
                <w:b/>
                <w:sz w:val="24"/>
                <w:lang w:eastAsia="en-GB"/>
              </w:rPr>
            </w:pPr>
            <w:ins w:id="154" w:author="Author">
              <w:r w:rsidRPr="0062765D">
                <w:rPr>
                  <w:rFonts w:ascii="Times New Roman" w:hAnsi="Times New Roman"/>
                  <w:b/>
                  <w:sz w:val="24"/>
                </w:rPr>
                <w:t>Legal references and instructions</w:t>
              </w:r>
            </w:ins>
          </w:p>
        </w:tc>
      </w:tr>
      <w:tr w:rsidR="00706701" w:rsidRPr="0062765D" w14:paraId="3990D33A" w14:textId="77777777" w:rsidTr="402EDAAF">
        <w:trPr>
          <w:trHeight w:val="504"/>
          <w:ins w:id="155"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665FFF5" w14:textId="77777777" w:rsidR="00706701" w:rsidRPr="0062765D" w:rsidRDefault="00706701">
            <w:pPr>
              <w:jc w:val="center"/>
              <w:rPr>
                <w:ins w:id="156" w:author="Author"/>
                <w:rFonts w:ascii="Times New Roman" w:hAnsi="Times New Roman"/>
                <w:b/>
                <w:bCs/>
                <w:sz w:val="24"/>
                <w:lang w:eastAsia="en-GB"/>
              </w:rPr>
            </w:pPr>
            <w:bookmarkStart w:id="157" w:name="_Hlk141696448"/>
            <w:ins w:id="158" w:author="Author">
              <w:r w:rsidRPr="03443525">
                <w:rPr>
                  <w:rFonts w:ascii="Times New Roman" w:hAnsi="Times New Roman"/>
                  <w:b/>
                  <w:bCs/>
                  <w:sz w:val="24"/>
                  <w:lang w:eastAsia="en-GB"/>
                </w:rPr>
                <w:t>0010 - 0210</w:t>
              </w:r>
            </w:ins>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64BCC9A6" w14:textId="7940CE2F" w:rsidR="00706701" w:rsidRPr="0062765D" w:rsidRDefault="00706701">
            <w:pPr>
              <w:jc w:val="left"/>
              <w:rPr>
                <w:ins w:id="159" w:author="Author"/>
                <w:rFonts w:ascii="Times New Roman" w:hAnsi="Times New Roman"/>
                <w:b/>
                <w:bCs/>
                <w:sz w:val="24"/>
                <w:lang w:eastAsia="en-GB"/>
              </w:rPr>
            </w:pPr>
            <w:ins w:id="160" w:author="Author">
              <w:r w:rsidRPr="3B06A011">
                <w:rPr>
                  <w:rFonts w:ascii="Times New Roman" w:hAnsi="Times New Roman"/>
                  <w:b/>
                  <w:bCs/>
                  <w:sz w:val="24"/>
                  <w:lang w:eastAsia="en-GB"/>
                </w:rPr>
                <w:t xml:space="preserve"> 1. Interest, leases and dividend component (ILDC) </w:t>
              </w:r>
            </w:ins>
          </w:p>
        </w:tc>
      </w:tr>
      <w:bookmarkEnd w:id="157"/>
      <w:tr w:rsidR="00706701" w:rsidRPr="0062765D" w14:paraId="3BE9B5CC" w14:textId="77777777" w:rsidTr="402EDAAF">
        <w:trPr>
          <w:trHeight w:val="504"/>
          <w:ins w:id="161"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4041D75" w14:textId="77777777" w:rsidR="00706701" w:rsidRPr="0062765D" w:rsidRDefault="00706701">
            <w:pPr>
              <w:jc w:val="center"/>
              <w:rPr>
                <w:ins w:id="162" w:author="Author"/>
                <w:rFonts w:ascii="Times New Roman" w:hAnsi="Times New Roman"/>
                <w:sz w:val="24"/>
                <w:lang w:eastAsia="en-GB"/>
              </w:rPr>
            </w:pPr>
            <w:ins w:id="163" w:author="Author">
              <w:r w:rsidRPr="0062765D">
                <w:rPr>
                  <w:rFonts w:ascii="Times New Roman" w:hAnsi="Times New Roman"/>
                  <w:sz w:val="24"/>
                  <w:lang w:eastAsia="en-GB"/>
                </w:rPr>
                <w:t>0010</w:t>
              </w:r>
            </w:ins>
          </w:p>
        </w:tc>
        <w:tc>
          <w:tcPr>
            <w:tcW w:w="7963" w:type="dxa"/>
            <w:tcBorders>
              <w:top w:val="nil"/>
              <w:left w:val="nil"/>
              <w:bottom w:val="single" w:sz="4" w:space="0" w:color="auto"/>
              <w:right w:val="single" w:sz="4" w:space="0" w:color="auto"/>
            </w:tcBorders>
            <w:vAlign w:val="center"/>
            <w:hideMark/>
          </w:tcPr>
          <w:p w14:paraId="2CEACCA0" w14:textId="77777777" w:rsidR="00706701" w:rsidRPr="0062765D" w:rsidRDefault="00706701" w:rsidP="3B06A011">
            <w:pPr>
              <w:autoSpaceDE w:val="0"/>
              <w:autoSpaceDN w:val="0"/>
              <w:adjustRightInd w:val="0"/>
              <w:jc w:val="left"/>
              <w:rPr>
                <w:ins w:id="164" w:author="Author"/>
                <w:rFonts w:ascii="Times New Roman" w:hAnsi="Times New Roman"/>
                <w:b/>
                <w:bCs/>
                <w:sz w:val="24"/>
                <w:u w:val="single"/>
              </w:rPr>
            </w:pPr>
            <w:ins w:id="165" w:author="Author">
              <w:r w:rsidRPr="3B06A011">
                <w:rPr>
                  <w:rFonts w:ascii="Times New Roman" w:hAnsi="Times New Roman"/>
                  <w:b/>
                  <w:bCs/>
                  <w:sz w:val="24"/>
                  <w:u w:val="single"/>
                </w:rPr>
                <w:t>Interest component</w:t>
              </w:r>
            </w:ins>
          </w:p>
          <w:p w14:paraId="46B8D5AA" w14:textId="77777777" w:rsidR="00706701" w:rsidRPr="0062765D" w:rsidRDefault="00706701">
            <w:pPr>
              <w:jc w:val="left"/>
              <w:rPr>
                <w:ins w:id="166" w:author="Author"/>
                <w:rFonts w:ascii="Times New Roman" w:hAnsi="Times New Roman"/>
                <w:color w:val="000000" w:themeColor="text1"/>
                <w:sz w:val="24"/>
                <w:lang w:val="en-US"/>
              </w:rPr>
            </w:pPr>
            <w:ins w:id="167" w:author="Author">
              <w:r w:rsidRPr="0062765D">
                <w:rPr>
                  <w:rFonts w:ascii="Times New Roman" w:hAnsi="Times New Roman"/>
                  <w:sz w:val="24"/>
                </w:rPr>
                <w:t>T</w:t>
              </w:r>
              <w:r w:rsidRPr="0062765D">
                <w:rPr>
                  <w:rFonts w:ascii="Times New Roman" w:hAnsi="Times New Roman"/>
                  <w:color w:val="000000" w:themeColor="text1"/>
                  <w:sz w:val="24"/>
                </w:rPr>
                <w:t xml:space="preserve">he interest component (IC) shall be calculated in accordance with Article 314(2) </w:t>
              </w:r>
              <w:r w:rsidRPr="0062765D">
                <w:rPr>
                  <w:rFonts w:ascii="Times New Roman" w:hAnsi="Times New Roman"/>
                  <w:color w:val="000000" w:themeColor="text1"/>
                  <w:sz w:val="24"/>
                  <w:lang w:val="en-US"/>
                </w:rPr>
                <w:t>of Regulation (EU) No 575/2013.</w:t>
              </w:r>
            </w:ins>
          </w:p>
        </w:tc>
      </w:tr>
      <w:tr w:rsidR="00706701" w:rsidRPr="0062765D" w14:paraId="14BAB128" w14:textId="77777777" w:rsidTr="402EDAAF">
        <w:trPr>
          <w:trHeight w:val="504"/>
          <w:ins w:id="168"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FF02130" w14:textId="77777777" w:rsidR="00706701" w:rsidRPr="0062765D" w:rsidRDefault="00706701">
            <w:pPr>
              <w:jc w:val="center"/>
              <w:rPr>
                <w:ins w:id="169" w:author="Author"/>
                <w:rFonts w:ascii="Times New Roman" w:hAnsi="Times New Roman"/>
                <w:sz w:val="24"/>
                <w:lang w:eastAsia="en-GB"/>
              </w:rPr>
            </w:pPr>
            <w:ins w:id="170" w:author="Author">
              <w:r w:rsidRPr="0062765D">
                <w:rPr>
                  <w:rFonts w:ascii="Times New Roman" w:hAnsi="Times New Roman"/>
                  <w:sz w:val="24"/>
                  <w:lang w:eastAsia="en-GB"/>
                </w:rPr>
                <w:t>0020</w:t>
              </w:r>
            </w:ins>
          </w:p>
        </w:tc>
        <w:tc>
          <w:tcPr>
            <w:tcW w:w="7963" w:type="dxa"/>
            <w:tcBorders>
              <w:top w:val="nil"/>
              <w:left w:val="nil"/>
              <w:bottom w:val="single" w:sz="4" w:space="0" w:color="auto"/>
              <w:right w:val="single" w:sz="4" w:space="0" w:color="auto"/>
            </w:tcBorders>
            <w:vAlign w:val="center"/>
            <w:hideMark/>
          </w:tcPr>
          <w:p w14:paraId="0A35EC42" w14:textId="77777777" w:rsidR="00706701" w:rsidRPr="0062765D" w:rsidRDefault="00706701">
            <w:pPr>
              <w:jc w:val="left"/>
              <w:rPr>
                <w:ins w:id="171" w:author="Author"/>
                <w:rFonts w:ascii="Times New Roman" w:hAnsi="Times New Roman"/>
                <w:sz w:val="24"/>
              </w:rPr>
            </w:pPr>
            <w:ins w:id="172" w:author="Author">
              <w:r w:rsidRPr="0062765D">
                <w:rPr>
                  <w:rFonts w:ascii="Times New Roman" w:hAnsi="Times New Roman"/>
                  <w:b/>
                  <w:bCs/>
                  <w:sz w:val="24"/>
                  <w:u w:val="single"/>
                </w:rPr>
                <w:t>Net Income</w:t>
              </w:r>
              <w:r w:rsidRPr="0062765D">
                <w:rPr>
                  <w:rFonts w:ascii="Times New Roman" w:hAnsi="Times New Roman"/>
                  <w:sz w:val="24"/>
                  <w:u w:val="single"/>
                </w:rPr>
                <w:t xml:space="preserve"> </w:t>
              </w:r>
            </w:ins>
          </w:p>
          <w:p w14:paraId="51B54DD5" w14:textId="7CDEEA6E" w:rsidR="00706701" w:rsidRPr="0062765D" w:rsidRDefault="00706701" w:rsidP="3B06A011">
            <w:pPr>
              <w:jc w:val="left"/>
              <w:rPr>
                <w:ins w:id="173" w:author="Author"/>
                <w:rFonts w:ascii="Times New Roman" w:hAnsi="Times New Roman"/>
                <w:sz w:val="24"/>
              </w:rPr>
            </w:pPr>
            <w:ins w:id="174" w:author="Author">
              <w:r w:rsidRPr="3B06A011">
                <w:rPr>
                  <w:rFonts w:ascii="Times New Roman" w:hAnsi="Times New Roman"/>
                  <w:sz w:val="24"/>
                </w:rPr>
                <w:t xml:space="preserve">Net income is the difference between the Interest Income (including from leased </w:t>
              </w:r>
              <w:proofErr w:type="gramStart"/>
              <w:r w:rsidRPr="3B06A011">
                <w:rPr>
                  <w:rFonts w:ascii="Times New Roman" w:hAnsi="Times New Roman"/>
                  <w:sz w:val="24"/>
                </w:rPr>
                <w:t>assets</w:t>
              </w:r>
              <w:r w:rsidR="008D6E21">
                <w:rPr>
                  <w:rFonts w:ascii="Times New Roman" w:hAnsi="Times New Roman"/>
                  <w:sz w:val="24"/>
                </w:rPr>
                <w:t>(</w:t>
              </w:r>
              <w:proofErr w:type="spellStart"/>
              <w:proofErr w:type="gramEnd"/>
              <w:r w:rsidR="008D6E21" w:rsidRPr="007F06C6">
                <w:rPr>
                  <w:rFonts w:ascii="Times New Roman" w:hAnsi="Times New Roman"/>
                  <w:strike/>
                  <w:sz w:val="24"/>
                  <w:rPrChange w:id="175" w:author="Author">
                    <w:rPr>
                      <w:rFonts w:ascii="Times New Roman" w:hAnsi="Times New Roman"/>
                      <w:sz w:val="24"/>
                    </w:rPr>
                  </w:rPrChange>
                </w:rPr>
                <w:t>Financial</w:t>
              </w:r>
              <w:r w:rsidR="0078641D" w:rsidRPr="007F06C6">
                <w:rPr>
                  <w:rFonts w:ascii="Times New Roman" w:hAnsi="Times New Roman"/>
                  <w:strike/>
                  <w:sz w:val="24"/>
                  <w:rPrChange w:id="176" w:author="Author">
                    <w:rPr>
                      <w:rFonts w:ascii="Times New Roman" w:hAnsi="Times New Roman"/>
                      <w:sz w:val="24"/>
                    </w:rPr>
                  </w:rPrChange>
                </w:rPr>
                <w:t>&amp;Operating</w:t>
              </w:r>
              <w:proofErr w:type="spellEnd"/>
              <w:r w:rsidR="0078641D">
                <w:rPr>
                  <w:rFonts w:ascii="Times New Roman" w:hAnsi="Times New Roman"/>
                  <w:sz w:val="24"/>
                </w:rPr>
                <w:t>)</w:t>
              </w:r>
              <w:r w:rsidRPr="3B06A011">
                <w:rPr>
                  <w:rFonts w:ascii="Times New Roman" w:hAnsi="Times New Roman"/>
                  <w:sz w:val="24"/>
                </w:rPr>
                <w:t xml:space="preserve">) and the Interest expenses (including from leased assets).  </w:t>
              </w:r>
            </w:ins>
          </w:p>
          <w:p w14:paraId="3377C483" w14:textId="77777777" w:rsidR="00706701" w:rsidRPr="0062765D" w:rsidRDefault="00706701">
            <w:pPr>
              <w:jc w:val="left"/>
              <w:rPr>
                <w:ins w:id="177" w:author="Author"/>
                <w:rFonts w:ascii="Times New Roman" w:hAnsi="Times New Roman"/>
                <w:b/>
                <w:bCs/>
                <w:sz w:val="24"/>
                <w:u w:val="single"/>
              </w:rPr>
            </w:pPr>
          </w:p>
        </w:tc>
      </w:tr>
      <w:tr w:rsidR="00706701" w:rsidRPr="0062765D" w14:paraId="52F928B0" w14:textId="77777777" w:rsidTr="402EDAAF">
        <w:trPr>
          <w:trHeight w:val="504"/>
          <w:ins w:id="178"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92AFDA8" w14:textId="77777777" w:rsidR="00706701" w:rsidRPr="0062765D" w:rsidRDefault="00706701">
            <w:pPr>
              <w:jc w:val="center"/>
              <w:rPr>
                <w:ins w:id="179" w:author="Author"/>
                <w:rFonts w:ascii="Times New Roman" w:hAnsi="Times New Roman"/>
                <w:sz w:val="24"/>
                <w:lang w:eastAsia="en-GB"/>
              </w:rPr>
            </w:pPr>
            <w:ins w:id="180" w:author="Author">
              <w:r w:rsidRPr="0062765D">
                <w:rPr>
                  <w:rFonts w:ascii="Times New Roman" w:hAnsi="Times New Roman"/>
                  <w:sz w:val="24"/>
                  <w:lang w:eastAsia="en-GB"/>
                </w:rPr>
                <w:t>0030</w:t>
              </w:r>
            </w:ins>
          </w:p>
        </w:tc>
        <w:tc>
          <w:tcPr>
            <w:tcW w:w="7963" w:type="dxa"/>
            <w:tcBorders>
              <w:top w:val="nil"/>
              <w:left w:val="nil"/>
              <w:bottom w:val="single" w:sz="4" w:space="0" w:color="auto"/>
              <w:right w:val="single" w:sz="4" w:space="0" w:color="auto"/>
            </w:tcBorders>
            <w:vAlign w:val="center"/>
            <w:hideMark/>
          </w:tcPr>
          <w:p w14:paraId="615203B9" w14:textId="77777777" w:rsidR="00706701" w:rsidRPr="0062765D" w:rsidRDefault="00706701" w:rsidP="3B06A011">
            <w:pPr>
              <w:autoSpaceDE w:val="0"/>
              <w:autoSpaceDN w:val="0"/>
              <w:adjustRightInd w:val="0"/>
              <w:jc w:val="left"/>
              <w:rPr>
                <w:ins w:id="181" w:author="Author"/>
                <w:rFonts w:ascii="Times New Roman" w:hAnsi="Times New Roman"/>
                <w:sz w:val="24"/>
              </w:rPr>
            </w:pPr>
            <w:ins w:id="182" w:author="Author">
              <w:r w:rsidRPr="3B06A011">
                <w:rPr>
                  <w:rFonts w:ascii="Times New Roman" w:hAnsi="Times New Roman"/>
                  <w:b/>
                  <w:bCs/>
                  <w:sz w:val="24"/>
                  <w:u w:val="single"/>
                </w:rPr>
                <w:t xml:space="preserve">Interest Income (including from leased </w:t>
              </w:r>
              <w:r w:rsidRPr="001A1451">
                <w:rPr>
                  <w:rFonts w:ascii="Times New Roman" w:hAnsi="Times New Roman"/>
                  <w:b/>
                  <w:sz w:val="24"/>
                  <w:u w:val="single"/>
                </w:rPr>
                <w:t xml:space="preserve">assets </w:t>
              </w:r>
              <w:r w:rsidRPr="001A1451">
                <w:rPr>
                  <w:rFonts w:ascii="Times New Roman" w:eastAsia="Verdana" w:hAnsi="Times New Roman"/>
                  <w:b/>
                  <w:sz w:val="24"/>
                  <w:u w:val="single"/>
                </w:rPr>
                <w:t>(</w:t>
              </w:r>
              <w:proofErr w:type="spellStart"/>
              <w:r w:rsidRPr="001A1451">
                <w:rPr>
                  <w:rFonts w:ascii="Times New Roman" w:eastAsia="Verdana" w:hAnsi="Times New Roman"/>
                  <w:b/>
                  <w:sz w:val="24"/>
                  <w:u w:val="single"/>
                </w:rPr>
                <w:t>Financial&amp;Operating</w:t>
              </w:r>
              <w:proofErr w:type="spellEnd"/>
              <w:r w:rsidRPr="001A1451">
                <w:rPr>
                  <w:rFonts w:ascii="Times New Roman" w:eastAsia="Verdana" w:hAnsi="Times New Roman"/>
                  <w:b/>
                  <w:sz w:val="24"/>
                  <w:u w:val="single"/>
                </w:rPr>
                <w:t>)</w:t>
              </w:r>
              <w:r w:rsidRPr="001A1451">
                <w:rPr>
                  <w:rFonts w:ascii="Times New Roman" w:hAnsi="Times New Roman"/>
                  <w:b/>
                  <w:sz w:val="24"/>
                  <w:u w:val="single"/>
                </w:rPr>
                <w:t>)</w:t>
              </w:r>
            </w:ins>
          </w:p>
          <w:p w14:paraId="2265CD6A" w14:textId="33E408C3" w:rsidR="00706701" w:rsidRPr="0062765D" w:rsidRDefault="00706701">
            <w:pPr>
              <w:jc w:val="left"/>
              <w:rPr>
                <w:ins w:id="183" w:author="Author"/>
                <w:rFonts w:ascii="Times New Roman" w:hAnsi="Times New Roman"/>
                <w:sz w:val="24"/>
              </w:rPr>
            </w:pPr>
            <w:ins w:id="184" w:author="Author">
              <w:r w:rsidRPr="0062765D">
                <w:rPr>
                  <w:rFonts w:ascii="Times New Roman" w:hAnsi="Times New Roman"/>
                  <w:sz w:val="24"/>
                </w:rPr>
                <w:t xml:space="preserve">The sum of interest income, income from leased assets </w:t>
              </w:r>
              <w:r w:rsidR="009A3042">
                <w:rPr>
                  <w:rFonts w:ascii="Times New Roman" w:hAnsi="Times New Roman"/>
                  <w:sz w:val="24"/>
                </w:rPr>
                <w:t>(</w:t>
              </w:r>
              <w:proofErr w:type="spellStart"/>
              <w:r w:rsidR="009A3042" w:rsidRPr="007F06C6">
                <w:rPr>
                  <w:rFonts w:ascii="Times New Roman" w:hAnsi="Times New Roman"/>
                  <w:strike/>
                  <w:sz w:val="24"/>
                  <w:rPrChange w:id="185" w:author="Author">
                    <w:rPr>
                      <w:rFonts w:ascii="Times New Roman" w:hAnsi="Times New Roman"/>
                      <w:sz w:val="24"/>
                    </w:rPr>
                  </w:rPrChange>
                </w:rPr>
                <w:t>Financial&amp;Operating</w:t>
              </w:r>
              <w:proofErr w:type="spellEnd"/>
              <w:r w:rsidR="00CB1B95">
                <w:rPr>
                  <w:rFonts w:ascii="Times New Roman" w:hAnsi="Times New Roman"/>
                  <w:sz w:val="24"/>
                </w:rPr>
                <w:t xml:space="preserve">) </w:t>
              </w:r>
              <w:r w:rsidRPr="0062765D">
                <w:rPr>
                  <w:rFonts w:ascii="Times New Roman" w:hAnsi="Times New Roman"/>
                  <w:sz w:val="24"/>
                </w:rPr>
                <w:t>other than interest income and profits from leased assets</w:t>
              </w:r>
              <w:r w:rsidR="00CB1B95">
                <w:rPr>
                  <w:rFonts w:ascii="Times New Roman" w:hAnsi="Times New Roman"/>
                  <w:sz w:val="24"/>
                </w:rPr>
                <w:t xml:space="preserve"> (</w:t>
              </w:r>
              <w:proofErr w:type="spellStart"/>
              <w:r w:rsidR="00CB1B95" w:rsidRPr="007F06C6">
                <w:rPr>
                  <w:rFonts w:ascii="Times New Roman" w:hAnsi="Times New Roman"/>
                  <w:strike/>
                  <w:sz w:val="24"/>
                  <w:rPrChange w:id="186" w:author="Author">
                    <w:rPr>
                      <w:rFonts w:ascii="Times New Roman" w:hAnsi="Times New Roman"/>
                      <w:sz w:val="24"/>
                    </w:rPr>
                  </w:rPrChange>
                </w:rPr>
                <w:t>Fi</w:t>
              </w:r>
              <w:r w:rsidR="00234DDB" w:rsidRPr="007F06C6">
                <w:rPr>
                  <w:rFonts w:ascii="Times New Roman" w:hAnsi="Times New Roman"/>
                  <w:strike/>
                  <w:sz w:val="24"/>
                  <w:rPrChange w:id="187" w:author="Author">
                    <w:rPr>
                      <w:rFonts w:ascii="Times New Roman" w:hAnsi="Times New Roman"/>
                      <w:sz w:val="24"/>
                    </w:rPr>
                  </w:rPrChange>
                </w:rPr>
                <w:t>nancial</w:t>
              </w:r>
              <w:r w:rsidR="00E737A1" w:rsidRPr="007F06C6">
                <w:rPr>
                  <w:rFonts w:ascii="Times New Roman" w:hAnsi="Times New Roman"/>
                  <w:strike/>
                  <w:sz w:val="24"/>
                  <w:rPrChange w:id="188" w:author="Author">
                    <w:rPr>
                      <w:rFonts w:ascii="Times New Roman" w:hAnsi="Times New Roman"/>
                      <w:sz w:val="24"/>
                    </w:rPr>
                  </w:rPrChange>
                </w:rPr>
                <w:t>&amp;</w:t>
              </w:r>
              <w:r w:rsidR="00645A54" w:rsidRPr="007F06C6">
                <w:rPr>
                  <w:rFonts w:ascii="Times New Roman" w:hAnsi="Times New Roman"/>
                  <w:strike/>
                  <w:sz w:val="24"/>
                  <w:rPrChange w:id="189" w:author="Author">
                    <w:rPr>
                      <w:rFonts w:ascii="Times New Roman" w:hAnsi="Times New Roman"/>
                      <w:sz w:val="24"/>
                    </w:rPr>
                  </w:rPrChange>
                </w:rPr>
                <w:t>O</w:t>
              </w:r>
              <w:r w:rsidR="00E737A1" w:rsidRPr="007F06C6">
                <w:rPr>
                  <w:rFonts w:ascii="Times New Roman" w:hAnsi="Times New Roman"/>
                  <w:strike/>
                  <w:sz w:val="24"/>
                  <w:rPrChange w:id="190" w:author="Author">
                    <w:rPr>
                      <w:rFonts w:ascii="Times New Roman" w:hAnsi="Times New Roman"/>
                      <w:sz w:val="24"/>
                    </w:rPr>
                  </w:rPrChange>
                </w:rPr>
                <w:t>perating</w:t>
              </w:r>
              <w:proofErr w:type="spellEnd"/>
              <w:r w:rsidR="00645A54">
                <w:rPr>
                  <w:rFonts w:ascii="Times New Roman" w:hAnsi="Times New Roman"/>
                  <w:sz w:val="24"/>
                </w:rPr>
                <w:t>)</w:t>
              </w:r>
              <w:r w:rsidRPr="0062765D">
                <w:rPr>
                  <w:rFonts w:ascii="Times New Roman" w:hAnsi="Times New Roman"/>
                  <w:sz w:val="24"/>
                </w:rPr>
                <w:t>.</w:t>
              </w:r>
            </w:ins>
          </w:p>
          <w:p w14:paraId="368622FE" w14:textId="77777777" w:rsidR="00706701" w:rsidRPr="0062765D" w:rsidRDefault="00706701">
            <w:pPr>
              <w:autoSpaceDE w:val="0"/>
              <w:autoSpaceDN w:val="0"/>
              <w:adjustRightInd w:val="0"/>
              <w:jc w:val="left"/>
              <w:rPr>
                <w:ins w:id="191" w:author="Author"/>
                <w:rFonts w:ascii="Times New Roman" w:hAnsi="Times New Roman"/>
                <w:b/>
                <w:bCs/>
                <w:sz w:val="24"/>
                <w:u w:val="single"/>
              </w:rPr>
            </w:pPr>
          </w:p>
        </w:tc>
      </w:tr>
      <w:tr w:rsidR="00706701" w:rsidRPr="0062765D" w14:paraId="62A7A82B" w14:textId="77777777" w:rsidTr="402EDAAF">
        <w:trPr>
          <w:trHeight w:val="504"/>
          <w:ins w:id="192"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B9ACD8A" w14:textId="77777777" w:rsidR="00706701" w:rsidRPr="0062765D" w:rsidRDefault="00706701">
            <w:pPr>
              <w:jc w:val="center"/>
              <w:rPr>
                <w:ins w:id="193" w:author="Author"/>
                <w:rFonts w:ascii="Times New Roman" w:hAnsi="Times New Roman"/>
                <w:sz w:val="24"/>
                <w:lang w:eastAsia="en-GB"/>
              </w:rPr>
            </w:pPr>
            <w:ins w:id="194" w:author="Author">
              <w:r w:rsidRPr="0062765D">
                <w:rPr>
                  <w:rFonts w:ascii="Times New Roman" w:hAnsi="Times New Roman"/>
                  <w:sz w:val="24"/>
                  <w:lang w:eastAsia="en-GB"/>
                </w:rPr>
                <w:t>0040</w:t>
              </w:r>
            </w:ins>
          </w:p>
        </w:tc>
        <w:tc>
          <w:tcPr>
            <w:tcW w:w="7963" w:type="dxa"/>
            <w:tcBorders>
              <w:top w:val="nil"/>
              <w:left w:val="nil"/>
              <w:bottom w:val="single" w:sz="4" w:space="0" w:color="auto"/>
              <w:right w:val="single" w:sz="4" w:space="0" w:color="auto"/>
            </w:tcBorders>
            <w:vAlign w:val="center"/>
            <w:hideMark/>
          </w:tcPr>
          <w:p w14:paraId="3CCC0CA9" w14:textId="77777777" w:rsidR="00706701" w:rsidRPr="0062765D" w:rsidRDefault="00706701">
            <w:pPr>
              <w:autoSpaceDE w:val="0"/>
              <w:autoSpaceDN w:val="0"/>
              <w:adjustRightInd w:val="0"/>
              <w:rPr>
                <w:ins w:id="195" w:author="Author"/>
                <w:rFonts w:ascii="Times New Roman" w:hAnsi="Times New Roman"/>
                <w:b/>
                <w:bCs/>
                <w:sz w:val="24"/>
                <w:u w:val="single"/>
              </w:rPr>
            </w:pPr>
            <w:ins w:id="196" w:author="Author">
              <w:r w:rsidRPr="0062765D">
                <w:rPr>
                  <w:rFonts w:ascii="Times New Roman" w:hAnsi="Times New Roman"/>
                  <w:b/>
                  <w:bCs/>
                  <w:sz w:val="24"/>
                  <w:u w:val="single"/>
                </w:rPr>
                <w:t>Interest Income</w:t>
              </w:r>
            </w:ins>
          </w:p>
          <w:p w14:paraId="7B0E8DF3" w14:textId="0B41CB7C" w:rsidR="00706701" w:rsidRPr="0062765D" w:rsidRDefault="00706701" w:rsidP="3B06A011">
            <w:pPr>
              <w:autoSpaceDE w:val="0"/>
              <w:autoSpaceDN w:val="0"/>
              <w:adjustRightInd w:val="0"/>
              <w:rPr>
                <w:ins w:id="197" w:author="Author"/>
                <w:rFonts w:ascii="Times New Roman" w:hAnsi="Times New Roman"/>
                <w:sz w:val="24"/>
              </w:rPr>
            </w:pPr>
            <w:ins w:id="198" w:author="Author">
              <w:r w:rsidRPr="3B06A011">
                <w:rPr>
                  <w:rFonts w:ascii="Times New Roman" w:hAnsi="Times New Roman"/>
                  <w:sz w:val="24"/>
                </w:rPr>
                <w:t xml:space="preserve">Institutions shall report interest income in accordance with Annex V, Part 2, paragraph 31 of the </w:t>
              </w:r>
              <w:r w:rsidR="00443775">
                <w:rPr>
                  <w:rFonts w:ascii="Times New Roman" w:hAnsi="Times New Roman"/>
                  <w:sz w:val="24"/>
                </w:rPr>
                <w:t>EBA IT solutions</w:t>
              </w:r>
              <w:r w:rsidRPr="3B06A011">
                <w:rPr>
                  <w:rFonts w:ascii="Times New Roman" w:hAnsi="Times New Roman"/>
                  <w:sz w:val="24"/>
                </w:rPr>
                <w:t xml:space="preserve"> and following the further specifications from Annex V, Part 2, paragraphs 187, 189 and 194ii of the </w:t>
              </w:r>
              <w:r w:rsidR="00443775">
                <w:rPr>
                  <w:rFonts w:ascii="Times New Roman" w:hAnsi="Times New Roman"/>
                  <w:sz w:val="24"/>
                </w:rPr>
                <w:t>EBA IT solutions</w:t>
              </w:r>
              <w:r w:rsidRPr="3B06A011">
                <w:rPr>
                  <w:rFonts w:ascii="Times New Roman" w:hAnsi="Times New Roman"/>
                  <w:sz w:val="24"/>
                </w:rPr>
                <w:t xml:space="preserve">. </w:t>
              </w:r>
            </w:ins>
          </w:p>
          <w:p w14:paraId="7868AC51" w14:textId="77777777" w:rsidR="00706701" w:rsidRPr="0062765D" w:rsidRDefault="00706701">
            <w:pPr>
              <w:autoSpaceDE w:val="0"/>
              <w:autoSpaceDN w:val="0"/>
              <w:adjustRightInd w:val="0"/>
              <w:rPr>
                <w:ins w:id="199" w:author="Author"/>
                <w:rFonts w:ascii="Times New Roman" w:hAnsi="Times New Roman"/>
                <w:sz w:val="24"/>
              </w:rPr>
            </w:pPr>
          </w:p>
        </w:tc>
      </w:tr>
      <w:tr w:rsidR="00706701" w:rsidRPr="0062765D" w14:paraId="78D64C50" w14:textId="77777777" w:rsidTr="402EDAAF">
        <w:trPr>
          <w:trHeight w:val="504"/>
          <w:ins w:id="20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4EB667E" w14:textId="77777777" w:rsidR="00706701" w:rsidRPr="0062765D" w:rsidRDefault="00706701">
            <w:pPr>
              <w:jc w:val="center"/>
              <w:rPr>
                <w:ins w:id="201" w:author="Author"/>
                <w:rFonts w:ascii="Times New Roman" w:hAnsi="Times New Roman"/>
                <w:sz w:val="24"/>
                <w:lang w:eastAsia="en-GB"/>
              </w:rPr>
            </w:pPr>
            <w:ins w:id="202" w:author="Author">
              <w:r w:rsidRPr="0062765D">
                <w:rPr>
                  <w:rFonts w:ascii="Times New Roman" w:hAnsi="Times New Roman"/>
                  <w:sz w:val="24"/>
                  <w:lang w:eastAsia="en-GB"/>
                </w:rPr>
                <w:t>0050</w:t>
              </w:r>
            </w:ins>
          </w:p>
        </w:tc>
        <w:tc>
          <w:tcPr>
            <w:tcW w:w="7963" w:type="dxa"/>
            <w:tcBorders>
              <w:top w:val="nil"/>
              <w:left w:val="nil"/>
              <w:bottom w:val="single" w:sz="4" w:space="0" w:color="auto"/>
              <w:right w:val="single" w:sz="4" w:space="0" w:color="auto"/>
            </w:tcBorders>
            <w:vAlign w:val="center"/>
            <w:hideMark/>
          </w:tcPr>
          <w:p w14:paraId="65C7C6B0" w14:textId="77777777" w:rsidR="00706701" w:rsidRPr="0024033E" w:rsidRDefault="00706701" w:rsidP="3B06A011">
            <w:pPr>
              <w:autoSpaceDE w:val="0"/>
              <w:autoSpaceDN w:val="0"/>
              <w:adjustRightInd w:val="0"/>
              <w:rPr>
                <w:ins w:id="203" w:author="Author"/>
                <w:rFonts w:ascii="Times New Roman" w:hAnsi="Times New Roman"/>
                <w:b/>
                <w:sz w:val="24"/>
                <w:u w:val="single"/>
              </w:rPr>
            </w:pPr>
            <w:ins w:id="204" w:author="Author">
              <w:r w:rsidRPr="0024033E">
                <w:rPr>
                  <w:rFonts w:ascii="Times New Roman" w:hAnsi="Times New Roman"/>
                  <w:b/>
                  <w:sz w:val="24"/>
                  <w:u w:val="single"/>
                </w:rPr>
                <w:t xml:space="preserve">Income from leased assets </w:t>
              </w:r>
              <w:r w:rsidRPr="0024033E">
                <w:rPr>
                  <w:rFonts w:ascii="Times New Roman" w:eastAsia="Verdana" w:hAnsi="Times New Roman"/>
                  <w:b/>
                  <w:sz w:val="24"/>
                  <w:u w:val="single"/>
                </w:rPr>
                <w:t>(</w:t>
              </w:r>
              <w:proofErr w:type="spellStart"/>
              <w:r w:rsidRPr="0024033E">
                <w:rPr>
                  <w:rFonts w:ascii="Times New Roman" w:eastAsia="Verdana" w:hAnsi="Times New Roman"/>
                  <w:b/>
                  <w:sz w:val="24"/>
                  <w:u w:val="single"/>
                </w:rPr>
                <w:t>Financial&amp;Operating</w:t>
              </w:r>
              <w:proofErr w:type="spellEnd"/>
              <w:r w:rsidRPr="0024033E">
                <w:rPr>
                  <w:rFonts w:ascii="Times New Roman" w:eastAsia="Verdana" w:hAnsi="Times New Roman"/>
                  <w:b/>
                  <w:sz w:val="24"/>
                  <w:u w:val="single"/>
                </w:rPr>
                <w:t>)</w:t>
              </w:r>
              <w:r w:rsidRPr="0024033E">
                <w:rPr>
                  <w:rFonts w:ascii="Times New Roman" w:hAnsi="Times New Roman"/>
                  <w:b/>
                  <w:sz w:val="24"/>
                  <w:u w:val="single"/>
                </w:rPr>
                <w:t xml:space="preserve"> other than Interest income </w:t>
              </w:r>
            </w:ins>
          </w:p>
          <w:p w14:paraId="3C1E42C0" w14:textId="710E5BFE" w:rsidR="00706701" w:rsidRPr="009F3AE0" w:rsidRDefault="00706701" w:rsidP="3B06A011">
            <w:pPr>
              <w:autoSpaceDE w:val="0"/>
              <w:autoSpaceDN w:val="0"/>
              <w:adjustRightInd w:val="0"/>
              <w:rPr>
                <w:ins w:id="205" w:author="Author"/>
                <w:rFonts w:ascii="Times New Roman" w:hAnsi="Times New Roman"/>
                <w:color w:val="000000" w:themeColor="text1"/>
                <w:sz w:val="24"/>
              </w:rPr>
            </w:pPr>
            <w:ins w:id="206" w:author="Author">
              <w:r w:rsidRPr="3B06A011">
                <w:rPr>
                  <w:rFonts w:ascii="Times New Roman" w:hAnsi="Times New Roman"/>
                  <w:color w:val="000000" w:themeColor="text1"/>
                  <w:sz w:val="24"/>
                </w:rPr>
                <w:t xml:space="preserve">Institutions shall report income in accordance with Annex V, Part 2 paragraphs 314 and 315 of the </w:t>
              </w:r>
              <w:r w:rsidR="00876475">
                <w:rPr>
                  <w:rFonts w:ascii="Times New Roman" w:hAnsi="Times New Roman"/>
                  <w:color w:val="000000" w:themeColor="text1"/>
                  <w:sz w:val="24"/>
                </w:rPr>
                <w:t>EBA IT solutions</w:t>
              </w:r>
              <w:r w:rsidRPr="3B06A011">
                <w:rPr>
                  <w:rFonts w:ascii="Times New Roman" w:hAnsi="Times New Roman"/>
                  <w:color w:val="000000" w:themeColor="text1"/>
                  <w:sz w:val="24"/>
                </w:rPr>
                <w:t xml:space="preserve"> related with leases </w:t>
              </w:r>
              <w:r w:rsidRPr="003758D4">
                <w:rPr>
                  <w:rFonts w:ascii="Times New Roman" w:hAnsi="Times New Roman"/>
                  <w:color w:val="000000" w:themeColor="text1"/>
                  <w:sz w:val="24"/>
                </w:rPr>
                <w:t>(</w:t>
              </w:r>
              <w:proofErr w:type="spellStart"/>
              <w:r w:rsidRPr="007F06C6">
                <w:rPr>
                  <w:rFonts w:ascii="Times New Roman" w:hAnsi="Times New Roman"/>
                  <w:strike/>
                  <w:color w:val="000000" w:themeColor="text1"/>
                  <w:sz w:val="24"/>
                  <w:rPrChange w:id="207" w:author="Author">
                    <w:rPr>
                      <w:rFonts w:ascii="Times New Roman" w:hAnsi="Times New Roman"/>
                      <w:color w:val="000000" w:themeColor="text1"/>
                      <w:sz w:val="24"/>
                    </w:rPr>
                  </w:rPrChange>
                </w:rPr>
                <w:t>Financial&amp;Operating</w:t>
              </w:r>
              <w:proofErr w:type="spellEnd"/>
              <w:r w:rsidRPr="003758D4">
                <w:rPr>
                  <w:rFonts w:ascii="Times New Roman" w:hAnsi="Times New Roman"/>
                  <w:color w:val="000000" w:themeColor="text1"/>
                  <w:sz w:val="24"/>
                </w:rPr>
                <w:t>)</w:t>
              </w:r>
              <w:r w:rsidRPr="3B06A011">
                <w:rPr>
                  <w:rFonts w:ascii="Times New Roman" w:hAnsi="Times New Roman"/>
                  <w:color w:val="000000" w:themeColor="text1"/>
                  <w:sz w:val="24"/>
                </w:rPr>
                <w:t xml:space="preserve">, representing: </w:t>
              </w:r>
            </w:ins>
          </w:p>
          <w:p w14:paraId="6FF3A068" w14:textId="77777777" w:rsidR="00706701" w:rsidRPr="009F3AE0" w:rsidRDefault="00706701" w:rsidP="3B06A011">
            <w:pPr>
              <w:numPr>
                <w:ilvl w:val="0"/>
                <w:numId w:val="33"/>
              </w:numPr>
              <w:autoSpaceDE w:val="0"/>
              <w:autoSpaceDN w:val="0"/>
              <w:adjustRightInd w:val="0"/>
              <w:rPr>
                <w:ins w:id="208" w:author="Author"/>
                <w:rFonts w:ascii="Times New Roman" w:hAnsi="Times New Roman"/>
                <w:color w:val="000000" w:themeColor="text1"/>
                <w:sz w:val="24"/>
              </w:rPr>
            </w:pPr>
            <w:ins w:id="209" w:author="Author">
              <w:r w:rsidRPr="3B06A011">
                <w:rPr>
                  <w:rFonts w:ascii="Times New Roman" w:hAnsi="Times New Roman"/>
                  <w:color w:val="000000" w:themeColor="text1"/>
                  <w:sz w:val="24"/>
                </w:rPr>
                <w:lastRenderedPageBreak/>
                <w:t xml:space="preserve">income from changes in fair value in investment properties that generate rents and are measured using the fair value </w:t>
              </w:r>
              <w:proofErr w:type="gramStart"/>
              <w:r w:rsidRPr="3B06A011">
                <w:rPr>
                  <w:rFonts w:ascii="Times New Roman" w:hAnsi="Times New Roman"/>
                  <w:color w:val="000000" w:themeColor="text1"/>
                  <w:sz w:val="24"/>
                </w:rPr>
                <w:t>model;</w:t>
              </w:r>
              <w:proofErr w:type="gramEnd"/>
              <w:r w:rsidRPr="3B06A011">
                <w:rPr>
                  <w:rFonts w:ascii="Times New Roman" w:hAnsi="Times New Roman"/>
                  <w:color w:val="000000" w:themeColor="text1"/>
                  <w:sz w:val="24"/>
                </w:rPr>
                <w:t xml:space="preserve"> </w:t>
              </w:r>
            </w:ins>
          </w:p>
          <w:p w14:paraId="522D438F" w14:textId="3444835A" w:rsidR="00706701" w:rsidRPr="00D33BC9" w:rsidRDefault="00706701" w:rsidP="00D33BC9">
            <w:pPr>
              <w:numPr>
                <w:ilvl w:val="0"/>
                <w:numId w:val="33"/>
              </w:numPr>
              <w:autoSpaceDE w:val="0"/>
              <w:autoSpaceDN w:val="0"/>
              <w:adjustRightInd w:val="0"/>
              <w:rPr>
                <w:ins w:id="210" w:author="Author"/>
                <w:rFonts w:ascii="Times New Roman" w:hAnsi="Times New Roman"/>
                <w:color w:val="000000" w:themeColor="text1"/>
                <w:sz w:val="24"/>
              </w:rPr>
            </w:pPr>
            <w:ins w:id="211" w:author="Author">
              <w:r w:rsidRPr="3B06A011">
                <w:rPr>
                  <w:rFonts w:ascii="Times New Roman" w:hAnsi="Times New Roman"/>
                  <w:color w:val="000000" w:themeColor="text1"/>
                  <w:sz w:val="24"/>
                </w:rPr>
                <w:t>income from operating leases, including rental income from investment property.</w:t>
              </w:r>
            </w:ins>
          </w:p>
          <w:p w14:paraId="2D8595F3" w14:textId="77777777" w:rsidR="00706701" w:rsidRPr="009F3AE0" w:rsidRDefault="00706701">
            <w:pPr>
              <w:autoSpaceDE w:val="0"/>
              <w:autoSpaceDN w:val="0"/>
              <w:adjustRightInd w:val="0"/>
              <w:rPr>
                <w:ins w:id="212" w:author="Author"/>
                <w:rFonts w:ascii="Times New Roman" w:hAnsi="Times New Roman"/>
                <w:color w:val="000000" w:themeColor="text1"/>
                <w:sz w:val="24"/>
              </w:rPr>
            </w:pPr>
          </w:p>
        </w:tc>
      </w:tr>
      <w:tr w:rsidR="00706701" w:rsidRPr="0062765D" w14:paraId="0B7508B6" w14:textId="77777777" w:rsidTr="402EDAAF">
        <w:trPr>
          <w:trHeight w:val="504"/>
          <w:ins w:id="213"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03A8C60" w14:textId="77777777" w:rsidR="00706701" w:rsidRPr="0062765D" w:rsidRDefault="00706701">
            <w:pPr>
              <w:jc w:val="center"/>
              <w:rPr>
                <w:ins w:id="214" w:author="Author"/>
                <w:rFonts w:ascii="Times New Roman" w:hAnsi="Times New Roman"/>
                <w:sz w:val="24"/>
                <w:lang w:eastAsia="en-GB"/>
              </w:rPr>
            </w:pPr>
            <w:ins w:id="215" w:author="Author">
              <w:r w:rsidRPr="0062765D">
                <w:rPr>
                  <w:rFonts w:ascii="Times New Roman" w:hAnsi="Times New Roman"/>
                  <w:sz w:val="24"/>
                  <w:lang w:eastAsia="en-GB"/>
                </w:rPr>
                <w:lastRenderedPageBreak/>
                <w:t>0060</w:t>
              </w:r>
            </w:ins>
          </w:p>
        </w:tc>
        <w:tc>
          <w:tcPr>
            <w:tcW w:w="7963" w:type="dxa"/>
            <w:tcBorders>
              <w:top w:val="nil"/>
              <w:left w:val="nil"/>
              <w:bottom w:val="single" w:sz="4" w:space="0" w:color="auto"/>
              <w:right w:val="single" w:sz="4" w:space="0" w:color="auto"/>
            </w:tcBorders>
            <w:vAlign w:val="center"/>
            <w:hideMark/>
          </w:tcPr>
          <w:p w14:paraId="71282DB1" w14:textId="77777777" w:rsidR="00706701" w:rsidRPr="009F3AE0" w:rsidRDefault="00706701" w:rsidP="3B06A011">
            <w:pPr>
              <w:rPr>
                <w:ins w:id="216" w:author="Author"/>
                <w:rFonts w:ascii="Times New Roman" w:hAnsi="Times New Roman"/>
                <w:color w:val="000000" w:themeColor="text1"/>
                <w:sz w:val="24"/>
              </w:rPr>
            </w:pPr>
            <w:ins w:id="217" w:author="Author">
              <w:r w:rsidRPr="3B06A011">
                <w:rPr>
                  <w:rFonts w:ascii="Times New Roman" w:hAnsi="Times New Roman"/>
                  <w:b/>
                  <w:bCs/>
                  <w:color w:val="000000" w:themeColor="text1"/>
                  <w:sz w:val="24"/>
                  <w:u w:val="single"/>
                </w:rPr>
                <w:t xml:space="preserve">Profits from </w:t>
              </w:r>
              <w:r w:rsidRPr="00094343">
                <w:rPr>
                  <w:rFonts w:ascii="Times New Roman" w:hAnsi="Times New Roman"/>
                  <w:b/>
                  <w:sz w:val="24"/>
                  <w:u w:val="single"/>
                </w:rPr>
                <w:t>leased assets (</w:t>
              </w:r>
              <w:proofErr w:type="spellStart"/>
              <w:r w:rsidRPr="00094343">
                <w:rPr>
                  <w:rFonts w:ascii="Times New Roman" w:hAnsi="Times New Roman"/>
                  <w:b/>
                  <w:sz w:val="24"/>
                  <w:u w:val="single"/>
                </w:rPr>
                <w:t>Financial&amp;Operating</w:t>
              </w:r>
              <w:proofErr w:type="spellEnd"/>
              <w:r w:rsidRPr="00094343">
                <w:rPr>
                  <w:rFonts w:ascii="Times New Roman" w:hAnsi="Times New Roman"/>
                  <w:b/>
                  <w:sz w:val="24"/>
                  <w:u w:val="single"/>
                </w:rPr>
                <w:t>)</w:t>
              </w:r>
            </w:ins>
          </w:p>
          <w:p w14:paraId="2D6DD1F1" w14:textId="77777777" w:rsidR="00706701" w:rsidRPr="009F3AE0" w:rsidRDefault="00706701">
            <w:pPr>
              <w:rPr>
                <w:ins w:id="218" w:author="Author"/>
                <w:rFonts w:ascii="Times New Roman" w:hAnsi="Times New Roman"/>
                <w:color w:val="000000" w:themeColor="text1"/>
                <w:sz w:val="24"/>
              </w:rPr>
            </w:pPr>
            <w:ins w:id="219" w:author="Author">
              <w:r w:rsidRPr="009F3AE0">
                <w:rPr>
                  <w:rFonts w:ascii="Times New Roman" w:hAnsi="Times New Roman"/>
                  <w:color w:val="000000" w:themeColor="text1"/>
                  <w:sz w:val="24"/>
                </w:rPr>
                <w:t>Institutions shall report:</w:t>
              </w:r>
            </w:ins>
          </w:p>
          <w:p w14:paraId="691BE117" w14:textId="2D1116E8" w:rsidR="00706701" w:rsidRPr="009F3AE0" w:rsidRDefault="00706701" w:rsidP="402EDAAF">
            <w:pPr>
              <w:numPr>
                <w:ilvl w:val="0"/>
                <w:numId w:val="33"/>
              </w:numPr>
              <w:autoSpaceDE w:val="0"/>
              <w:autoSpaceDN w:val="0"/>
              <w:adjustRightInd w:val="0"/>
              <w:rPr>
                <w:ins w:id="220" w:author="Author"/>
                <w:rFonts w:ascii="Times New Roman" w:hAnsi="Times New Roman"/>
                <w:color w:val="000000" w:themeColor="text1"/>
                <w:sz w:val="24"/>
              </w:rPr>
            </w:pPr>
            <w:ins w:id="221" w:author="Author">
              <w:r w:rsidRPr="00D33BC9">
                <w:rPr>
                  <w:rFonts w:ascii="Times New Roman" w:hAnsi="Times New Roman"/>
                  <w:color w:val="000000" w:themeColor="text1"/>
                  <w:sz w:val="24"/>
                </w:rPr>
                <w:t>the gains from lease modifications</w:t>
              </w:r>
              <w:r w:rsidRPr="402EDAAF">
                <w:rPr>
                  <w:rFonts w:ascii="Times New Roman" w:hAnsi="Times New Roman"/>
                  <w:color w:val="000000" w:themeColor="text1"/>
                  <w:sz w:val="24"/>
                </w:rPr>
                <w:t xml:space="preserve"> in accordance with Annex V, Part 2, paragraph 49 of the </w:t>
              </w:r>
              <w:r w:rsidR="00304029" w:rsidRPr="402EDAAF">
                <w:rPr>
                  <w:rFonts w:ascii="Times New Roman" w:hAnsi="Times New Roman"/>
                  <w:color w:val="000000" w:themeColor="text1"/>
                  <w:sz w:val="24"/>
                </w:rPr>
                <w:t xml:space="preserve">EBA IT </w:t>
              </w:r>
              <w:proofErr w:type="gramStart"/>
              <w:r w:rsidR="00304029" w:rsidRPr="402EDAAF">
                <w:rPr>
                  <w:rFonts w:ascii="Times New Roman" w:hAnsi="Times New Roman"/>
                  <w:color w:val="000000" w:themeColor="text1"/>
                  <w:sz w:val="24"/>
                </w:rPr>
                <w:t>solutions</w:t>
              </w:r>
              <w:r w:rsidRPr="402EDAAF">
                <w:rPr>
                  <w:rFonts w:ascii="Times New Roman" w:hAnsi="Times New Roman"/>
                  <w:color w:val="000000" w:themeColor="text1"/>
                  <w:sz w:val="24"/>
                </w:rPr>
                <w:t>;</w:t>
              </w:r>
              <w:proofErr w:type="gramEnd"/>
            </w:ins>
          </w:p>
          <w:p w14:paraId="6D9727B0" w14:textId="07ADF15A" w:rsidR="00706701" w:rsidRPr="001835B4" w:rsidRDefault="00706701" w:rsidP="00C40CC9">
            <w:pPr>
              <w:numPr>
                <w:ilvl w:val="0"/>
                <w:numId w:val="33"/>
              </w:numPr>
              <w:autoSpaceDE w:val="0"/>
              <w:autoSpaceDN w:val="0"/>
              <w:adjustRightInd w:val="0"/>
              <w:rPr>
                <w:ins w:id="222" w:author="Author"/>
                <w:rFonts w:ascii="Times New Roman" w:hAnsi="Times New Roman"/>
                <w:color w:val="000000" w:themeColor="text1"/>
                <w:sz w:val="24"/>
              </w:rPr>
            </w:pPr>
            <w:ins w:id="223" w:author="Author">
              <w:r w:rsidRPr="3B06A011">
                <w:rPr>
                  <w:rFonts w:ascii="Times New Roman" w:hAnsi="Times New Roman"/>
                  <w:color w:val="000000" w:themeColor="text1"/>
                  <w:sz w:val="24"/>
                </w:rPr>
                <w:t>the rest of other operating income (Other Operating Income. Other) in accordance with Annex V, Part 2</w:t>
              </w:r>
            </w:ins>
            <w:r w:rsidR="001665E1">
              <w:rPr>
                <w:rFonts w:ascii="Times New Roman" w:hAnsi="Times New Roman"/>
                <w:color w:val="000000" w:themeColor="text1"/>
                <w:sz w:val="24"/>
              </w:rPr>
              <w:t>,</w:t>
            </w:r>
            <w:r w:rsidR="007F501C">
              <w:rPr>
                <w:rFonts w:ascii="Times New Roman" w:hAnsi="Times New Roman"/>
                <w:color w:val="000000" w:themeColor="text1"/>
                <w:sz w:val="24"/>
              </w:rPr>
              <w:t xml:space="preserve"> </w:t>
            </w:r>
            <w:ins w:id="224" w:author="Author">
              <w:r w:rsidRPr="3B06A011">
                <w:rPr>
                  <w:rFonts w:ascii="Times New Roman" w:hAnsi="Times New Roman"/>
                  <w:color w:val="000000" w:themeColor="text1"/>
                  <w:sz w:val="24"/>
                </w:rPr>
                <w:t xml:space="preserve">paragraphs 314 and 316 of the </w:t>
              </w:r>
              <w:r w:rsidR="00304029">
                <w:rPr>
                  <w:rFonts w:ascii="Times New Roman" w:hAnsi="Times New Roman"/>
                  <w:color w:val="000000" w:themeColor="text1"/>
                  <w:sz w:val="24"/>
                </w:rPr>
                <w:t>EBA IT solutions</w:t>
              </w:r>
              <w:r w:rsidRPr="3B06A011">
                <w:rPr>
                  <w:rFonts w:ascii="Times New Roman" w:hAnsi="Times New Roman"/>
                  <w:color w:val="000000" w:themeColor="text1"/>
                  <w:sz w:val="24"/>
                </w:rPr>
                <w:t xml:space="preserve">, if they are related with leased assets </w:t>
              </w:r>
              <w:r w:rsidRPr="007F06C6">
                <w:rPr>
                  <w:rFonts w:eastAsia="Verdana" w:cs="Verdana"/>
                  <w:strike/>
                  <w:color w:val="000000" w:themeColor="text1"/>
                  <w:sz w:val="18"/>
                  <w:szCs w:val="18"/>
                  <w:rPrChange w:id="225" w:author="Author">
                    <w:rPr>
                      <w:rFonts w:eastAsia="Verdana" w:cs="Verdana"/>
                      <w:color w:val="000000" w:themeColor="text1"/>
                      <w:sz w:val="18"/>
                      <w:szCs w:val="18"/>
                    </w:rPr>
                  </w:rPrChange>
                </w:rPr>
                <w:t>(</w:t>
              </w:r>
              <w:proofErr w:type="spellStart"/>
              <w:r w:rsidRPr="007F06C6">
                <w:rPr>
                  <w:rFonts w:eastAsia="Verdana" w:cs="Verdana"/>
                  <w:strike/>
                  <w:color w:val="000000" w:themeColor="text1"/>
                  <w:sz w:val="18"/>
                  <w:szCs w:val="18"/>
                  <w:rPrChange w:id="226" w:author="Author">
                    <w:rPr>
                      <w:rFonts w:eastAsia="Verdana" w:cs="Verdana"/>
                      <w:color w:val="000000" w:themeColor="text1"/>
                      <w:sz w:val="18"/>
                      <w:szCs w:val="18"/>
                    </w:rPr>
                  </w:rPrChange>
                </w:rPr>
                <w:t>Financial&amp;Operating</w:t>
              </w:r>
              <w:proofErr w:type="spellEnd"/>
              <w:r w:rsidRPr="3B06A011">
                <w:rPr>
                  <w:rFonts w:eastAsia="Verdana" w:cs="Verdana"/>
                  <w:color w:val="000000" w:themeColor="text1"/>
                  <w:sz w:val="18"/>
                  <w:szCs w:val="18"/>
                </w:rPr>
                <w:t>)</w:t>
              </w:r>
              <w:r w:rsidRPr="3B06A011">
                <w:rPr>
                  <w:rFonts w:ascii="Times New Roman" w:hAnsi="Times New Roman"/>
                  <w:color w:val="000000" w:themeColor="text1"/>
                  <w:sz w:val="24"/>
                </w:rPr>
                <w:t xml:space="preserve">. </w:t>
              </w:r>
            </w:ins>
          </w:p>
          <w:p w14:paraId="5ADA8033" w14:textId="77777777" w:rsidR="00706701" w:rsidRPr="009F3AE0" w:rsidRDefault="00706701">
            <w:pPr>
              <w:rPr>
                <w:ins w:id="227" w:author="Author"/>
                <w:rFonts w:ascii="Times New Roman" w:hAnsi="Times New Roman"/>
                <w:color w:val="000000" w:themeColor="text1"/>
                <w:sz w:val="24"/>
              </w:rPr>
            </w:pPr>
          </w:p>
        </w:tc>
      </w:tr>
      <w:tr w:rsidR="00706701" w:rsidRPr="0062765D" w14:paraId="2C7C8B1E" w14:textId="77777777" w:rsidTr="402EDAAF">
        <w:trPr>
          <w:trHeight w:val="504"/>
          <w:ins w:id="228"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3DBDBFA" w14:textId="77777777" w:rsidR="00706701" w:rsidRPr="0062765D" w:rsidRDefault="00706701">
            <w:pPr>
              <w:jc w:val="center"/>
              <w:rPr>
                <w:ins w:id="229" w:author="Author"/>
                <w:rFonts w:ascii="Times New Roman" w:hAnsi="Times New Roman"/>
                <w:sz w:val="24"/>
                <w:lang w:eastAsia="en-GB"/>
              </w:rPr>
            </w:pPr>
            <w:ins w:id="230" w:author="Author">
              <w:r w:rsidRPr="0062765D">
                <w:rPr>
                  <w:rFonts w:ascii="Times New Roman" w:hAnsi="Times New Roman"/>
                  <w:sz w:val="24"/>
                  <w:lang w:eastAsia="en-GB"/>
                </w:rPr>
                <w:t>0070</w:t>
              </w:r>
            </w:ins>
          </w:p>
        </w:tc>
        <w:tc>
          <w:tcPr>
            <w:tcW w:w="7963" w:type="dxa"/>
            <w:tcBorders>
              <w:top w:val="nil"/>
              <w:left w:val="nil"/>
              <w:bottom w:val="single" w:sz="4" w:space="0" w:color="auto"/>
              <w:right w:val="single" w:sz="4" w:space="0" w:color="auto"/>
            </w:tcBorders>
            <w:vAlign w:val="center"/>
            <w:hideMark/>
          </w:tcPr>
          <w:p w14:paraId="4492BF97" w14:textId="4FF637B6" w:rsidR="00706701" w:rsidRPr="0062765D" w:rsidRDefault="00706701">
            <w:pPr>
              <w:autoSpaceDE w:val="0"/>
              <w:autoSpaceDN w:val="0"/>
              <w:adjustRightInd w:val="0"/>
              <w:rPr>
                <w:ins w:id="231" w:author="Author"/>
                <w:rFonts w:ascii="Times New Roman" w:hAnsi="Times New Roman"/>
                <w:b/>
                <w:bCs/>
                <w:sz w:val="24"/>
                <w:u w:val="single"/>
              </w:rPr>
            </w:pPr>
            <w:ins w:id="232" w:author="Author">
              <w:r w:rsidRPr="0062765D">
                <w:rPr>
                  <w:rFonts w:ascii="Times New Roman" w:hAnsi="Times New Roman"/>
                  <w:b/>
                  <w:bCs/>
                  <w:sz w:val="24"/>
                  <w:u w:val="single"/>
                </w:rPr>
                <w:t>(Interest expenses (including from leased assets</w:t>
              </w:r>
              <w:r w:rsidR="00647F00">
                <w:rPr>
                  <w:rFonts w:ascii="Times New Roman" w:hAnsi="Times New Roman"/>
                  <w:b/>
                  <w:bCs/>
                  <w:sz w:val="24"/>
                  <w:u w:val="single"/>
                </w:rPr>
                <w:t xml:space="preserve"> </w:t>
              </w:r>
              <w:r w:rsidR="003872C4">
                <w:rPr>
                  <w:rFonts w:ascii="Times New Roman" w:hAnsi="Times New Roman"/>
                  <w:b/>
                  <w:bCs/>
                  <w:sz w:val="24"/>
                  <w:u w:val="single"/>
                </w:rPr>
                <w:t>(</w:t>
              </w:r>
              <w:proofErr w:type="spellStart"/>
              <w:r w:rsidR="003872C4">
                <w:rPr>
                  <w:rFonts w:ascii="Times New Roman" w:hAnsi="Times New Roman"/>
                  <w:b/>
                  <w:bCs/>
                  <w:sz w:val="24"/>
                  <w:u w:val="single"/>
                </w:rPr>
                <w:t>Financial&amp;Operating</w:t>
              </w:r>
              <w:proofErr w:type="spellEnd"/>
              <w:r w:rsidR="00647F00">
                <w:rPr>
                  <w:rFonts w:ascii="Times New Roman" w:hAnsi="Times New Roman"/>
                  <w:b/>
                  <w:bCs/>
                  <w:sz w:val="24"/>
                  <w:u w:val="single"/>
                </w:rPr>
                <w:t>)</w:t>
              </w:r>
              <w:r w:rsidRPr="0062765D">
                <w:rPr>
                  <w:rFonts w:ascii="Times New Roman" w:hAnsi="Times New Roman"/>
                  <w:b/>
                  <w:bCs/>
                  <w:sz w:val="24"/>
                  <w:u w:val="single"/>
                </w:rPr>
                <w:t>))</w:t>
              </w:r>
            </w:ins>
          </w:p>
          <w:p w14:paraId="4CCCDF6B" w14:textId="533DAF5D" w:rsidR="00706701" w:rsidRPr="0062765D" w:rsidRDefault="00706701">
            <w:pPr>
              <w:rPr>
                <w:ins w:id="233" w:author="Author"/>
                <w:rFonts w:ascii="Times New Roman" w:hAnsi="Times New Roman"/>
                <w:sz w:val="24"/>
              </w:rPr>
            </w:pPr>
            <w:ins w:id="234" w:author="Author">
              <w:r w:rsidRPr="0062765D">
                <w:rPr>
                  <w:rFonts w:ascii="Times New Roman" w:hAnsi="Times New Roman"/>
                  <w:sz w:val="24"/>
                </w:rPr>
                <w:t xml:space="preserve">The sum of interest expenses, expenses from leased assets other than interest expense and losses from </w:t>
              </w:r>
              <w:r w:rsidR="00647F00">
                <w:rPr>
                  <w:rFonts w:ascii="Times New Roman" w:hAnsi="Times New Roman"/>
                  <w:sz w:val="24"/>
                </w:rPr>
                <w:t xml:space="preserve">operating </w:t>
              </w:r>
              <w:r w:rsidRPr="0062765D">
                <w:rPr>
                  <w:rFonts w:ascii="Times New Roman" w:hAnsi="Times New Roman"/>
                  <w:sz w:val="24"/>
                </w:rPr>
                <w:t>leased assets.</w:t>
              </w:r>
            </w:ins>
          </w:p>
          <w:p w14:paraId="6AA3E45C" w14:textId="77777777" w:rsidR="00706701" w:rsidRPr="0062765D" w:rsidRDefault="00706701">
            <w:pPr>
              <w:autoSpaceDE w:val="0"/>
              <w:autoSpaceDN w:val="0"/>
              <w:adjustRightInd w:val="0"/>
              <w:rPr>
                <w:ins w:id="235" w:author="Author"/>
                <w:rFonts w:ascii="Times New Roman" w:hAnsi="Times New Roman"/>
                <w:b/>
                <w:bCs/>
                <w:sz w:val="24"/>
                <w:u w:val="single"/>
              </w:rPr>
            </w:pPr>
          </w:p>
        </w:tc>
      </w:tr>
      <w:tr w:rsidR="00706701" w:rsidRPr="0062765D" w14:paraId="78ADA3AC" w14:textId="77777777" w:rsidTr="402EDAAF">
        <w:trPr>
          <w:trHeight w:val="504"/>
          <w:ins w:id="236"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0F1D4BE" w14:textId="77777777" w:rsidR="00706701" w:rsidRPr="0062765D" w:rsidRDefault="00706701">
            <w:pPr>
              <w:jc w:val="center"/>
              <w:rPr>
                <w:ins w:id="237" w:author="Author"/>
                <w:rFonts w:ascii="Times New Roman" w:hAnsi="Times New Roman"/>
                <w:sz w:val="24"/>
                <w:lang w:eastAsia="en-GB"/>
              </w:rPr>
            </w:pPr>
            <w:ins w:id="238" w:author="Author">
              <w:r w:rsidRPr="0062765D">
                <w:rPr>
                  <w:rFonts w:ascii="Times New Roman" w:hAnsi="Times New Roman"/>
                  <w:sz w:val="24"/>
                  <w:lang w:eastAsia="en-GB"/>
                </w:rPr>
                <w:t>0080</w:t>
              </w:r>
            </w:ins>
          </w:p>
        </w:tc>
        <w:tc>
          <w:tcPr>
            <w:tcW w:w="7963" w:type="dxa"/>
            <w:tcBorders>
              <w:top w:val="nil"/>
              <w:left w:val="nil"/>
              <w:bottom w:val="single" w:sz="4" w:space="0" w:color="auto"/>
              <w:right w:val="single" w:sz="4" w:space="0" w:color="auto"/>
            </w:tcBorders>
            <w:vAlign w:val="center"/>
            <w:hideMark/>
          </w:tcPr>
          <w:p w14:paraId="187B4482" w14:textId="77777777" w:rsidR="00706701" w:rsidRPr="0062765D" w:rsidRDefault="00706701">
            <w:pPr>
              <w:autoSpaceDE w:val="0"/>
              <w:autoSpaceDN w:val="0"/>
              <w:adjustRightInd w:val="0"/>
              <w:rPr>
                <w:ins w:id="239" w:author="Author"/>
                <w:rFonts w:ascii="Times New Roman" w:hAnsi="Times New Roman"/>
                <w:b/>
                <w:bCs/>
                <w:sz w:val="24"/>
              </w:rPr>
            </w:pPr>
            <w:ins w:id="240" w:author="Author">
              <w:r w:rsidRPr="0062765D">
                <w:rPr>
                  <w:rFonts w:ascii="Times New Roman" w:hAnsi="Times New Roman"/>
                  <w:b/>
                  <w:bCs/>
                  <w:sz w:val="24"/>
                  <w:u w:val="single"/>
                </w:rPr>
                <w:t>(Interest expenses)</w:t>
              </w:r>
            </w:ins>
          </w:p>
          <w:p w14:paraId="344C922F" w14:textId="7E7D18FA" w:rsidR="00706701" w:rsidRDefault="00706701">
            <w:pPr>
              <w:rPr>
                <w:ins w:id="241" w:author="Author"/>
                <w:rFonts w:ascii="Times New Roman" w:hAnsi="Times New Roman"/>
                <w:sz w:val="24"/>
              </w:rPr>
            </w:pPr>
            <w:ins w:id="242" w:author="Author">
              <w:r w:rsidRPr="3B06A011">
                <w:rPr>
                  <w:rFonts w:ascii="Times New Roman" w:hAnsi="Times New Roman"/>
                  <w:sz w:val="24"/>
                </w:rPr>
                <w:t xml:space="preserve">Institutions shall report interest expenses in accordance with Annex V, Part 2, paragraph 31 of the </w:t>
              </w:r>
              <w:r w:rsidR="008907AD">
                <w:rPr>
                  <w:rFonts w:ascii="Times New Roman" w:hAnsi="Times New Roman"/>
                  <w:sz w:val="24"/>
                </w:rPr>
                <w:t>EBA IT solutions</w:t>
              </w:r>
              <w:r w:rsidRPr="3B06A011">
                <w:rPr>
                  <w:rFonts w:ascii="Times New Roman" w:hAnsi="Times New Roman"/>
                  <w:sz w:val="24"/>
                </w:rPr>
                <w:t xml:space="preserve"> and following the further specifications from Annex V, Part 2, paragraphs 188, 190 and 194ii of the </w:t>
              </w:r>
              <w:r w:rsidR="00344E49">
                <w:rPr>
                  <w:rFonts w:ascii="Times New Roman" w:hAnsi="Times New Roman"/>
                  <w:sz w:val="24"/>
                </w:rPr>
                <w:t>EBA IT solutions</w:t>
              </w:r>
              <w:r w:rsidRPr="3B06A011">
                <w:rPr>
                  <w:rFonts w:ascii="Times New Roman" w:hAnsi="Times New Roman"/>
                  <w:sz w:val="24"/>
                </w:rPr>
                <w:t xml:space="preserve">.   </w:t>
              </w:r>
            </w:ins>
          </w:p>
          <w:p w14:paraId="7890D43C" w14:textId="3ABF79C3" w:rsidR="00706701" w:rsidRDefault="00706701">
            <w:pPr>
              <w:rPr>
                <w:ins w:id="243" w:author="Author"/>
                <w:rFonts w:ascii="Times New Roman" w:hAnsi="Times New Roman"/>
                <w:sz w:val="24"/>
              </w:rPr>
            </w:pPr>
            <w:ins w:id="244" w:author="Author">
              <w:r w:rsidRPr="6F6A7070">
                <w:rPr>
                  <w:rFonts w:ascii="Times New Roman" w:hAnsi="Times New Roman"/>
                  <w:sz w:val="24"/>
                </w:rPr>
                <w:t xml:space="preserve">Those Interest expenses that are due to operational risk events shall </w:t>
              </w:r>
              <w:r w:rsidR="00CE57C5">
                <w:rPr>
                  <w:rFonts w:ascii="Times New Roman" w:hAnsi="Times New Roman"/>
                  <w:sz w:val="24"/>
                </w:rPr>
                <w:t xml:space="preserve">not be reported here. </w:t>
              </w:r>
              <w:proofErr w:type="gramStart"/>
              <w:r w:rsidR="00CE57C5">
                <w:rPr>
                  <w:rFonts w:ascii="Times New Roman" w:hAnsi="Times New Roman"/>
                  <w:sz w:val="24"/>
                </w:rPr>
                <w:t>Instead</w:t>
              </w:r>
              <w:proofErr w:type="gramEnd"/>
              <w:r w:rsidR="00CE57C5">
                <w:rPr>
                  <w:rFonts w:ascii="Times New Roman" w:hAnsi="Times New Roman"/>
                  <w:sz w:val="24"/>
                </w:rPr>
                <w:t xml:space="preserve"> they shall </w:t>
              </w:r>
              <w:r w:rsidRPr="6F6A7070">
                <w:rPr>
                  <w:rFonts w:ascii="Times New Roman" w:hAnsi="Times New Roman"/>
                  <w:sz w:val="24"/>
                </w:rPr>
                <w:t xml:space="preserve">be reported in the Services Component (within the “Total losses, expenses, provisions and other financial impacts resulting from operational risk events”) in accordance with </w:t>
              </w:r>
              <w:r w:rsidRPr="6F6A7070">
                <w:rPr>
                  <w:rFonts w:ascii="Times New Roman" w:hAnsi="Times New Roman"/>
                  <w:color w:val="000000" w:themeColor="text1"/>
                  <w:sz w:val="24"/>
                </w:rPr>
                <w:t xml:space="preserve">Article 314(5) </w:t>
              </w:r>
              <w:r w:rsidRPr="6F6A7070">
                <w:rPr>
                  <w:rFonts w:ascii="Times New Roman" w:hAnsi="Times New Roman"/>
                  <w:color w:val="000000" w:themeColor="text1"/>
                  <w:sz w:val="24"/>
                  <w:lang w:val="en-US"/>
                </w:rPr>
                <w:t>of Regulation (EU) No 575/2013.</w:t>
              </w:r>
            </w:ins>
          </w:p>
          <w:p w14:paraId="672B06B8" w14:textId="77777777" w:rsidR="00706701" w:rsidRPr="0062765D" w:rsidRDefault="00706701">
            <w:pPr>
              <w:autoSpaceDE w:val="0"/>
              <w:autoSpaceDN w:val="0"/>
              <w:adjustRightInd w:val="0"/>
              <w:rPr>
                <w:ins w:id="245" w:author="Author"/>
                <w:rFonts w:ascii="Times New Roman" w:hAnsi="Times New Roman"/>
                <w:b/>
                <w:bCs/>
                <w:sz w:val="24"/>
                <w:u w:val="single"/>
              </w:rPr>
            </w:pPr>
          </w:p>
        </w:tc>
      </w:tr>
      <w:tr w:rsidR="00706701" w:rsidRPr="0062765D" w14:paraId="478C5855" w14:textId="77777777" w:rsidTr="402EDAAF">
        <w:trPr>
          <w:trHeight w:val="504"/>
          <w:ins w:id="246"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86CEDBA" w14:textId="77777777" w:rsidR="00706701" w:rsidRPr="0062765D" w:rsidRDefault="00706701">
            <w:pPr>
              <w:jc w:val="center"/>
              <w:rPr>
                <w:ins w:id="247" w:author="Author"/>
                <w:rFonts w:ascii="Times New Roman" w:hAnsi="Times New Roman"/>
                <w:sz w:val="24"/>
                <w:lang w:eastAsia="en-GB"/>
              </w:rPr>
            </w:pPr>
            <w:ins w:id="248" w:author="Author">
              <w:r w:rsidRPr="0062765D">
                <w:rPr>
                  <w:rFonts w:ascii="Times New Roman" w:hAnsi="Times New Roman"/>
                  <w:sz w:val="24"/>
                  <w:lang w:eastAsia="en-GB"/>
                </w:rPr>
                <w:t>0090</w:t>
              </w:r>
            </w:ins>
          </w:p>
        </w:tc>
        <w:tc>
          <w:tcPr>
            <w:tcW w:w="7963" w:type="dxa"/>
            <w:tcBorders>
              <w:top w:val="nil"/>
              <w:left w:val="nil"/>
              <w:bottom w:val="single" w:sz="4" w:space="0" w:color="auto"/>
              <w:right w:val="single" w:sz="4" w:space="0" w:color="auto"/>
            </w:tcBorders>
            <w:vAlign w:val="center"/>
            <w:hideMark/>
          </w:tcPr>
          <w:p w14:paraId="45E8D64E" w14:textId="3D848E02" w:rsidR="00706701" w:rsidRPr="0062765D" w:rsidRDefault="00706701">
            <w:pPr>
              <w:autoSpaceDE w:val="0"/>
              <w:autoSpaceDN w:val="0"/>
              <w:adjustRightInd w:val="0"/>
              <w:rPr>
                <w:ins w:id="249" w:author="Author"/>
                <w:rFonts w:ascii="Times New Roman" w:hAnsi="Times New Roman"/>
                <w:bCs/>
                <w:sz w:val="24"/>
                <w:u w:val="single"/>
              </w:rPr>
            </w:pPr>
            <w:ins w:id="250" w:author="Author">
              <w:r w:rsidRPr="0062765D">
                <w:rPr>
                  <w:rFonts w:ascii="Times New Roman" w:hAnsi="Times New Roman"/>
                  <w:b/>
                  <w:bCs/>
                  <w:sz w:val="24"/>
                  <w:u w:val="single"/>
                </w:rPr>
                <w:t>(Expenses from</w:t>
              </w:r>
              <w:r w:rsidR="00771BC8">
                <w:rPr>
                  <w:rFonts w:ascii="Times New Roman" w:hAnsi="Times New Roman"/>
                  <w:b/>
                  <w:bCs/>
                  <w:sz w:val="24"/>
                  <w:u w:val="single"/>
                </w:rPr>
                <w:t xml:space="preserve"> operating </w:t>
              </w:r>
              <w:r w:rsidRPr="0062765D">
                <w:rPr>
                  <w:rFonts w:ascii="Times New Roman" w:hAnsi="Times New Roman"/>
                  <w:b/>
                  <w:bCs/>
                  <w:sz w:val="24"/>
                  <w:u w:val="single"/>
                </w:rPr>
                <w:t>leased assets other than interest expenses)</w:t>
              </w:r>
            </w:ins>
          </w:p>
          <w:p w14:paraId="10725118" w14:textId="571F764A" w:rsidR="00706701" w:rsidRDefault="00706701" w:rsidP="3B06A011">
            <w:pPr>
              <w:autoSpaceDE w:val="0"/>
              <w:autoSpaceDN w:val="0"/>
              <w:adjustRightInd w:val="0"/>
              <w:rPr>
                <w:ins w:id="251" w:author="Author"/>
                <w:rFonts w:ascii="Times New Roman" w:hAnsi="Times New Roman"/>
                <w:sz w:val="24"/>
              </w:rPr>
            </w:pPr>
            <w:ins w:id="252" w:author="Author">
              <w:r w:rsidRPr="3B06A011">
                <w:rPr>
                  <w:rFonts w:ascii="Times New Roman" w:hAnsi="Times New Roman"/>
                  <w:sz w:val="24"/>
                </w:rPr>
                <w:t>The sum of expenses representing depreciation, impairment or (-) reversal of impairment for operating leased assets and other administrative expenses related to leased assets, as showed below:</w:t>
              </w:r>
            </w:ins>
          </w:p>
          <w:p w14:paraId="0C9DC8A2" w14:textId="755E1595" w:rsidR="00706701" w:rsidRDefault="00706701" w:rsidP="3B06A011">
            <w:pPr>
              <w:pStyle w:val="ListParagraph"/>
              <w:numPr>
                <w:ilvl w:val="0"/>
                <w:numId w:val="30"/>
              </w:numPr>
              <w:spacing w:before="0" w:after="0"/>
              <w:rPr>
                <w:ins w:id="253" w:author="Author"/>
                <w:rFonts w:ascii="Times New Roman" w:hAnsi="Times New Roman"/>
                <w:sz w:val="24"/>
              </w:rPr>
            </w:pPr>
            <w:ins w:id="254" w:author="Author">
              <w:r w:rsidRPr="3B06A011">
                <w:rPr>
                  <w:rFonts w:ascii="Times New Roman" w:hAnsi="Times New Roman"/>
                  <w:b/>
                  <w:bCs/>
                  <w:sz w:val="24"/>
                  <w:u w:val="single"/>
                </w:rPr>
                <w:t>(Depreciation of operating leased assets)</w:t>
              </w:r>
              <w:r w:rsidRPr="3B06A011">
                <w:rPr>
                  <w:rFonts w:ascii="Times New Roman" w:hAnsi="Times New Roman"/>
                  <w:b/>
                  <w:bCs/>
                  <w:sz w:val="24"/>
                </w:rPr>
                <w:t xml:space="preserve">: </w:t>
              </w:r>
              <w:r w:rsidRPr="3B06A011">
                <w:rPr>
                  <w:rFonts w:ascii="Times New Roman" w:hAnsi="Times New Roman"/>
                  <w:sz w:val="24"/>
                </w:rPr>
                <w:t xml:space="preserve">Institutions shall report the expenses from leased assets </w:t>
              </w:r>
              <w:r w:rsidR="00C841B5">
                <w:rPr>
                  <w:rFonts w:ascii="Times New Roman" w:hAnsi="Times New Roman"/>
                  <w:sz w:val="24"/>
                </w:rPr>
                <w:t>t</w:t>
              </w:r>
              <w:r w:rsidRPr="3B06A011">
                <w:rPr>
                  <w:rFonts w:ascii="Times New Roman" w:hAnsi="Times New Roman"/>
                  <w:sz w:val="24"/>
                </w:rPr>
                <w:t>hat represent the depreciation expenses as reported in accordance with</w:t>
              </w:r>
              <w:r w:rsidR="005D3F2D">
                <w:rPr>
                  <w:rFonts w:ascii="Times New Roman" w:hAnsi="Times New Roman"/>
                  <w:sz w:val="24"/>
                </w:rPr>
                <w:t xml:space="preserve"> International Accounting </w:t>
              </w:r>
              <w:r w:rsidR="003E63C2">
                <w:rPr>
                  <w:rFonts w:ascii="Times New Roman" w:hAnsi="Times New Roman"/>
                  <w:sz w:val="24"/>
                </w:rPr>
                <w:t>Standards</w:t>
              </w:r>
              <w:r w:rsidRPr="3B06A011">
                <w:rPr>
                  <w:rFonts w:ascii="Times New Roman" w:hAnsi="Times New Roman"/>
                  <w:sz w:val="24"/>
                </w:rPr>
                <w:t xml:space="preserve"> </w:t>
              </w:r>
              <w:r w:rsidR="003E63C2">
                <w:rPr>
                  <w:rFonts w:ascii="Times New Roman" w:hAnsi="Times New Roman"/>
                  <w:sz w:val="24"/>
                </w:rPr>
                <w:t>(</w:t>
              </w:r>
              <w:r w:rsidRPr="3B06A011">
                <w:rPr>
                  <w:rFonts w:ascii="Times New Roman" w:hAnsi="Times New Roman"/>
                  <w:sz w:val="24"/>
                </w:rPr>
                <w:t>IAS</w:t>
              </w:r>
              <w:r w:rsidR="003E63C2">
                <w:rPr>
                  <w:rFonts w:ascii="Times New Roman" w:hAnsi="Times New Roman"/>
                  <w:sz w:val="24"/>
                </w:rPr>
                <w:t>)</w:t>
              </w:r>
              <w:r w:rsidRPr="3B06A011">
                <w:rPr>
                  <w:rFonts w:ascii="Times New Roman" w:hAnsi="Times New Roman"/>
                  <w:sz w:val="24"/>
                </w:rPr>
                <w:t xml:space="preserve"> 1, paragraphs 102 and 104 but only from operating leased assets whose income or expenses are included in the calculation of the interest component.</w:t>
              </w:r>
            </w:ins>
          </w:p>
          <w:p w14:paraId="1C26AA33" w14:textId="5EAE036C" w:rsidR="00706701" w:rsidRDefault="00706701" w:rsidP="402EDAAF">
            <w:pPr>
              <w:pStyle w:val="ListParagraph"/>
              <w:numPr>
                <w:ilvl w:val="0"/>
                <w:numId w:val="30"/>
              </w:numPr>
              <w:spacing w:before="0" w:after="0"/>
              <w:rPr>
                <w:ins w:id="255" w:author="Author"/>
                <w:rFonts w:ascii="Times New Roman" w:hAnsi="Times New Roman"/>
                <w:strike/>
                <w:sz w:val="24"/>
              </w:rPr>
            </w:pPr>
            <w:ins w:id="256" w:author="Author">
              <w:r w:rsidRPr="402EDAAF">
                <w:rPr>
                  <w:rFonts w:ascii="Times New Roman" w:hAnsi="Times New Roman"/>
                  <w:b/>
                  <w:bCs/>
                  <w:sz w:val="24"/>
                  <w:u w:val="single"/>
                </w:rPr>
                <w:t>(Impairment or (-) reversal of impairment of operating leased assets:</w:t>
              </w:r>
              <w:r w:rsidRPr="402EDAAF">
                <w:rPr>
                  <w:rFonts w:ascii="Times New Roman" w:hAnsi="Times New Roman"/>
                  <w:b/>
                  <w:bCs/>
                  <w:sz w:val="24"/>
                </w:rPr>
                <w:t xml:space="preserve"> </w:t>
              </w:r>
              <w:r w:rsidRPr="402EDAAF">
                <w:rPr>
                  <w:rFonts w:ascii="Times New Roman" w:hAnsi="Times New Roman"/>
                  <w:sz w:val="24"/>
                </w:rPr>
                <w:t xml:space="preserve">Institutions shall report the expenses from operating leased assets </w:t>
              </w:r>
            </w:ins>
            <w:del w:id="257" w:author="Author">
              <w:r w:rsidRPr="402EDAAF" w:rsidDel="00706701">
                <w:rPr>
                  <w:rFonts w:ascii="Times New Roman" w:hAnsi="Times New Roman"/>
                  <w:sz w:val="24"/>
                </w:rPr>
                <w:delText xml:space="preserve"> </w:delText>
              </w:r>
            </w:del>
            <w:ins w:id="258" w:author="Author">
              <w:r w:rsidRPr="402EDAAF">
                <w:rPr>
                  <w:rFonts w:ascii="Times New Roman" w:hAnsi="Times New Roman"/>
                  <w:sz w:val="24"/>
                  <w:lang w:val="en-US"/>
                </w:rPr>
                <w:t>t</w:t>
              </w:r>
              <w:r w:rsidRPr="402EDAAF">
                <w:rPr>
                  <w:rFonts w:ascii="Times New Roman" w:hAnsi="Times New Roman"/>
                  <w:sz w:val="24"/>
                </w:rPr>
                <w:t>hat represent the impairment or reversal of impairment in accordance with IAS 36, paragraph 126(a)(b) from</w:t>
              </w:r>
            </w:ins>
            <w:r w:rsidR="00E512AD">
              <w:rPr>
                <w:rFonts w:ascii="Times New Roman" w:hAnsi="Times New Roman"/>
                <w:sz w:val="24"/>
              </w:rPr>
              <w:t xml:space="preserve"> </w:t>
            </w:r>
            <w:ins w:id="259" w:author="Author">
              <w:r w:rsidRPr="402EDAAF">
                <w:rPr>
                  <w:rFonts w:ascii="Times New Roman" w:hAnsi="Times New Roman"/>
                  <w:sz w:val="24"/>
                </w:rPr>
                <w:t>operating leased assets</w:t>
              </w:r>
              <w:r w:rsidRPr="402EDAAF">
                <w:rPr>
                  <w:rFonts w:ascii="Times New Roman" w:hAnsi="Times New Roman"/>
                  <w:strike/>
                  <w:sz w:val="24"/>
                </w:rPr>
                <w:t>.</w:t>
              </w:r>
            </w:ins>
          </w:p>
          <w:p w14:paraId="125C149D" w14:textId="641E59F3" w:rsidR="00706701" w:rsidRDefault="00706701" w:rsidP="00706701">
            <w:pPr>
              <w:pStyle w:val="ListParagraph"/>
              <w:numPr>
                <w:ilvl w:val="0"/>
                <w:numId w:val="30"/>
              </w:numPr>
              <w:spacing w:before="0" w:after="0"/>
              <w:rPr>
                <w:ins w:id="260" w:author="Author"/>
                <w:rFonts w:ascii="Times New Roman" w:hAnsi="Times New Roman"/>
                <w:sz w:val="24"/>
              </w:rPr>
            </w:pPr>
            <w:ins w:id="261" w:author="Author">
              <w:r w:rsidRPr="48F94FD4">
                <w:rPr>
                  <w:rFonts w:ascii="Times New Roman" w:hAnsi="Times New Roman"/>
                  <w:b/>
                  <w:bCs/>
                  <w:sz w:val="24"/>
                  <w:u w:val="single"/>
                </w:rPr>
                <w:t>(Expenses from operating leases including other administrative expenses related to operating leased assets)</w:t>
              </w:r>
              <w:r w:rsidRPr="48F94FD4">
                <w:rPr>
                  <w:rFonts w:ascii="Times New Roman" w:hAnsi="Times New Roman"/>
                  <w:sz w:val="24"/>
                  <w:lang w:val="en-US"/>
                </w:rPr>
                <w:t xml:space="preserve">: </w:t>
              </w:r>
              <w:r w:rsidRPr="48F94FD4">
                <w:rPr>
                  <w:rFonts w:ascii="Times New Roman" w:hAnsi="Times New Roman"/>
                  <w:sz w:val="24"/>
                </w:rPr>
                <w:t xml:space="preserve">Institutions shall report the expenses in accordance with Annex V, Part </w:t>
              </w:r>
              <w:proofErr w:type="gramStart"/>
              <w:r w:rsidRPr="48F94FD4">
                <w:rPr>
                  <w:rFonts w:ascii="Times New Roman" w:hAnsi="Times New Roman"/>
                  <w:sz w:val="24"/>
                </w:rPr>
                <w:t>2,  paragraphs</w:t>
              </w:r>
              <w:proofErr w:type="gramEnd"/>
              <w:r w:rsidRPr="48F94FD4">
                <w:rPr>
                  <w:rFonts w:ascii="Times New Roman" w:hAnsi="Times New Roman"/>
                  <w:sz w:val="24"/>
                </w:rPr>
                <w:t xml:space="preserve"> 314 and 315 of the </w:t>
              </w:r>
              <w:r w:rsidR="006F3CAC">
                <w:rPr>
                  <w:rFonts w:ascii="Times New Roman" w:hAnsi="Times New Roman"/>
                  <w:sz w:val="24"/>
                </w:rPr>
                <w:t>EBA IT solutions</w:t>
              </w:r>
              <w:r w:rsidRPr="48F94FD4">
                <w:rPr>
                  <w:rFonts w:ascii="Times New Roman" w:hAnsi="Times New Roman"/>
                  <w:sz w:val="24"/>
                </w:rPr>
                <w:t xml:space="preserve"> related with operating leases, representing:</w:t>
              </w:r>
            </w:ins>
          </w:p>
          <w:p w14:paraId="718F7358" w14:textId="77777777" w:rsidR="00706701" w:rsidRDefault="00706701" w:rsidP="00706701">
            <w:pPr>
              <w:pStyle w:val="ListParagraph"/>
              <w:numPr>
                <w:ilvl w:val="0"/>
                <w:numId w:val="31"/>
              </w:numPr>
              <w:spacing w:before="0" w:after="0"/>
              <w:ind w:left="1440"/>
              <w:rPr>
                <w:ins w:id="262" w:author="Author"/>
                <w:rFonts w:ascii="Times New Roman" w:hAnsi="Times New Roman"/>
                <w:sz w:val="24"/>
                <w:lang w:val="en-US"/>
              </w:rPr>
            </w:pPr>
            <w:ins w:id="263" w:author="Author">
              <w:r w:rsidRPr="48F94FD4">
                <w:rPr>
                  <w:rFonts w:ascii="Times New Roman" w:hAnsi="Times New Roman"/>
                  <w:sz w:val="24"/>
                </w:rPr>
                <w:lastRenderedPageBreak/>
                <w:t xml:space="preserve">expenses from changes in fair value in investment properties that generate rents and are measured using the fair value model from operating leased </w:t>
              </w:r>
              <w:proofErr w:type="gramStart"/>
              <w:r w:rsidRPr="48F94FD4">
                <w:rPr>
                  <w:rFonts w:ascii="Times New Roman" w:hAnsi="Times New Roman"/>
                  <w:sz w:val="24"/>
                </w:rPr>
                <w:t>assets;</w:t>
              </w:r>
              <w:proofErr w:type="gramEnd"/>
              <w:r w:rsidRPr="48F94FD4">
                <w:rPr>
                  <w:rFonts w:ascii="Times New Roman" w:hAnsi="Times New Roman"/>
                  <w:sz w:val="24"/>
                </w:rPr>
                <w:t xml:space="preserve">  </w:t>
              </w:r>
              <w:r w:rsidRPr="48F94FD4">
                <w:rPr>
                  <w:rFonts w:ascii="Times New Roman" w:hAnsi="Times New Roman"/>
                  <w:sz w:val="24"/>
                  <w:lang w:val="en-US"/>
                </w:rPr>
                <w:t xml:space="preserve"> </w:t>
              </w:r>
            </w:ins>
          </w:p>
          <w:p w14:paraId="2748EC88" w14:textId="77777777" w:rsidR="00706701" w:rsidRDefault="00706701" w:rsidP="00706701">
            <w:pPr>
              <w:pStyle w:val="ListParagraph"/>
              <w:numPr>
                <w:ilvl w:val="0"/>
                <w:numId w:val="31"/>
              </w:numPr>
              <w:spacing w:before="0" w:after="0"/>
              <w:ind w:left="1440"/>
              <w:rPr>
                <w:ins w:id="264" w:author="Author"/>
                <w:rFonts w:ascii="Times New Roman" w:hAnsi="Times New Roman"/>
                <w:sz w:val="24"/>
                <w:lang w:val="en-US"/>
              </w:rPr>
            </w:pPr>
            <w:ins w:id="265" w:author="Author">
              <w:r w:rsidRPr="48F94FD4">
                <w:rPr>
                  <w:rFonts w:ascii="Times New Roman" w:hAnsi="Times New Roman"/>
                  <w:sz w:val="24"/>
                </w:rPr>
                <w:t>expenses on operating leases, including direct operating expenses from investment property that generate rents.</w:t>
              </w:r>
              <w:r w:rsidRPr="48F94FD4">
                <w:rPr>
                  <w:rFonts w:ascii="Times New Roman" w:hAnsi="Times New Roman"/>
                  <w:sz w:val="24"/>
                  <w:lang w:val="en-US"/>
                </w:rPr>
                <w:t xml:space="preserve"> </w:t>
              </w:r>
            </w:ins>
          </w:p>
          <w:p w14:paraId="33A6F719" w14:textId="77777777" w:rsidR="00706701" w:rsidRDefault="00706701">
            <w:pPr>
              <w:spacing w:before="0" w:after="0"/>
              <w:ind w:left="708"/>
              <w:rPr>
                <w:ins w:id="266" w:author="Author"/>
                <w:rFonts w:ascii="Times New Roman" w:hAnsi="Times New Roman"/>
                <w:sz w:val="24"/>
                <w:lang w:val="en-US"/>
              </w:rPr>
            </w:pPr>
          </w:p>
          <w:p w14:paraId="27623DD2" w14:textId="0488F6CD" w:rsidR="00706701" w:rsidRDefault="00706701" w:rsidP="009D6499">
            <w:pPr>
              <w:rPr>
                <w:ins w:id="267" w:author="Author"/>
                <w:rFonts w:ascii="Times New Roman" w:hAnsi="Times New Roman"/>
                <w:sz w:val="24"/>
              </w:rPr>
            </w:pPr>
            <w:ins w:id="268" w:author="Author">
              <w:r w:rsidRPr="009D6499">
                <w:rPr>
                  <w:rFonts w:ascii="Times New Roman" w:hAnsi="Times New Roman"/>
                  <w:sz w:val="24"/>
                </w:rPr>
                <w:t xml:space="preserve">In addition, institutions should report here other administrative expenses from </w:t>
              </w:r>
              <w:r w:rsidRPr="48F94FD4">
                <w:rPr>
                  <w:rFonts w:ascii="Times New Roman" w:hAnsi="Times New Roman"/>
                  <w:sz w:val="24"/>
                </w:rPr>
                <w:t xml:space="preserve">operating leased assets in accordance with Annex V, Part 2, paragraph 208ix of the </w:t>
              </w:r>
              <w:r w:rsidR="006F3CAC">
                <w:rPr>
                  <w:rFonts w:ascii="Times New Roman" w:hAnsi="Times New Roman"/>
                  <w:sz w:val="24"/>
                </w:rPr>
                <w:t>EBA IT solutions</w:t>
              </w:r>
              <w:r w:rsidRPr="48F94FD4">
                <w:rPr>
                  <w:rFonts w:ascii="Times New Roman" w:hAnsi="Times New Roman"/>
                  <w:sz w:val="24"/>
                </w:rPr>
                <w:t xml:space="preserve">. </w:t>
              </w:r>
              <w:r w:rsidRPr="009D6499">
                <w:rPr>
                  <w:rFonts w:ascii="Times New Roman" w:hAnsi="Times New Roman"/>
                  <w:sz w:val="24"/>
                </w:rPr>
                <w:t xml:space="preserve"> </w:t>
              </w:r>
              <w:r w:rsidRPr="48F94FD4">
                <w:rPr>
                  <w:rFonts w:ascii="Times New Roman" w:hAnsi="Times New Roman"/>
                  <w:sz w:val="24"/>
                </w:rPr>
                <w:t xml:space="preserve"> </w:t>
              </w:r>
            </w:ins>
          </w:p>
          <w:p w14:paraId="7EEA5C8E" w14:textId="254A38F3" w:rsidR="00706701" w:rsidRDefault="00706701">
            <w:pPr>
              <w:rPr>
                <w:ins w:id="269" w:author="Author"/>
                <w:rFonts w:ascii="Times New Roman" w:hAnsi="Times New Roman"/>
                <w:sz w:val="24"/>
              </w:rPr>
            </w:pPr>
            <w:ins w:id="270" w:author="Author">
              <w:r w:rsidRPr="6F6A7070">
                <w:rPr>
                  <w:rFonts w:ascii="Times New Roman" w:hAnsi="Times New Roman"/>
                  <w:sz w:val="24"/>
                </w:rPr>
                <w:t xml:space="preserve">Those expenses that are due to operational risk events shall </w:t>
              </w:r>
              <w:r w:rsidR="00CE57C5" w:rsidRPr="00CE57C5">
                <w:rPr>
                  <w:rFonts w:ascii="Times New Roman" w:hAnsi="Times New Roman"/>
                  <w:sz w:val="24"/>
                </w:rPr>
                <w:t xml:space="preserve">not be reported here. </w:t>
              </w:r>
              <w:proofErr w:type="gramStart"/>
              <w:r w:rsidR="00CE57C5" w:rsidRPr="00CE57C5">
                <w:rPr>
                  <w:rFonts w:ascii="Times New Roman" w:hAnsi="Times New Roman"/>
                  <w:sz w:val="24"/>
                </w:rPr>
                <w:t>Instead</w:t>
              </w:r>
              <w:proofErr w:type="gramEnd"/>
              <w:r w:rsidR="00CE57C5" w:rsidRPr="00CE57C5">
                <w:rPr>
                  <w:rFonts w:ascii="Times New Roman" w:hAnsi="Times New Roman"/>
                  <w:sz w:val="24"/>
                </w:rPr>
                <w:t xml:space="preserve"> they shall </w:t>
              </w:r>
              <w:r w:rsidRPr="6F6A7070">
                <w:rPr>
                  <w:rFonts w:ascii="Times New Roman" w:hAnsi="Times New Roman"/>
                  <w:sz w:val="24"/>
                </w:rPr>
                <w:t xml:space="preserve">be reported in the Services Component (within the “Total losses, expenses, provisions and other financial impacts resulting from operational risk events”) in accordance with </w:t>
              </w:r>
              <w:r w:rsidRPr="6F6A7070">
                <w:rPr>
                  <w:rFonts w:ascii="Times New Roman" w:hAnsi="Times New Roman"/>
                  <w:color w:val="000000" w:themeColor="text1"/>
                  <w:sz w:val="24"/>
                </w:rPr>
                <w:t xml:space="preserve">Article 314(5) </w:t>
              </w:r>
              <w:r w:rsidRPr="6F6A7070">
                <w:rPr>
                  <w:rFonts w:ascii="Times New Roman" w:hAnsi="Times New Roman"/>
                  <w:color w:val="000000" w:themeColor="text1"/>
                  <w:sz w:val="24"/>
                  <w:lang w:val="en-US"/>
                </w:rPr>
                <w:t>of Regulation (EU) No 575/2013.</w:t>
              </w:r>
            </w:ins>
          </w:p>
          <w:p w14:paraId="7FEDA76C" w14:textId="77777777" w:rsidR="00706701" w:rsidRDefault="00706701">
            <w:pPr>
              <w:rPr>
                <w:ins w:id="271" w:author="Author"/>
                <w:rFonts w:ascii="Times New Roman" w:hAnsi="Times New Roman"/>
                <w:sz w:val="24"/>
              </w:rPr>
            </w:pPr>
          </w:p>
          <w:p w14:paraId="5B3CD38B" w14:textId="77777777" w:rsidR="00706701" w:rsidRPr="0062765D" w:rsidRDefault="00706701">
            <w:pPr>
              <w:autoSpaceDE w:val="0"/>
              <w:autoSpaceDN w:val="0"/>
              <w:adjustRightInd w:val="0"/>
              <w:rPr>
                <w:ins w:id="272" w:author="Author"/>
                <w:rFonts w:ascii="Times New Roman" w:hAnsi="Times New Roman"/>
                <w:sz w:val="24"/>
              </w:rPr>
            </w:pPr>
          </w:p>
        </w:tc>
      </w:tr>
      <w:tr w:rsidR="00706701" w:rsidRPr="0062765D" w14:paraId="5A3A130A" w14:textId="77777777" w:rsidTr="402EDAAF">
        <w:trPr>
          <w:trHeight w:val="2730"/>
          <w:ins w:id="273"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E2590BD" w14:textId="3FE7D29D" w:rsidR="00706701" w:rsidRPr="0062765D" w:rsidRDefault="00706701">
            <w:pPr>
              <w:jc w:val="center"/>
              <w:rPr>
                <w:ins w:id="274" w:author="Author"/>
                <w:rFonts w:ascii="Times New Roman" w:hAnsi="Times New Roman"/>
                <w:sz w:val="24"/>
                <w:lang w:eastAsia="en-GB"/>
              </w:rPr>
            </w:pPr>
            <w:ins w:id="275" w:author="Author">
              <w:r w:rsidRPr="48F94FD4">
                <w:rPr>
                  <w:rFonts w:ascii="Times New Roman" w:hAnsi="Times New Roman"/>
                  <w:sz w:val="24"/>
                  <w:lang w:eastAsia="en-GB"/>
                </w:rPr>
                <w:lastRenderedPageBreak/>
                <w:t>0100</w:t>
              </w:r>
            </w:ins>
          </w:p>
        </w:tc>
        <w:tc>
          <w:tcPr>
            <w:tcW w:w="7963" w:type="dxa"/>
            <w:tcBorders>
              <w:top w:val="nil"/>
              <w:left w:val="nil"/>
              <w:bottom w:val="single" w:sz="4" w:space="0" w:color="auto"/>
              <w:right w:val="single" w:sz="4" w:space="0" w:color="auto"/>
            </w:tcBorders>
            <w:vAlign w:val="center"/>
            <w:hideMark/>
          </w:tcPr>
          <w:p w14:paraId="322E9706" w14:textId="77777777" w:rsidR="00706701" w:rsidRPr="0062765D" w:rsidRDefault="00706701">
            <w:pPr>
              <w:rPr>
                <w:ins w:id="276" w:author="Author"/>
                <w:rFonts w:ascii="Times New Roman" w:hAnsi="Times New Roman"/>
                <w:b/>
                <w:bCs/>
                <w:sz w:val="24"/>
                <w:u w:val="single"/>
              </w:rPr>
            </w:pPr>
            <w:ins w:id="277" w:author="Author">
              <w:r w:rsidRPr="7AA87F54">
                <w:rPr>
                  <w:rFonts w:ascii="Times New Roman" w:hAnsi="Times New Roman"/>
                  <w:b/>
                  <w:bCs/>
                  <w:sz w:val="24"/>
                  <w:u w:val="single"/>
                </w:rPr>
                <w:t>(Losses from operating leased assets)</w:t>
              </w:r>
            </w:ins>
          </w:p>
          <w:p w14:paraId="40649E77" w14:textId="77777777" w:rsidR="00706701" w:rsidRPr="0062765D" w:rsidRDefault="00706701">
            <w:pPr>
              <w:rPr>
                <w:ins w:id="278" w:author="Author"/>
                <w:rFonts w:ascii="Times New Roman" w:hAnsi="Times New Roman"/>
                <w:sz w:val="24"/>
              </w:rPr>
            </w:pPr>
            <w:ins w:id="279" w:author="Author">
              <w:r w:rsidRPr="0062765D">
                <w:rPr>
                  <w:rFonts w:ascii="Times New Roman" w:hAnsi="Times New Roman"/>
                  <w:sz w:val="24"/>
                </w:rPr>
                <w:t>Institutions shall report:</w:t>
              </w:r>
            </w:ins>
          </w:p>
          <w:p w14:paraId="3DA6FBC5" w14:textId="69D66230" w:rsidR="00706701" w:rsidRDefault="00706701" w:rsidP="3B06A011">
            <w:pPr>
              <w:numPr>
                <w:ilvl w:val="0"/>
                <w:numId w:val="34"/>
              </w:numPr>
              <w:rPr>
                <w:ins w:id="280" w:author="Author"/>
                <w:rFonts w:ascii="Times New Roman" w:hAnsi="Times New Roman"/>
                <w:sz w:val="24"/>
              </w:rPr>
            </w:pPr>
            <w:ins w:id="281" w:author="Author">
              <w:r w:rsidRPr="3B06A011">
                <w:rPr>
                  <w:rFonts w:ascii="Times New Roman" w:hAnsi="Times New Roman"/>
                  <w:sz w:val="24"/>
                </w:rPr>
                <w:t xml:space="preserve">the rest of other operating expenses (Other Operating Expenses. Other) in accordance with Annex V, Part 2, Section 29.3, paragraph 316 of the </w:t>
              </w:r>
              <w:r w:rsidR="000E1FE7">
                <w:rPr>
                  <w:rFonts w:ascii="Times New Roman" w:hAnsi="Times New Roman"/>
                  <w:sz w:val="24"/>
                </w:rPr>
                <w:t>EBA IT solutions</w:t>
              </w:r>
              <w:r w:rsidRPr="3B06A011">
                <w:rPr>
                  <w:rFonts w:ascii="Times New Roman" w:hAnsi="Times New Roman"/>
                  <w:sz w:val="24"/>
                </w:rPr>
                <w:t xml:space="preserve">, if they are related with operating leased assets.  </w:t>
              </w:r>
            </w:ins>
          </w:p>
          <w:p w14:paraId="4A15941A" w14:textId="7900B692" w:rsidR="00706701" w:rsidRDefault="00706701">
            <w:pPr>
              <w:rPr>
                <w:ins w:id="282" w:author="Author"/>
                <w:rFonts w:ascii="Times New Roman" w:hAnsi="Times New Roman"/>
                <w:sz w:val="24"/>
              </w:rPr>
            </w:pPr>
            <w:ins w:id="283" w:author="Author">
              <w:r w:rsidRPr="6F6A7070">
                <w:rPr>
                  <w:rFonts w:ascii="Times New Roman" w:hAnsi="Times New Roman"/>
                  <w:sz w:val="24"/>
                </w:rPr>
                <w:t xml:space="preserve">Those losses that are due to operational risk events </w:t>
              </w:r>
              <w:proofErr w:type="gramStart"/>
              <w:r w:rsidRPr="6F6A7070">
                <w:rPr>
                  <w:rFonts w:ascii="Times New Roman" w:hAnsi="Times New Roman"/>
                  <w:sz w:val="24"/>
                </w:rPr>
                <w:t>shall</w:t>
              </w:r>
              <w:r w:rsidR="00CE57C5">
                <w:rPr>
                  <w:rFonts w:ascii="Times New Roman" w:hAnsi="Times New Roman"/>
                  <w:sz w:val="24"/>
                </w:rPr>
                <w:t xml:space="preserve"> </w:t>
              </w:r>
              <w:r w:rsidRPr="6F6A7070">
                <w:rPr>
                  <w:rFonts w:ascii="Times New Roman" w:hAnsi="Times New Roman"/>
                  <w:sz w:val="24"/>
                </w:rPr>
                <w:t xml:space="preserve"> </w:t>
              </w:r>
              <w:r w:rsidR="00CE57C5" w:rsidRPr="00CE57C5">
                <w:rPr>
                  <w:rFonts w:ascii="Times New Roman" w:hAnsi="Times New Roman"/>
                  <w:sz w:val="24"/>
                </w:rPr>
                <w:t>not</w:t>
              </w:r>
              <w:proofErr w:type="gramEnd"/>
              <w:r w:rsidR="00CE57C5" w:rsidRPr="00CE57C5">
                <w:rPr>
                  <w:rFonts w:ascii="Times New Roman" w:hAnsi="Times New Roman"/>
                  <w:sz w:val="24"/>
                </w:rPr>
                <w:t xml:space="preserve"> be reported here. </w:t>
              </w:r>
              <w:proofErr w:type="gramStart"/>
              <w:r w:rsidR="00CE57C5" w:rsidRPr="00CE57C5">
                <w:rPr>
                  <w:rFonts w:ascii="Times New Roman" w:hAnsi="Times New Roman"/>
                  <w:sz w:val="24"/>
                </w:rPr>
                <w:t>Instead</w:t>
              </w:r>
              <w:proofErr w:type="gramEnd"/>
              <w:r w:rsidR="00CE57C5" w:rsidRPr="00CE57C5">
                <w:rPr>
                  <w:rFonts w:ascii="Times New Roman" w:hAnsi="Times New Roman"/>
                  <w:sz w:val="24"/>
                </w:rPr>
                <w:t xml:space="preserve"> they shall </w:t>
              </w:r>
              <w:r w:rsidRPr="6F6A7070">
                <w:rPr>
                  <w:rFonts w:ascii="Times New Roman" w:hAnsi="Times New Roman"/>
                  <w:sz w:val="24"/>
                </w:rPr>
                <w:t xml:space="preserve">be reported in the Services Component (within the “Total losses, expenses, provisions and other financial impacts resulting from operational risk events”) in accordance with </w:t>
              </w:r>
              <w:r w:rsidRPr="6F6A7070">
                <w:rPr>
                  <w:rFonts w:ascii="Times New Roman" w:hAnsi="Times New Roman"/>
                  <w:color w:val="000000" w:themeColor="text1"/>
                  <w:sz w:val="24"/>
                </w:rPr>
                <w:t xml:space="preserve">Article 314(5) </w:t>
              </w:r>
              <w:r w:rsidRPr="6F6A7070">
                <w:rPr>
                  <w:rFonts w:ascii="Times New Roman" w:hAnsi="Times New Roman"/>
                  <w:color w:val="000000" w:themeColor="text1"/>
                  <w:sz w:val="24"/>
                  <w:lang w:val="en-US"/>
                </w:rPr>
                <w:t>of Regulation (EU) No 575/2013.</w:t>
              </w:r>
            </w:ins>
          </w:p>
          <w:p w14:paraId="38DF73A0" w14:textId="77777777" w:rsidR="00706701" w:rsidRDefault="00706701">
            <w:pPr>
              <w:ind w:left="907"/>
              <w:rPr>
                <w:ins w:id="284" w:author="Author"/>
                <w:rFonts w:ascii="Times New Roman" w:hAnsi="Times New Roman"/>
                <w:sz w:val="24"/>
              </w:rPr>
            </w:pPr>
          </w:p>
          <w:p w14:paraId="6F639438" w14:textId="77777777" w:rsidR="00706701" w:rsidRPr="0062765D" w:rsidRDefault="00706701">
            <w:pPr>
              <w:rPr>
                <w:ins w:id="285" w:author="Author"/>
                <w:rFonts w:ascii="Times New Roman" w:hAnsi="Times New Roman"/>
                <w:sz w:val="24"/>
              </w:rPr>
            </w:pPr>
          </w:p>
        </w:tc>
      </w:tr>
      <w:tr w:rsidR="00706701" w:rsidRPr="0062765D" w14:paraId="0D3AD86C" w14:textId="77777777" w:rsidTr="402EDAAF">
        <w:trPr>
          <w:trHeight w:val="504"/>
          <w:ins w:id="286"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0F959A7" w14:textId="77777777" w:rsidR="00706701" w:rsidRPr="0062765D" w:rsidRDefault="00706701">
            <w:pPr>
              <w:jc w:val="center"/>
              <w:rPr>
                <w:ins w:id="287" w:author="Author"/>
                <w:rFonts w:ascii="Times New Roman" w:hAnsi="Times New Roman"/>
                <w:sz w:val="24"/>
                <w:lang w:eastAsia="en-GB"/>
              </w:rPr>
            </w:pPr>
            <w:ins w:id="288" w:author="Author">
              <w:r w:rsidRPr="48F94FD4">
                <w:rPr>
                  <w:rFonts w:ascii="Times New Roman" w:hAnsi="Times New Roman"/>
                  <w:sz w:val="24"/>
                  <w:lang w:eastAsia="en-GB"/>
                </w:rPr>
                <w:t>0110</w:t>
              </w:r>
            </w:ins>
          </w:p>
        </w:tc>
        <w:tc>
          <w:tcPr>
            <w:tcW w:w="7963" w:type="dxa"/>
            <w:tcBorders>
              <w:top w:val="nil"/>
              <w:left w:val="nil"/>
              <w:bottom w:val="single" w:sz="4" w:space="0" w:color="auto"/>
              <w:right w:val="single" w:sz="4" w:space="0" w:color="auto"/>
            </w:tcBorders>
            <w:vAlign w:val="center"/>
            <w:hideMark/>
          </w:tcPr>
          <w:p w14:paraId="78F1082C" w14:textId="77777777" w:rsidR="00706701" w:rsidRPr="0062765D" w:rsidRDefault="00706701" w:rsidP="3B06A011">
            <w:pPr>
              <w:autoSpaceDE w:val="0"/>
              <w:autoSpaceDN w:val="0"/>
              <w:adjustRightInd w:val="0"/>
              <w:jc w:val="left"/>
              <w:rPr>
                <w:ins w:id="289" w:author="Author"/>
                <w:rFonts w:ascii="Times New Roman" w:hAnsi="Times New Roman"/>
                <w:b/>
                <w:bCs/>
                <w:sz w:val="24"/>
                <w:u w:val="single"/>
              </w:rPr>
            </w:pPr>
            <w:ins w:id="290" w:author="Author">
              <w:r w:rsidRPr="3B06A011">
                <w:rPr>
                  <w:rFonts w:ascii="Times New Roman" w:hAnsi="Times New Roman"/>
                  <w:b/>
                  <w:bCs/>
                  <w:sz w:val="24"/>
                  <w:u w:val="single"/>
                </w:rPr>
                <w:t xml:space="preserve">Asset component </w:t>
              </w:r>
            </w:ins>
          </w:p>
          <w:p w14:paraId="51D37C24" w14:textId="77777777" w:rsidR="00706701" w:rsidRPr="0062765D" w:rsidRDefault="00706701">
            <w:pPr>
              <w:autoSpaceDE w:val="0"/>
              <w:autoSpaceDN w:val="0"/>
              <w:adjustRightInd w:val="0"/>
              <w:jc w:val="left"/>
              <w:rPr>
                <w:ins w:id="291" w:author="Author"/>
                <w:rFonts w:ascii="Times New Roman" w:hAnsi="Times New Roman"/>
                <w:color w:val="000000" w:themeColor="text1"/>
                <w:sz w:val="24"/>
                <w:lang w:val="en-US"/>
              </w:rPr>
            </w:pPr>
            <w:ins w:id="292" w:author="Author">
              <w:r w:rsidRPr="3D8D2702">
                <w:rPr>
                  <w:rFonts w:ascii="Times New Roman" w:hAnsi="Times New Roman"/>
                  <w:sz w:val="24"/>
                </w:rPr>
                <w:t>T</w:t>
              </w:r>
              <w:r w:rsidRPr="3D8D2702">
                <w:rPr>
                  <w:rFonts w:ascii="Times New Roman" w:hAnsi="Times New Roman"/>
                  <w:color w:val="000000" w:themeColor="text1"/>
                  <w:sz w:val="24"/>
                </w:rPr>
                <w:t xml:space="preserve">he asset component (AC) shall be calculated in accordance with Article 314(2) </w:t>
              </w:r>
              <w:r w:rsidRPr="3D8D2702">
                <w:rPr>
                  <w:rFonts w:ascii="Times New Roman" w:hAnsi="Times New Roman"/>
                  <w:color w:val="000000" w:themeColor="text1"/>
                  <w:sz w:val="24"/>
                  <w:lang w:val="en-US"/>
                </w:rPr>
                <w:t>of Regulation (EU) No 575/2013.</w:t>
              </w:r>
            </w:ins>
          </w:p>
          <w:p w14:paraId="394E55B5" w14:textId="77777777" w:rsidR="00706701" w:rsidRPr="0062765D" w:rsidRDefault="00706701">
            <w:pPr>
              <w:autoSpaceDE w:val="0"/>
              <w:autoSpaceDN w:val="0"/>
              <w:adjustRightInd w:val="0"/>
              <w:jc w:val="left"/>
              <w:rPr>
                <w:ins w:id="293" w:author="Author"/>
                <w:rFonts w:ascii="Times New Roman" w:hAnsi="Times New Roman"/>
                <w:b/>
                <w:bCs/>
                <w:sz w:val="24"/>
                <w:lang w:val="en-US"/>
              </w:rPr>
            </w:pPr>
          </w:p>
        </w:tc>
      </w:tr>
      <w:tr w:rsidR="00706701" w:rsidRPr="0062765D" w14:paraId="4D1A5F96" w14:textId="77777777" w:rsidTr="402EDAAF">
        <w:trPr>
          <w:trHeight w:val="504"/>
          <w:ins w:id="294"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8D6EA5" w14:textId="77777777" w:rsidR="00706701" w:rsidRPr="0062765D" w:rsidRDefault="00706701">
            <w:pPr>
              <w:jc w:val="center"/>
              <w:rPr>
                <w:ins w:id="295" w:author="Author"/>
                <w:rFonts w:ascii="Times New Roman" w:hAnsi="Times New Roman"/>
                <w:sz w:val="24"/>
                <w:lang w:eastAsia="en-GB"/>
              </w:rPr>
            </w:pPr>
            <w:ins w:id="296" w:author="Author">
              <w:r w:rsidRPr="48F94FD4">
                <w:rPr>
                  <w:rFonts w:ascii="Times New Roman" w:hAnsi="Times New Roman"/>
                  <w:sz w:val="24"/>
                  <w:lang w:eastAsia="en-GB"/>
                </w:rPr>
                <w:t>0120</w:t>
              </w:r>
            </w:ins>
          </w:p>
        </w:tc>
        <w:tc>
          <w:tcPr>
            <w:tcW w:w="7963" w:type="dxa"/>
            <w:tcBorders>
              <w:top w:val="nil"/>
              <w:left w:val="nil"/>
              <w:bottom w:val="single" w:sz="4" w:space="0" w:color="auto"/>
              <w:right w:val="single" w:sz="4" w:space="0" w:color="auto"/>
            </w:tcBorders>
            <w:vAlign w:val="center"/>
            <w:hideMark/>
          </w:tcPr>
          <w:p w14:paraId="3DDA6764" w14:textId="77777777" w:rsidR="00706701" w:rsidRPr="0062765D" w:rsidRDefault="00706701">
            <w:pPr>
              <w:jc w:val="left"/>
              <w:rPr>
                <w:ins w:id="297" w:author="Author"/>
                <w:rFonts w:ascii="Times New Roman" w:hAnsi="Times New Roman"/>
                <w:b/>
                <w:bCs/>
                <w:sz w:val="24"/>
                <w:u w:val="single"/>
              </w:rPr>
            </w:pPr>
            <w:ins w:id="298" w:author="Author">
              <w:r w:rsidRPr="0062765D">
                <w:rPr>
                  <w:rFonts w:ascii="Times New Roman" w:hAnsi="Times New Roman"/>
                  <w:b/>
                  <w:bCs/>
                  <w:sz w:val="24"/>
                  <w:u w:val="single"/>
                </w:rPr>
                <w:t>Total assets</w:t>
              </w:r>
            </w:ins>
          </w:p>
          <w:p w14:paraId="7EBD2AAF" w14:textId="77777777" w:rsidR="00706701" w:rsidRPr="0062765D" w:rsidRDefault="00706701" w:rsidP="3B06A011">
            <w:pPr>
              <w:jc w:val="left"/>
              <w:rPr>
                <w:ins w:id="299" w:author="Author"/>
                <w:rFonts w:ascii="Times New Roman" w:hAnsi="Times New Roman"/>
                <w:sz w:val="24"/>
              </w:rPr>
            </w:pPr>
            <w:ins w:id="300" w:author="Author">
              <w:r w:rsidRPr="3B06A011">
                <w:rPr>
                  <w:rFonts w:ascii="Times New Roman" w:hAnsi="Times New Roman"/>
                  <w:sz w:val="24"/>
                </w:rPr>
                <w:t>The sum of the gross carrying amount of cash balances at central banks and other demand deposits, debt securities, loans and advances as well as the carrying amount of derivatives and assets subject to leases.</w:t>
              </w:r>
            </w:ins>
          </w:p>
          <w:p w14:paraId="3A1B8717" w14:textId="77777777" w:rsidR="00706701" w:rsidRPr="0062765D" w:rsidRDefault="00706701">
            <w:pPr>
              <w:jc w:val="left"/>
              <w:rPr>
                <w:ins w:id="301" w:author="Author"/>
                <w:rFonts w:ascii="Times New Roman" w:hAnsi="Times New Roman"/>
                <w:b/>
                <w:bCs/>
                <w:sz w:val="24"/>
              </w:rPr>
            </w:pPr>
          </w:p>
        </w:tc>
      </w:tr>
      <w:tr w:rsidR="00706701" w:rsidRPr="0062765D" w14:paraId="3980ABD1" w14:textId="77777777" w:rsidTr="402EDAAF">
        <w:trPr>
          <w:trHeight w:val="504"/>
          <w:ins w:id="302"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7D1DC5B" w14:textId="77777777" w:rsidR="00706701" w:rsidRPr="0062765D" w:rsidRDefault="00706701">
            <w:pPr>
              <w:jc w:val="center"/>
              <w:rPr>
                <w:ins w:id="303" w:author="Author"/>
                <w:rFonts w:ascii="Times New Roman" w:hAnsi="Times New Roman"/>
                <w:sz w:val="24"/>
                <w:lang w:eastAsia="en-GB"/>
              </w:rPr>
            </w:pPr>
            <w:ins w:id="304" w:author="Author">
              <w:r w:rsidRPr="48F94FD4">
                <w:rPr>
                  <w:rFonts w:ascii="Times New Roman" w:hAnsi="Times New Roman"/>
                  <w:sz w:val="24"/>
                  <w:lang w:eastAsia="en-GB"/>
                </w:rPr>
                <w:t>0130</w:t>
              </w:r>
            </w:ins>
          </w:p>
        </w:tc>
        <w:tc>
          <w:tcPr>
            <w:tcW w:w="7963" w:type="dxa"/>
            <w:tcBorders>
              <w:top w:val="nil"/>
              <w:left w:val="nil"/>
              <w:bottom w:val="single" w:sz="4" w:space="0" w:color="auto"/>
              <w:right w:val="single" w:sz="4" w:space="0" w:color="auto"/>
            </w:tcBorders>
            <w:vAlign w:val="center"/>
            <w:hideMark/>
          </w:tcPr>
          <w:p w14:paraId="18FF40E3" w14:textId="77777777" w:rsidR="00706701" w:rsidRPr="0062765D" w:rsidRDefault="00706701">
            <w:pPr>
              <w:autoSpaceDE w:val="0"/>
              <w:autoSpaceDN w:val="0"/>
              <w:adjustRightInd w:val="0"/>
              <w:jc w:val="left"/>
              <w:rPr>
                <w:ins w:id="305" w:author="Author"/>
                <w:rFonts w:ascii="Times New Roman" w:hAnsi="Times New Roman"/>
                <w:b/>
                <w:bCs/>
                <w:sz w:val="24"/>
              </w:rPr>
            </w:pPr>
            <w:ins w:id="306" w:author="Author">
              <w:r w:rsidRPr="0062765D">
                <w:rPr>
                  <w:rFonts w:ascii="Times New Roman" w:hAnsi="Times New Roman"/>
                  <w:b/>
                  <w:bCs/>
                  <w:sz w:val="24"/>
                  <w:u w:val="single"/>
                </w:rPr>
                <w:t>Cash balances at central banks and other demand deposits</w:t>
              </w:r>
            </w:ins>
          </w:p>
          <w:p w14:paraId="1369164A" w14:textId="48109174" w:rsidR="00706701" w:rsidRPr="0062765D" w:rsidRDefault="00706701" w:rsidP="3B06A011">
            <w:pPr>
              <w:autoSpaceDE w:val="0"/>
              <w:autoSpaceDN w:val="0"/>
              <w:adjustRightInd w:val="0"/>
              <w:jc w:val="left"/>
              <w:rPr>
                <w:ins w:id="307" w:author="Author"/>
                <w:rFonts w:ascii="Times New Roman" w:hAnsi="Times New Roman"/>
                <w:sz w:val="24"/>
              </w:rPr>
            </w:pPr>
            <w:ins w:id="308" w:author="Author">
              <w:r w:rsidRPr="3B06A011">
                <w:rPr>
                  <w:rFonts w:ascii="Times New Roman" w:hAnsi="Times New Roman"/>
                  <w:sz w:val="24"/>
                </w:rPr>
                <w:t xml:space="preserve">Institutions shall report the gross carrying amount of cash balances at central banks and other demand deposits in accordance with Annex V, Part 2, paragraph 2 and 3 of the </w:t>
              </w:r>
              <w:r w:rsidR="00DE30F5">
                <w:rPr>
                  <w:rFonts w:ascii="Times New Roman" w:hAnsi="Times New Roman"/>
                  <w:sz w:val="24"/>
                </w:rPr>
                <w:t>EBA IT solutions</w:t>
              </w:r>
              <w:r w:rsidRPr="3B06A011">
                <w:rPr>
                  <w:rFonts w:ascii="Times New Roman" w:hAnsi="Times New Roman"/>
                  <w:sz w:val="24"/>
                </w:rPr>
                <w:t>.</w:t>
              </w:r>
            </w:ins>
          </w:p>
          <w:p w14:paraId="4188D5D9" w14:textId="77777777" w:rsidR="00706701" w:rsidRPr="0062765D" w:rsidRDefault="00706701">
            <w:pPr>
              <w:autoSpaceDE w:val="0"/>
              <w:autoSpaceDN w:val="0"/>
              <w:adjustRightInd w:val="0"/>
              <w:jc w:val="left"/>
              <w:rPr>
                <w:ins w:id="309" w:author="Author"/>
                <w:rFonts w:ascii="Times New Roman" w:hAnsi="Times New Roman"/>
                <w:sz w:val="24"/>
              </w:rPr>
            </w:pPr>
          </w:p>
        </w:tc>
      </w:tr>
      <w:tr w:rsidR="00706701" w:rsidRPr="0062765D" w14:paraId="6E900D55" w14:textId="77777777" w:rsidTr="402EDAAF">
        <w:trPr>
          <w:trHeight w:val="504"/>
          <w:ins w:id="31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84C3D6E" w14:textId="77777777" w:rsidR="00706701" w:rsidRPr="0062765D" w:rsidRDefault="00706701">
            <w:pPr>
              <w:jc w:val="center"/>
              <w:rPr>
                <w:ins w:id="311" w:author="Author"/>
                <w:rFonts w:ascii="Times New Roman" w:hAnsi="Times New Roman"/>
                <w:sz w:val="24"/>
                <w:lang w:eastAsia="en-GB"/>
              </w:rPr>
            </w:pPr>
            <w:ins w:id="312" w:author="Author">
              <w:r w:rsidRPr="48F94FD4">
                <w:rPr>
                  <w:rFonts w:ascii="Times New Roman" w:hAnsi="Times New Roman"/>
                  <w:sz w:val="24"/>
                  <w:lang w:eastAsia="en-GB"/>
                </w:rPr>
                <w:t>0140</w:t>
              </w:r>
            </w:ins>
          </w:p>
        </w:tc>
        <w:tc>
          <w:tcPr>
            <w:tcW w:w="7963" w:type="dxa"/>
            <w:tcBorders>
              <w:top w:val="nil"/>
              <w:left w:val="nil"/>
              <w:bottom w:val="single" w:sz="4" w:space="0" w:color="auto"/>
              <w:right w:val="single" w:sz="4" w:space="0" w:color="auto"/>
            </w:tcBorders>
            <w:vAlign w:val="center"/>
            <w:hideMark/>
          </w:tcPr>
          <w:p w14:paraId="3FDD69E5" w14:textId="77777777" w:rsidR="00706701" w:rsidRPr="0062765D" w:rsidRDefault="00706701">
            <w:pPr>
              <w:autoSpaceDE w:val="0"/>
              <w:autoSpaceDN w:val="0"/>
              <w:adjustRightInd w:val="0"/>
              <w:jc w:val="left"/>
              <w:rPr>
                <w:ins w:id="313" w:author="Author"/>
                <w:rFonts w:ascii="Times New Roman" w:hAnsi="Times New Roman"/>
                <w:b/>
                <w:bCs/>
                <w:sz w:val="24"/>
                <w:u w:val="single"/>
              </w:rPr>
            </w:pPr>
            <w:ins w:id="314" w:author="Author">
              <w:r w:rsidRPr="0062765D">
                <w:rPr>
                  <w:rFonts w:ascii="Times New Roman" w:hAnsi="Times New Roman"/>
                  <w:b/>
                  <w:bCs/>
                  <w:sz w:val="24"/>
                  <w:u w:val="single"/>
                </w:rPr>
                <w:t>Debt securities</w:t>
              </w:r>
            </w:ins>
          </w:p>
          <w:p w14:paraId="2C34543A" w14:textId="013B8A5A" w:rsidR="00706701" w:rsidRPr="0062765D" w:rsidRDefault="00706701" w:rsidP="3B06A011">
            <w:pPr>
              <w:autoSpaceDE w:val="0"/>
              <w:autoSpaceDN w:val="0"/>
              <w:adjustRightInd w:val="0"/>
              <w:jc w:val="left"/>
              <w:rPr>
                <w:ins w:id="315" w:author="Author"/>
                <w:rFonts w:ascii="Times New Roman" w:hAnsi="Times New Roman"/>
                <w:sz w:val="24"/>
              </w:rPr>
            </w:pPr>
            <w:ins w:id="316" w:author="Author">
              <w:r w:rsidRPr="3B06A011">
                <w:rPr>
                  <w:rFonts w:ascii="Times New Roman" w:hAnsi="Times New Roman"/>
                  <w:sz w:val="24"/>
                </w:rPr>
                <w:t xml:space="preserve">Institutions shall report the gross carrying amount of debt securities in accordance with Annex V, Part 1, paragraphs 31 and 34 of the </w:t>
              </w:r>
              <w:r w:rsidR="00F6227B">
                <w:rPr>
                  <w:rFonts w:ascii="Times New Roman" w:hAnsi="Times New Roman"/>
                  <w:sz w:val="24"/>
                </w:rPr>
                <w:t>EBA IT solutions</w:t>
              </w:r>
              <w:r w:rsidRPr="3B06A011">
                <w:rPr>
                  <w:rFonts w:ascii="Times New Roman" w:hAnsi="Times New Roman"/>
                  <w:sz w:val="24"/>
                </w:rPr>
                <w:t xml:space="preserve">.  </w:t>
              </w:r>
            </w:ins>
          </w:p>
        </w:tc>
      </w:tr>
      <w:tr w:rsidR="00706701" w:rsidRPr="0062765D" w14:paraId="61F3B1F4" w14:textId="77777777" w:rsidTr="402EDAAF">
        <w:trPr>
          <w:trHeight w:val="504"/>
          <w:ins w:id="317"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75C7509" w14:textId="77777777" w:rsidR="00706701" w:rsidRPr="0062765D" w:rsidRDefault="00706701">
            <w:pPr>
              <w:jc w:val="center"/>
              <w:rPr>
                <w:ins w:id="318" w:author="Author"/>
                <w:rFonts w:ascii="Times New Roman" w:hAnsi="Times New Roman"/>
                <w:sz w:val="24"/>
                <w:lang w:eastAsia="en-GB"/>
              </w:rPr>
            </w:pPr>
            <w:ins w:id="319" w:author="Author">
              <w:r w:rsidRPr="48F94FD4">
                <w:rPr>
                  <w:rFonts w:ascii="Times New Roman" w:hAnsi="Times New Roman"/>
                  <w:sz w:val="24"/>
                  <w:lang w:eastAsia="en-GB"/>
                </w:rPr>
                <w:lastRenderedPageBreak/>
                <w:t>0150</w:t>
              </w:r>
            </w:ins>
          </w:p>
        </w:tc>
        <w:tc>
          <w:tcPr>
            <w:tcW w:w="7963" w:type="dxa"/>
            <w:tcBorders>
              <w:top w:val="nil"/>
              <w:left w:val="nil"/>
              <w:bottom w:val="single" w:sz="4" w:space="0" w:color="auto"/>
              <w:right w:val="single" w:sz="4" w:space="0" w:color="auto"/>
            </w:tcBorders>
            <w:vAlign w:val="center"/>
            <w:hideMark/>
          </w:tcPr>
          <w:p w14:paraId="21029730" w14:textId="77777777" w:rsidR="00706701" w:rsidRPr="0062765D" w:rsidRDefault="00706701">
            <w:pPr>
              <w:autoSpaceDE w:val="0"/>
              <w:autoSpaceDN w:val="0"/>
              <w:adjustRightInd w:val="0"/>
              <w:jc w:val="left"/>
              <w:rPr>
                <w:ins w:id="320" w:author="Author"/>
                <w:rFonts w:ascii="Times New Roman" w:hAnsi="Times New Roman"/>
                <w:b/>
                <w:bCs/>
                <w:sz w:val="24"/>
                <w:u w:val="single"/>
              </w:rPr>
            </w:pPr>
            <w:ins w:id="321" w:author="Author">
              <w:r w:rsidRPr="0062765D">
                <w:rPr>
                  <w:rFonts w:ascii="Times New Roman" w:hAnsi="Times New Roman"/>
                  <w:b/>
                  <w:bCs/>
                  <w:sz w:val="24"/>
                  <w:u w:val="single"/>
                </w:rPr>
                <w:t>Loans and advances</w:t>
              </w:r>
            </w:ins>
          </w:p>
          <w:p w14:paraId="7B6ED9C3" w14:textId="736E9F53" w:rsidR="00706701" w:rsidRPr="0062765D" w:rsidRDefault="00706701" w:rsidP="3B06A011">
            <w:pPr>
              <w:autoSpaceDE w:val="0"/>
              <w:autoSpaceDN w:val="0"/>
              <w:adjustRightInd w:val="0"/>
              <w:jc w:val="left"/>
              <w:rPr>
                <w:ins w:id="322" w:author="Author"/>
                <w:rFonts w:ascii="Times New Roman" w:hAnsi="Times New Roman"/>
                <w:sz w:val="24"/>
              </w:rPr>
            </w:pPr>
            <w:ins w:id="323" w:author="Author">
              <w:r w:rsidRPr="3B06A011">
                <w:rPr>
                  <w:rFonts w:ascii="Times New Roman" w:hAnsi="Times New Roman"/>
                  <w:sz w:val="24"/>
                </w:rPr>
                <w:t xml:space="preserve">Institutions shall report the gross carrying amount of loans and advances in accordance with Annex V, Part 1, paragraphs 32 and 34 of the </w:t>
              </w:r>
              <w:r w:rsidR="005D451F">
                <w:rPr>
                  <w:rFonts w:ascii="Times New Roman" w:hAnsi="Times New Roman"/>
                  <w:sz w:val="24"/>
                </w:rPr>
                <w:t>EBA IT solutions</w:t>
              </w:r>
              <w:r w:rsidRPr="3B06A011">
                <w:rPr>
                  <w:rFonts w:ascii="Times New Roman" w:hAnsi="Times New Roman"/>
                  <w:sz w:val="24"/>
                </w:rPr>
                <w:t xml:space="preserve">.  </w:t>
              </w:r>
            </w:ins>
          </w:p>
          <w:p w14:paraId="66A4F90F" w14:textId="77777777" w:rsidR="00706701" w:rsidRPr="0062765D" w:rsidRDefault="00706701">
            <w:pPr>
              <w:autoSpaceDE w:val="0"/>
              <w:autoSpaceDN w:val="0"/>
              <w:adjustRightInd w:val="0"/>
              <w:jc w:val="left"/>
              <w:rPr>
                <w:ins w:id="324" w:author="Author"/>
                <w:rFonts w:ascii="Times New Roman" w:hAnsi="Times New Roman"/>
                <w:sz w:val="24"/>
              </w:rPr>
            </w:pPr>
          </w:p>
        </w:tc>
      </w:tr>
      <w:tr w:rsidR="00706701" w:rsidRPr="0062765D" w14:paraId="06C56EFB" w14:textId="77777777" w:rsidTr="402EDAAF">
        <w:trPr>
          <w:trHeight w:val="504"/>
          <w:ins w:id="325"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CFEC0FE" w14:textId="77777777" w:rsidR="00706701" w:rsidRPr="0062765D" w:rsidRDefault="00706701">
            <w:pPr>
              <w:jc w:val="center"/>
              <w:rPr>
                <w:ins w:id="326" w:author="Author"/>
                <w:rFonts w:ascii="Times New Roman" w:hAnsi="Times New Roman"/>
                <w:sz w:val="24"/>
                <w:highlight w:val="yellow"/>
                <w:lang w:eastAsia="en-GB"/>
              </w:rPr>
            </w:pPr>
            <w:ins w:id="327" w:author="Author">
              <w:r w:rsidRPr="48F94FD4">
                <w:rPr>
                  <w:rFonts w:ascii="Times New Roman" w:hAnsi="Times New Roman"/>
                  <w:sz w:val="24"/>
                  <w:lang w:eastAsia="en-GB"/>
                </w:rPr>
                <w:t>0160</w:t>
              </w:r>
            </w:ins>
          </w:p>
        </w:tc>
        <w:tc>
          <w:tcPr>
            <w:tcW w:w="7963" w:type="dxa"/>
            <w:tcBorders>
              <w:top w:val="nil"/>
              <w:left w:val="nil"/>
              <w:bottom w:val="single" w:sz="4" w:space="0" w:color="auto"/>
              <w:right w:val="single" w:sz="4" w:space="0" w:color="auto"/>
            </w:tcBorders>
            <w:vAlign w:val="center"/>
            <w:hideMark/>
          </w:tcPr>
          <w:p w14:paraId="343ECAEF" w14:textId="77777777" w:rsidR="00706701" w:rsidRPr="0062765D" w:rsidRDefault="00706701">
            <w:pPr>
              <w:autoSpaceDE w:val="0"/>
              <w:autoSpaceDN w:val="0"/>
              <w:adjustRightInd w:val="0"/>
              <w:jc w:val="left"/>
              <w:rPr>
                <w:ins w:id="328" w:author="Author"/>
                <w:rFonts w:ascii="Times New Roman" w:hAnsi="Times New Roman"/>
                <w:b/>
                <w:bCs/>
                <w:sz w:val="24"/>
                <w:u w:val="single"/>
              </w:rPr>
            </w:pPr>
            <w:ins w:id="329" w:author="Author">
              <w:r w:rsidRPr="0062765D">
                <w:rPr>
                  <w:rFonts w:ascii="Times New Roman" w:hAnsi="Times New Roman"/>
                  <w:b/>
                  <w:bCs/>
                  <w:sz w:val="24"/>
                  <w:u w:val="single"/>
                </w:rPr>
                <w:t>Derivatives</w:t>
              </w:r>
            </w:ins>
          </w:p>
          <w:p w14:paraId="67FBF38F" w14:textId="19DF8F19" w:rsidR="00706701" w:rsidRPr="0062765D" w:rsidRDefault="00706701" w:rsidP="3B06A011">
            <w:pPr>
              <w:autoSpaceDE w:val="0"/>
              <w:autoSpaceDN w:val="0"/>
              <w:adjustRightInd w:val="0"/>
              <w:jc w:val="left"/>
              <w:rPr>
                <w:ins w:id="330" w:author="Author"/>
                <w:rFonts w:ascii="Times New Roman" w:hAnsi="Times New Roman"/>
                <w:sz w:val="24"/>
              </w:rPr>
            </w:pPr>
            <w:ins w:id="331" w:author="Author">
              <w:r w:rsidRPr="3B06A011">
                <w:rPr>
                  <w:rFonts w:ascii="Times New Roman" w:hAnsi="Times New Roman"/>
                  <w:sz w:val="24"/>
                </w:rPr>
                <w:t xml:space="preserve">The sum of the carrying </w:t>
              </w:r>
              <w:proofErr w:type="gramStart"/>
              <w:r w:rsidRPr="3B06A011">
                <w:rPr>
                  <w:rFonts w:ascii="Times New Roman" w:hAnsi="Times New Roman"/>
                  <w:sz w:val="24"/>
                </w:rPr>
                <w:t>amount</w:t>
              </w:r>
              <w:proofErr w:type="gramEnd"/>
              <w:r w:rsidRPr="3B06A011">
                <w:rPr>
                  <w:rFonts w:ascii="Times New Roman" w:hAnsi="Times New Roman"/>
                  <w:sz w:val="24"/>
                </w:rPr>
                <w:t xml:space="preserve"> of derivatives that are trading and hedge accounting. </w:t>
              </w:r>
            </w:ins>
          </w:p>
          <w:p w14:paraId="47BBB2C1" w14:textId="77777777" w:rsidR="00706701" w:rsidRPr="0062765D" w:rsidRDefault="00706701">
            <w:pPr>
              <w:autoSpaceDE w:val="0"/>
              <w:autoSpaceDN w:val="0"/>
              <w:adjustRightInd w:val="0"/>
              <w:jc w:val="left"/>
              <w:rPr>
                <w:ins w:id="332" w:author="Author"/>
                <w:rFonts w:ascii="Times New Roman" w:hAnsi="Times New Roman"/>
                <w:bCs/>
                <w:sz w:val="24"/>
              </w:rPr>
            </w:pPr>
          </w:p>
        </w:tc>
      </w:tr>
      <w:tr w:rsidR="00706701" w:rsidRPr="0062765D" w14:paraId="7F02641C" w14:textId="77777777" w:rsidTr="402EDAAF">
        <w:trPr>
          <w:trHeight w:val="504"/>
          <w:ins w:id="333"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F3F56FE" w14:textId="77777777" w:rsidR="00706701" w:rsidRPr="0062765D" w:rsidRDefault="00706701">
            <w:pPr>
              <w:jc w:val="center"/>
              <w:rPr>
                <w:ins w:id="334" w:author="Author"/>
                <w:rFonts w:ascii="Times New Roman" w:hAnsi="Times New Roman"/>
                <w:sz w:val="24"/>
                <w:lang w:eastAsia="en-GB"/>
              </w:rPr>
            </w:pPr>
            <w:ins w:id="335" w:author="Author">
              <w:r w:rsidRPr="48F94FD4">
                <w:rPr>
                  <w:rFonts w:ascii="Times New Roman" w:hAnsi="Times New Roman"/>
                  <w:sz w:val="24"/>
                  <w:lang w:eastAsia="en-GB"/>
                </w:rPr>
                <w:t>0170</w:t>
              </w:r>
            </w:ins>
          </w:p>
        </w:tc>
        <w:tc>
          <w:tcPr>
            <w:tcW w:w="7963" w:type="dxa"/>
            <w:tcBorders>
              <w:top w:val="nil"/>
              <w:left w:val="nil"/>
              <w:bottom w:val="single" w:sz="4" w:space="0" w:color="auto"/>
              <w:right w:val="single" w:sz="4" w:space="0" w:color="auto"/>
            </w:tcBorders>
            <w:vAlign w:val="center"/>
            <w:hideMark/>
          </w:tcPr>
          <w:p w14:paraId="1BF936E0" w14:textId="77777777" w:rsidR="00706701" w:rsidRPr="0062765D" w:rsidRDefault="00706701">
            <w:pPr>
              <w:autoSpaceDE w:val="0"/>
              <w:autoSpaceDN w:val="0"/>
              <w:adjustRightInd w:val="0"/>
              <w:jc w:val="left"/>
              <w:rPr>
                <w:ins w:id="336" w:author="Author"/>
                <w:rFonts w:ascii="Times New Roman" w:hAnsi="Times New Roman"/>
                <w:sz w:val="24"/>
                <w:u w:val="single"/>
              </w:rPr>
            </w:pPr>
            <w:ins w:id="337" w:author="Author">
              <w:r w:rsidRPr="0062765D">
                <w:rPr>
                  <w:rFonts w:ascii="Times New Roman" w:hAnsi="Times New Roman"/>
                  <w:b/>
                  <w:bCs/>
                  <w:sz w:val="24"/>
                  <w:u w:val="single"/>
                </w:rPr>
                <w:t>Trading and economic hedges</w:t>
              </w:r>
            </w:ins>
          </w:p>
          <w:p w14:paraId="42BAF8BB" w14:textId="0FD30CF9" w:rsidR="00706701" w:rsidRPr="0062765D" w:rsidRDefault="00706701" w:rsidP="3B06A011">
            <w:pPr>
              <w:autoSpaceDE w:val="0"/>
              <w:autoSpaceDN w:val="0"/>
              <w:adjustRightInd w:val="0"/>
              <w:rPr>
                <w:ins w:id="338" w:author="Author"/>
                <w:rFonts w:ascii="Times New Roman" w:hAnsi="Times New Roman"/>
                <w:sz w:val="24"/>
              </w:rPr>
            </w:pPr>
            <w:ins w:id="339" w:author="Author">
              <w:r w:rsidRPr="3B06A011">
                <w:rPr>
                  <w:rFonts w:ascii="Times New Roman" w:hAnsi="Times New Roman"/>
                  <w:sz w:val="24"/>
                </w:rPr>
                <w:t xml:space="preserve">Institutions shall report the carrying amount of trading and economic hedges derivatives as reported in accordance with IFRS 9 Appendix A or under </w:t>
              </w:r>
              <w:proofErr w:type="spellStart"/>
              <w:r w:rsidRPr="3B06A011">
                <w:rPr>
                  <w:rFonts w:ascii="Times New Roman" w:hAnsi="Times New Roman"/>
                  <w:sz w:val="24"/>
                </w:rPr>
                <w:t>nGAAP</w:t>
              </w:r>
              <w:proofErr w:type="spellEnd"/>
              <w:r w:rsidRPr="3B06A011">
                <w:rPr>
                  <w:rFonts w:ascii="Times New Roman" w:hAnsi="Times New Roman"/>
                  <w:sz w:val="24"/>
                </w:rPr>
                <w:t xml:space="preserve">  in accordance with Annex V, Part 1, paragraphs 17 and 27 of the </w:t>
              </w:r>
              <w:r w:rsidR="00B345E4">
                <w:rPr>
                  <w:rFonts w:ascii="Times New Roman" w:hAnsi="Times New Roman"/>
                  <w:sz w:val="24"/>
                </w:rPr>
                <w:t>EBA IT solutions</w:t>
              </w:r>
              <w:r w:rsidRPr="3B06A011">
                <w:rPr>
                  <w:rFonts w:ascii="Times New Roman" w:hAnsi="Times New Roman"/>
                  <w:sz w:val="24"/>
                </w:rPr>
                <w:t>, as long as such derivatives have generat</w:t>
              </w:r>
              <w:r w:rsidR="008437E1">
                <w:rPr>
                  <w:rFonts w:ascii="Times New Roman" w:hAnsi="Times New Roman"/>
                  <w:sz w:val="24"/>
                </w:rPr>
                <w:t>ed</w:t>
              </w:r>
              <w:del w:id="340" w:author="Author">
                <w:r w:rsidRPr="3B06A011" w:rsidDel="008437E1">
                  <w:rPr>
                    <w:rFonts w:ascii="Times New Roman" w:hAnsi="Times New Roman"/>
                    <w:sz w:val="24"/>
                  </w:rPr>
                  <w:delText>ing</w:delText>
                </w:r>
              </w:del>
              <w:r w:rsidRPr="3B06A011">
                <w:rPr>
                  <w:rFonts w:ascii="Times New Roman" w:hAnsi="Times New Roman"/>
                  <w:sz w:val="24"/>
                </w:rPr>
                <w:t xml:space="preserve"> interest or similar flows during the financial year that have been recognized as interest income or interest expenses. </w:t>
              </w:r>
            </w:ins>
          </w:p>
          <w:p w14:paraId="19E4F11B" w14:textId="77777777" w:rsidR="00706701" w:rsidRPr="0062765D" w:rsidRDefault="00706701">
            <w:pPr>
              <w:autoSpaceDE w:val="0"/>
              <w:autoSpaceDN w:val="0"/>
              <w:adjustRightInd w:val="0"/>
              <w:rPr>
                <w:ins w:id="341" w:author="Author"/>
                <w:rFonts w:ascii="Times New Roman" w:hAnsi="Times New Roman"/>
                <w:sz w:val="24"/>
              </w:rPr>
            </w:pPr>
          </w:p>
        </w:tc>
      </w:tr>
      <w:tr w:rsidR="00706701" w:rsidRPr="0062765D" w14:paraId="74274CD6" w14:textId="77777777" w:rsidTr="402EDAAF">
        <w:trPr>
          <w:trHeight w:val="504"/>
          <w:ins w:id="342"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9C77512" w14:textId="77777777" w:rsidR="00706701" w:rsidRPr="0062765D" w:rsidRDefault="00706701">
            <w:pPr>
              <w:jc w:val="center"/>
              <w:rPr>
                <w:ins w:id="343" w:author="Author"/>
                <w:rFonts w:ascii="Times New Roman" w:hAnsi="Times New Roman"/>
                <w:sz w:val="24"/>
                <w:lang w:eastAsia="en-GB"/>
              </w:rPr>
            </w:pPr>
            <w:ins w:id="344" w:author="Author">
              <w:r w:rsidRPr="48F94FD4">
                <w:rPr>
                  <w:rFonts w:ascii="Times New Roman" w:hAnsi="Times New Roman"/>
                  <w:sz w:val="24"/>
                  <w:lang w:eastAsia="en-GB"/>
                </w:rPr>
                <w:t>0180</w:t>
              </w:r>
            </w:ins>
          </w:p>
        </w:tc>
        <w:tc>
          <w:tcPr>
            <w:tcW w:w="7963" w:type="dxa"/>
            <w:tcBorders>
              <w:top w:val="nil"/>
              <w:left w:val="nil"/>
              <w:bottom w:val="single" w:sz="4" w:space="0" w:color="auto"/>
              <w:right w:val="single" w:sz="4" w:space="0" w:color="auto"/>
            </w:tcBorders>
            <w:vAlign w:val="center"/>
            <w:hideMark/>
          </w:tcPr>
          <w:p w14:paraId="13E2E06D" w14:textId="77777777" w:rsidR="00706701" w:rsidRPr="0062765D" w:rsidRDefault="00706701">
            <w:pPr>
              <w:autoSpaceDE w:val="0"/>
              <w:autoSpaceDN w:val="0"/>
              <w:adjustRightInd w:val="0"/>
              <w:jc w:val="left"/>
              <w:rPr>
                <w:ins w:id="345" w:author="Author"/>
                <w:rFonts w:ascii="Times New Roman" w:hAnsi="Times New Roman"/>
                <w:b/>
                <w:bCs/>
                <w:sz w:val="24"/>
                <w:u w:val="single"/>
              </w:rPr>
            </w:pPr>
            <w:ins w:id="346" w:author="Author">
              <w:r w:rsidRPr="0062765D">
                <w:rPr>
                  <w:rFonts w:ascii="Times New Roman" w:hAnsi="Times New Roman"/>
                  <w:b/>
                  <w:bCs/>
                  <w:sz w:val="24"/>
                  <w:u w:val="single"/>
                </w:rPr>
                <w:t>Hedge accounting</w:t>
              </w:r>
            </w:ins>
          </w:p>
          <w:p w14:paraId="01C86182" w14:textId="55DDBE0E" w:rsidR="00706701" w:rsidRPr="0062765D" w:rsidRDefault="00706701" w:rsidP="3B06A011">
            <w:pPr>
              <w:autoSpaceDE w:val="0"/>
              <w:autoSpaceDN w:val="0"/>
              <w:adjustRightInd w:val="0"/>
              <w:rPr>
                <w:ins w:id="347" w:author="Author"/>
                <w:rFonts w:ascii="Times New Roman" w:hAnsi="Times New Roman"/>
                <w:sz w:val="24"/>
              </w:rPr>
            </w:pPr>
            <w:ins w:id="348" w:author="Author">
              <w:r w:rsidRPr="3B06A011">
                <w:rPr>
                  <w:rFonts w:ascii="Times New Roman" w:hAnsi="Times New Roman"/>
                  <w:sz w:val="24"/>
                </w:rPr>
                <w:t xml:space="preserve">Institutions shall report the carrying amount of hedge accounting derivatives in accordance with Annex V, Part 1, paragraphs 22 and 27 of the </w:t>
              </w:r>
              <w:r w:rsidR="00D20E33">
                <w:rPr>
                  <w:rFonts w:ascii="Times New Roman" w:hAnsi="Times New Roman"/>
                  <w:sz w:val="24"/>
                </w:rPr>
                <w:t>EBA IT solutions</w:t>
              </w:r>
              <w:r w:rsidRPr="3B06A011">
                <w:rPr>
                  <w:rFonts w:ascii="Times New Roman" w:hAnsi="Times New Roman"/>
                  <w:sz w:val="24"/>
                </w:rPr>
                <w:t>, if such derivatives have generat</w:t>
              </w:r>
              <w:r w:rsidR="002246F4">
                <w:rPr>
                  <w:rFonts w:ascii="Times New Roman" w:hAnsi="Times New Roman"/>
                  <w:sz w:val="24"/>
                </w:rPr>
                <w:t>ed</w:t>
              </w:r>
              <w:r w:rsidRPr="3B06A011">
                <w:rPr>
                  <w:rFonts w:ascii="Times New Roman" w:hAnsi="Times New Roman"/>
                  <w:sz w:val="24"/>
                </w:rPr>
                <w:t xml:space="preserve"> interest or similar flows that have been recognized as interest income or interest expenses. </w:t>
              </w:r>
            </w:ins>
          </w:p>
          <w:p w14:paraId="7F517CA2" w14:textId="77777777" w:rsidR="00706701" w:rsidRPr="0062765D" w:rsidRDefault="00706701">
            <w:pPr>
              <w:autoSpaceDE w:val="0"/>
              <w:autoSpaceDN w:val="0"/>
              <w:adjustRightInd w:val="0"/>
              <w:jc w:val="left"/>
              <w:rPr>
                <w:ins w:id="349" w:author="Author"/>
                <w:rFonts w:ascii="Times New Roman" w:hAnsi="Times New Roman"/>
                <w:sz w:val="24"/>
              </w:rPr>
            </w:pPr>
          </w:p>
        </w:tc>
      </w:tr>
      <w:tr w:rsidR="00706701" w:rsidRPr="0062765D" w14:paraId="5013B16A" w14:textId="77777777" w:rsidTr="402EDAAF">
        <w:trPr>
          <w:trHeight w:val="504"/>
          <w:ins w:id="35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BB9392" w14:textId="77777777" w:rsidR="00706701" w:rsidRPr="0062765D" w:rsidRDefault="00706701">
            <w:pPr>
              <w:jc w:val="center"/>
              <w:rPr>
                <w:ins w:id="351" w:author="Author"/>
                <w:rFonts w:ascii="Times New Roman" w:hAnsi="Times New Roman"/>
                <w:sz w:val="24"/>
                <w:lang w:eastAsia="en-GB"/>
              </w:rPr>
            </w:pPr>
            <w:ins w:id="352" w:author="Author">
              <w:r w:rsidRPr="48F94FD4">
                <w:rPr>
                  <w:rFonts w:ascii="Times New Roman" w:hAnsi="Times New Roman"/>
                  <w:sz w:val="24"/>
                  <w:lang w:eastAsia="en-GB"/>
                </w:rPr>
                <w:t>0190</w:t>
              </w:r>
            </w:ins>
          </w:p>
        </w:tc>
        <w:tc>
          <w:tcPr>
            <w:tcW w:w="7963" w:type="dxa"/>
            <w:tcBorders>
              <w:top w:val="nil"/>
              <w:left w:val="nil"/>
              <w:bottom w:val="single" w:sz="4" w:space="0" w:color="auto"/>
              <w:right w:val="single" w:sz="4" w:space="0" w:color="auto"/>
            </w:tcBorders>
            <w:vAlign w:val="center"/>
            <w:hideMark/>
          </w:tcPr>
          <w:p w14:paraId="11191C30" w14:textId="77777777" w:rsidR="00706701" w:rsidRPr="0062765D" w:rsidRDefault="00706701">
            <w:pPr>
              <w:autoSpaceDE w:val="0"/>
              <w:autoSpaceDN w:val="0"/>
              <w:adjustRightInd w:val="0"/>
              <w:jc w:val="left"/>
              <w:rPr>
                <w:ins w:id="353" w:author="Author"/>
                <w:rFonts w:ascii="Times New Roman" w:hAnsi="Times New Roman"/>
                <w:b/>
                <w:bCs/>
                <w:sz w:val="24"/>
                <w:u w:val="single"/>
              </w:rPr>
            </w:pPr>
            <w:ins w:id="354" w:author="Author">
              <w:r w:rsidRPr="0062765D">
                <w:rPr>
                  <w:rFonts w:ascii="Times New Roman" w:hAnsi="Times New Roman"/>
                  <w:b/>
                  <w:bCs/>
                  <w:sz w:val="24"/>
                  <w:u w:val="single"/>
                </w:rPr>
                <w:t xml:space="preserve">Assets subject to leases </w:t>
              </w:r>
            </w:ins>
          </w:p>
          <w:p w14:paraId="0B5B103E" w14:textId="77777777" w:rsidR="00706701" w:rsidRPr="0062765D" w:rsidRDefault="00706701">
            <w:pPr>
              <w:autoSpaceDE w:val="0"/>
              <w:autoSpaceDN w:val="0"/>
              <w:adjustRightInd w:val="0"/>
              <w:jc w:val="left"/>
              <w:rPr>
                <w:ins w:id="355" w:author="Author"/>
                <w:rFonts w:ascii="Times New Roman" w:hAnsi="Times New Roman"/>
                <w:sz w:val="24"/>
              </w:rPr>
            </w:pPr>
            <w:ins w:id="356" w:author="Author">
              <w:r w:rsidRPr="0062765D">
                <w:rPr>
                  <w:rFonts w:ascii="Times New Roman" w:hAnsi="Times New Roman"/>
                  <w:sz w:val="24"/>
                </w:rPr>
                <w:t>Institutions shall report the carrying amount of all assets subject to leases which include the following:</w:t>
              </w:r>
            </w:ins>
          </w:p>
          <w:p w14:paraId="3F8AD3D8" w14:textId="2416EF02" w:rsidR="00706701" w:rsidRPr="0062765D" w:rsidRDefault="00706701" w:rsidP="3B06A011">
            <w:pPr>
              <w:numPr>
                <w:ilvl w:val="0"/>
                <w:numId w:val="32"/>
              </w:numPr>
              <w:autoSpaceDE w:val="0"/>
              <w:autoSpaceDN w:val="0"/>
              <w:adjustRightInd w:val="0"/>
              <w:jc w:val="left"/>
              <w:rPr>
                <w:ins w:id="357" w:author="Author"/>
                <w:rFonts w:ascii="Times New Roman" w:hAnsi="Times New Roman"/>
                <w:sz w:val="24"/>
              </w:rPr>
            </w:pPr>
            <w:ins w:id="358" w:author="Author">
              <w:r w:rsidRPr="3B06A011">
                <w:rPr>
                  <w:rFonts w:ascii="Times New Roman" w:hAnsi="Times New Roman"/>
                  <w:sz w:val="24"/>
                </w:rPr>
                <w:t>Property plan</w:t>
              </w:r>
              <w:r w:rsidR="008437E1">
                <w:rPr>
                  <w:rFonts w:ascii="Times New Roman" w:hAnsi="Times New Roman"/>
                  <w:sz w:val="24"/>
                </w:rPr>
                <w:t>t</w:t>
              </w:r>
              <w:r w:rsidRPr="3B06A011">
                <w:rPr>
                  <w:rFonts w:ascii="Times New Roman" w:hAnsi="Times New Roman"/>
                  <w:sz w:val="24"/>
                </w:rPr>
                <w:t xml:space="preserve"> and equipment in accordance with IAS 16, paragraphs 6 and 29 and IAS 1 paragraph 54(a</w:t>
              </w:r>
              <w:proofErr w:type="gramStart"/>
              <w:r w:rsidRPr="3B06A011">
                <w:rPr>
                  <w:rFonts w:ascii="Times New Roman" w:hAnsi="Times New Roman"/>
                  <w:sz w:val="24"/>
                </w:rPr>
                <w:t>) ;</w:t>
              </w:r>
              <w:proofErr w:type="gramEnd"/>
            </w:ins>
          </w:p>
          <w:p w14:paraId="4BEDDD96" w14:textId="77777777" w:rsidR="00706701" w:rsidRPr="0062765D" w:rsidRDefault="00706701" w:rsidP="3B06A011">
            <w:pPr>
              <w:numPr>
                <w:ilvl w:val="0"/>
                <w:numId w:val="32"/>
              </w:numPr>
              <w:autoSpaceDE w:val="0"/>
              <w:autoSpaceDN w:val="0"/>
              <w:adjustRightInd w:val="0"/>
              <w:jc w:val="left"/>
              <w:rPr>
                <w:ins w:id="359" w:author="Author"/>
                <w:rFonts w:ascii="Times New Roman" w:hAnsi="Times New Roman"/>
                <w:sz w:val="24"/>
              </w:rPr>
            </w:pPr>
            <w:ins w:id="360" w:author="Author">
              <w:r w:rsidRPr="3B06A011">
                <w:rPr>
                  <w:rFonts w:ascii="Times New Roman" w:hAnsi="Times New Roman"/>
                  <w:sz w:val="24"/>
                </w:rPr>
                <w:t xml:space="preserve">Investment property in accordance with IAS 40 paragraphs 5 and 30 and with IAS 1 paragraph </w:t>
              </w:r>
              <w:proofErr w:type="gramStart"/>
              <w:r w:rsidRPr="3B06A011">
                <w:rPr>
                  <w:rFonts w:ascii="Times New Roman" w:hAnsi="Times New Roman"/>
                  <w:sz w:val="24"/>
                </w:rPr>
                <w:t>54(b);</w:t>
              </w:r>
              <w:proofErr w:type="gramEnd"/>
              <w:r w:rsidRPr="3B06A011">
                <w:rPr>
                  <w:rFonts w:ascii="Times New Roman" w:hAnsi="Times New Roman"/>
                  <w:sz w:val="24"/>
                </w:rPr>
                <w:t xml:space="preserve"> </w:t>
              </w:r>
            </w:ins>
          </w:p>
          <w:p w14:paraId="7F5A8E58" w14:textId="791CFF78" w:rsidR="00706701" w:rsidRPr="0062765D" w:rsidRDefault="00706701" w:rsidP="3B06A011">
            <w:pPr>
              <w:numPr>
                <w:ilvl w:val="0"/>
                <w:numId w:val="32"/>
              </w:numPr>
              <w:autoSpaceDE w:val="0"/>
              <w:autoSpaceDN w:val="0"/>
              <w:adjustRightInd w:val="0"/>
              <w:jc w:val="left"/>
              <w:rPr>
                <w:ins w:id="361" w:author="Author"/>
                <w:rFonts w:ascii="Times New Roman" w:hAnsi="Times New Roman"/>
                <w:sz w:val="24"/>
              </w:rPr>
            </w:pPr>
            <w:ins w:id="362" w:author="Author">
              <w:r w:rsidRPr="3B06A011">
                <w:rPr>
                  <w:rFonts w:ascii="Times New Roman" w:hAnsi="Times New Roman"/>
                  <w:sz w:val="24"/>
                </w:rPr>
                <w:t xml:space="preserve">Other intangible assets in accordance with IAS 38, paragraphs 8, 118 and 122 as well as with the Annex V, Part 2, paragraph 303 of the </w:t>
              </w:r>
              <w:r w:rsidR="00FC5B54">
                <w:rPr>
                  <w:rFonts w:ascii="Times New Roman" w:hAnsi="Times New Roman"/>
                  <w:sz w:val="24"/>
                </w:rPr>
                <w:t>EBA IT solutions</w:t>
              </w:r>
              <w:r w:rsidRPr="3B06A011">
                <w:rPr>
                  <w:rFonts w:ascii="Times New Roman" w:hAnsi="Times New Roman"/>
                  <w:sz w:val="24"/>
                </w:rPr>
                <w:t>.</w:t>
              </w:r>
            </w:ins>
          </w:p>
        </w:tc>
      </w:tr>
      <w:tr w:rsidR="00706701" w:rsidRPr="0062765D" w14:paraId="19B60565" w14:textId="77777777" w:rsidTr="402EDAAF">
        <w:trPr>
          <w:trHeight w:val="504"/>
          <w:ins w:id="363"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E8A1BA2" w14:textId="77777777" w:rsidR="00706701" w:rsidRPr="0062765D" w:rsidRDefault="00706701">
            <w:pPr>
              <w:jc w:val="center"/>
              <w:rPr>
                <w:ins w:id="364" w:author="Author"/>
                <w:rFonts w:ascii="Times New Roman" w:hAnsi="Times New Roman"/>
                <w:sz w:val="24"/>
                <w:lang w:eastAsia="en-GB"/>
              </w:rPr>
            </w:pPr>
            <w:ins w:id="365" w:author="Author">
              <w:r w:rsidRPr="48F94FD4">
                <w:rPr>
                  <w:rFonts w:ascii="Times New Roman" w:hAnsi="Times New Roman"/>
                  <w:sz w:val="24"/>
                  <w:lang w:eastAsia="en-GB"/>
                </w:rPr>
                <w:t>0200</w:t>
              </w:r>
            </w:ins>
          </w:p>
        </w:tc>
        <w:tc>
          <w:tcPr>
            <w:tcW w:w="7963" w:type="dxa"/>
            <w:tcBorders>
              <w:top w:val="nil"/>
              <w:left w:val="nil"/>
              <w:bottom w:val="single" w:sz="4" w:space="0" w:color="auto"/>
              <w:right w:val="single" w:sz="4" w:space="0" w:color="auto"/>
            </w:tcBorders>
            <w:vAlign w:val="center"/>
            <w:hideMark/>
          </w:tcPr>
          <w:p w14:paraId="3352CD73" w14:textId="77777777" w:rsidR="00706701" w:rsidRPr="0062765D" w:rsidRDefault="00706701" w:rsidP="3B06A011">
            <w:pPr>
              <w:jc w:val="left"/>
              <w:rPr>
                <w:ins w:id="366" w:author="Author"/>
                <w:rFonts w:ascii="Times New Roman" w:hAnsi="Times New Roman"/>
                <w:b/>
                <w:bCs/>
                <w:sz w:val="24"/>
                <w:u w:val="single"/>
              </w:rPr>
            </w:pPr>
            <w:ins w:id="367" w:author="Author">
              <w:r w:rsidRPr="3B06A011">
                <w:rPr>
                  <w:rFonts w:ascii="Times New Roman" w:hAnsi="Times New Roman"/>
                  <w:b/>
                  <w:bCs/>
                  <w:sz w:val="24"/>
                  <w:u w:val="single"/>
                </w:rPr>
                <w:t>Dividend component</w:t>
              </w:r>
            </w:ins>
          </w:p>
          <w:p w14:paraId="0AA08614" w14:textId="77777777" w:rsidR="00706701" w:rsidRPr="0062765D" w:rsidRDefault="00706701">
            <w:pPr>
              <w:autoSpaceDE w:val="0"/>
              <w:autoSpaceDN w:val="0"/>
              <w:adjustRightInd w:val="0"/>
              <w:jc w:val="left"/>
              <w:rPr>
                <w:ins w:id="368" w:author="Author"/>
                <w:rFonts w:ascii="Times New Roman" w:hAnsi="Times New Roman"/>
                <w:color w:val="000000" w:themeColor="text1"/>
                <w:sz w:val="24"/>
                <w:lang w:val="en-US"/>
              </w:rPr>
            </w:pPr>
            <w:ins w:id="369" w:author="Author">
              <w:r w:rsidRPr="0062765D">
                <w:rPr>
                  <w:rFonts w:ascii="Times New Roman" w:hAnsi="Times New Roman"/>
                  <w:sz w:val="24"/>
                </w:rPr>
                <w:t>T</w:t>
              </w:r>
              <w:r w:rsidRPr="0062765D">
                <w:rPr>
                  <w:rFonts w:ascii="Times New Roman" w:hAnsi="Times New Roman"/>
                  <w:color w:val="000000" w:themeColor="text1"/>
                  <w:sz w:val="24"/>
                </w:rPr>
                <w:t xml:space="preserve">he dividend component (DC) shall be calculated in accordance with Article 314(2) </w:t>
              </w:r>
              <w:r w:rsidRPr="0062765D">
                <w:rPr>
                  <w:rFonts w:ascii="Times New Roman" w:hAnsi="Times New Roman"/>
                  <w:color w:val="000000" w:themeColor="text1"/>
                  <w:sz w:val="24"/>
                  <w:lang w:val="en-US"/>
                </w:rPr>
                <w:t>of Regulation (EU) No 575/2013.</w:t>
              </w:r>
            </w:ins>
          </w:p>
          <w:p w14:paraId="4B4463D0" w14:textId="77777777" w:rsidR="00706701" w:rsidRPr="0062765D" w:rsidRDefault="00706701">
            <w:pPr>
              <w:jc w:val="left"/>
              <w:rPr>
                <w:ins w:id="370" w:author="Author"/>
                <w:rFonts w:ascii="Times New Roman" w:hAnsi="Times New Roman"/>
                <w:b/>
                <w:bCs/>
                <w:sz w:val="24"/>
                <w:u w:val="single"/>
                <w:lang w:val="en-US"/>
              </w:rPr>
            </w:pPr>
          </w:p>
        </w:tc>
      </w:tr>
      <w:tr w:rsidR="00706701" w:rsidRPr="0062765D" w14:paraId="636A0B06" w14:textId="77777777" w:rsidTr="402EDAAF">
        <w:trPr>
          <w:trHeight w:val="504"/>
          <w:ins w:id="371"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F9BD91" w14:textId="77777777" w:rsidR="00706701" w:rsidRPr="0062765D" w:rsidRDefault="00706701">
            <w:pPr>
              <w:jc w:val="center"/>
              <w:rPr>
                <w:ins w:id="372" w:author="Author"/>
                <w:rFonts w:ascii="Times New Roman" w:hAnsi="Times New Roman"/>
                <w:sz w:val="24"/>
                <w:lang w:eastAsia="en-GB"/>
              </w:rPr>
            </w:pPr>
            <w:ins w:id="373" w:author="Author">
              <w:r w:rsidRPr="48F94FD4">
                <w:rPr>
                  <w:rFonts w:ascii="Times New Roman" w:hAnsi="Times New Roman"/>
                  <w:sz w:val="24"/>
                  <w:lang w:eastAsia="en-GB"/>
                </w:rPr>
                <w:t>0210</w:t>
              </w:r>
            </w:ins>
          </w:p>
        </w:tc>
        <w:tc>
          <w:tcPr>
            <w:tcW w:w="7963" w:type="dxa"/>
            <w:tcBorders>
              <w:top w:val="nil"/>
              <w:left w:val="nil"/>
              <w:bottom w:val="single" w:sz="4" w:space="0" w:color="auto"/>
              <w:right w:val="single" w:sz="4" w:space="0" w:color="auto"/>
            </w:tcBorders>
            <w:vAlign w:val="center"/>
            <w:hideMark/>
          </w:tcPr>
          <w:p w14:paraId="65EA679F" w14:textId="77777777" w:rsidR="00706701" w:rsidRPr="0062765D" w:rsidRDefault="00706701">
            <w:pPr>
              <w:autoSpaceDE w:val="0"/>
              <w:autoSpaceDN w:val="0"/>
              <w:adjustRightInd w:val="0"/>
              <w:jc w:val="left"/>
              <w:rPr>
                <w:ins w:id="374" w:author="Author"/>
                <w:rFonts w:ascii="Times New Roman" w:hAnsi="Times New Roman"/>
                <w:b/>
                <w:bCs/>
                <w:sz w:val="24"/>
                <w:u w:val="single"/>
              </w:rPr>
            </w:pPr>
            <w:ins w:id="375" w:author="Author">
              <w:r w:rsidRPr="0062765D">
                <w:rPr>
                  <w:rFonts w:ascii="Times New Roman" w:hAnsi="Times New Roman"/>
                  <w:b/>
                  <w:bCs/>
                  <w:sz w:val="24"/>
                  <w:u w:val="single"/>
                </w:rPr>
                <w:t>Dividend income</w:t>
              </w:r>
            </w:ins>
          </w:p>
          <w:p w14:paraId="6C963A04" w14:textId="62553218" w:rsidR="00706701" w:rsidRPr="0062765D" w:rsidRDefault="00706701" w:rsidP="3B06A011">
            <w:pPr>
              <w:jc w:val="left"/>
              <w:rPr>
                <w:ins w:id="376" w:author="Author"/>
                <w:rFonts w:ascii="Times New Roman" w:hAnsi="Times New Roman"/>
                <w:sz w:val="24"/>
              </w:rPr>
            </w:pPr>
            <w:ins w:id="377" w:author="Author">
              <w:r w:rsidRPr="3B06A011">
                <w:rPr>
                  <w:rFonts w:ascii="Times New Roman" w:hAnsi="Times New Roman"/>
                  <w:sz w:val="24"/>
                </w:rPr>
                <w:t xml:space="preserve">Institutions shall report dividend income in accordance with Annex V, Part 2, paragraphs 40 to 42 of the </w:t>
              </w:r>
              <w:r w:rsidR="00576F30">
                <w:rPr>
                  <w:rFonts w:ascii="Times New Roman" w:hAnsi="Times New Roman"/>
                  <w:sz w:val="24"/>
                </w:rPr>
                <w:t>EBA IT solutions</w:t>
              </w:r>
              <w:r w:rsidRPr="3B06A011">
                <w:rPr>
                  <w:rFonts w:ascii="Times New Roman" w:hAnsi="Times New Roman"/>
                  <w:sz w:val="24"/>
                </w:rPr>
                <w:t>.</w:t>
              </w:r>
            </w:ins>
          </w:p>
          <w:p w14:paraId="5A3CA3F0" w14:textId="77777777" w:rsidR="00706701" w:rsidRPr="0062765D" w:rsidRDefault="00706701">
            <w:pPr>
              <w:autoSpaceDE w:val="0"/>
              <w:autoSpaceDN w:val="0"/>
              <w:adjustRightInd w:val="0"/>
              <w:jc w:val="left"/>
              <w:rPr>
                <w:ins w:id="378" w:author="Author"/>
                <w:rFonts w:ascii="Times New Roman" w:hAnsi="Times New Roman"/>
                <w:b/>
                <w:bCs/>
                <w:sz w:val="24"/>
                <w:u w:val="single"/>
              </w:rPr>
            </w:pPr>
          </w:p>
        </w:tc>
      </w:tr>
      <w:tr w:rsidR="00706701" w:rsidRPr="0062765D" w14:paraId="133663ED" w14:textId="77777777" w:rsidTr="402EDAAF">
        <w:trPr>
          <w:trHeight w:val="504"/>
          <w:ins w:id="379"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635C10A" w14:textId="77777777" w:rsidR="00706701" w:rsidRPr="0062765D" w:rsidRDefault="00706701">
            <w:pPr>
              <w:jc w:val="center"/>
              <w:rPr>
                <w:ins w:id="380" w:author="Author"/>
                <w:rFonts w:ascii="Times New Roman" w:hAnsi="Times New Roman"/>
                <w:b/>
                <w:bCs/>
                <w:sz w:val="24"/>
                <w:lang w:eastAsia="en-GB"/>
              </w:rPr>
            </w:pPr>
            <w:ins w:id="381" w:author="Author">
              <w:r w:rsidRPr="48F94FD4">
                <w:rPr>
                  <w:rFonts w:ascii="Times New Roman" w:hAnsi="Times New Roman"/>
                  <w:b/>
                  <w:bCs/>
                  <w:sz w:val="24"/>
                  <w:lang w:eastAsia="en-GB"/>
                </w:rPr>
                <w:t>0220 - 0360</w:t>
              </w:r>
            </w:ins>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073B9100" w14:textId="77777777" w:rsidR="00706701" w:rsidRPr="0062765D" w:rsidRDefault="00706701" w:rsidP="3B06A011">
            <w:pPr>
              <w:jc w:val="left"/>
              <w:rPr>
                <w:ins w:id="382" w:author="Author"/>
                <w:rFonts w:ascii="Times New Roman" w:hAnsi="Times New Roman"/>
                <w:b/>
                <w:bCs/>
                <w:sz w:val="24"/>
                <w:lang w:eastAsia="en-GB"/>
              </w:rPr>
            </w:pPr>
            <w:ins w:id="383" w:author="Author">
              <w:r w:rsidRPr="3B06A011">
                <w:rPr>
                  <w:rFonts w:ascii="Times New Roman" w:hAnsi="Times New Roman"/>
                  <w:b/>
                  <w:bCs/>
                  <w:sz w:val="24"/>
                  <w:lang w:eastAsia="en-GB"/>
                </w:rPr>
                <w:t>2. Services component (SC)</w:t>
              </w:r>
            </w:ins>
          </w:p>
        </w:tc>
      </w:tr>
      <w:tr w:rsidR="00706701" w:rsidRPr="0062765D" w14:paraId="78FCCFE0" w14:textId="77777777" w:rsidTr="402EDAAF">
        <w:trPr>
          <w:trHeight w:val="504"/>
          <w:ins w:id="384"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8A4340B" w14:textId="77777777" w:rsidR="00706701" w:rsidRPr="0062765D" w:rsidRDefault="00706701">
            <w:pPr>
              <w:jc w:val="center"/>
              <w:rPr>
                <w:ins w:id="385" w:author="Author"/>
                <w:rFonts w:ascii="Times New Roman" w:eastAsia="Verdana" w:hAnsi="Times New Roman"/>
                <w:sz w:val="24"/>
              </w:rPr>
            </w:pPr>
            <w:ins w:id="386" w:author="Author">
              <w:r w:rsidRPr="48F94FD4">
                <w:rPr>
                  <w:rFonts w:ascii="Times New Roman" w:hAnsi="Times New Roman"/>
                  <w:sz w:val="24"/>
                  <w:lang w:eastAsia="en-GB"/>
                </w:rPr>
                <w:t>0220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6D65A2" w14:textId="77777777" w:rsidR="00706701" w:rsidRPr="0062765D" w:rsidRDefault="00706701">
            <w:pPr>
              <w:jc w:val="left"/>
              <w:rPr>
                <w:ins w:id="387" w:author="Author"/>
                <w:rFonts w:ascii="Times New Roman" w:hAnsi="Times New Roman"/>
                <w:b/>
                <w:bCs/>
                <w:sz w:val="24"/>
                <w:u w:val="single"/>
              </w:rPr>
            </w:pPr>
            <w:ins w:id="388" w:author="Author">
              <w:r w:rsidRPr="0062765D">
                <w:rPr>
                  <w:rFonts w:ascii="Times New Roman" w:hAnsi="Times New Roman"/>
                  <w:b/>
                  <w:bCs/>
                  <w:sz w:val="24"/>
                  <w:u w:val="single"/>
                </w:rPr>
                <w:t>Other operating income</w:t>
              </w:r>
            </w:ins>
          </w:p>
          <w:p w14:paraId="05E0D750" w14:textId="77777777" w:rsidR="00706701" w:rsidRPr="0062765D" w:rsidRDefault="00706701">
            <w:pPr>
              <w:jc w:val="left"/>
              <w:rPr>
                <w:ins w:id="389" w:author="Author"/>
                <w:rFonts w:ascii="Times New Roman" w:hAnsi="Times New Roman"/>
                <w:color w:val="000000" w:themeColor="text1"/>
                <w:sz w:val="24"/>
                <w:lang w:val="en-US"/>
              </w:rPr>
            </w:pPr>
            <w:ins w:id="390" w:author="Author">
              <w:r w:rsidRPr="7EA9351C">
                <w:rPr>
                  <w:rFonts w:ascii="Times New Roman" w:hAnsi="Times New Roman"/>
                  <w:color w:val="000000" w:themeColor="text1"/>
                  <w:sz w:val="24"/>
                </w:rPr>
                <w:t xml:space="preserve">Article 314(5) </w:t>
              </w:r>
              <w:r w:rsidRPr="7EA9351C">
                <w:rPr>
                  <w:rFonts w:ascii="Times New Roman" w:hAnsi="Times New Roman"/>
                  <w:color w:val="000000" w:themeColor="text1"/>
                  <w:sz w:val="24"/>
                  <w:lang w:val="en-US"/>
                </w:rPr>
                <w:t>of Regulation (EU) No 575/2013.</w:t>
              </w:r>
            </w:ins>
          </w:p>
          <w:p w14:paraId="1DB0DB47" w14:textId="77777777" w:rsidR="00706701" w:rsidRDefault="00706701">
            <w:pPr>
              <w:jc w:val="left"/>
              <w:rPr>
                <w:ins w:id="391" w:author="Author"/>
                <w:rFonts w:ascii="Times New Roman" w:hAnsi="Times New Roman"/>
                <w:color w:val="000000" w:themeColor="text1"/>
                <w:sz w:val="24"/>
                <w:lang w:val="en-US"/>
              </w:rPr>
            </w:pPr>
          </w:p>
          <w:p w14:paraId="24D8E3A6" w14:textId="4AFCD254" w:rsidR="00706701" w:rsidRPr="004838C0" w:rsidRDefault="00706701" w:rsidP="004838C0">
            <w:pPr>
              <w:autoSpaceDE w:val="0"/>
              <w:autoSpaceDN w:val="0"/>
              <w:adjustRightInd w:val="0"/>
              <w:jc w:val="left"/>
              <w:rPr>
                <w:ins w:id="392" w:author="Author"/>
                <w:rFonts w:ascii="Times New Roman" w:hAnsi="Times New Roman"/>
                <w:color w:val="000000" w:themeColor="text1"/>
                <w:sz w:val="24"/>
              </w:rPr>
            </w:pPr>
            <w:ins w:id="393" w:author="Author">
              <w:r w:rsidRPr="004838C0">
                <w:rPr>
                  <w:rFonts w:ascii="Times New Roman" w:hAnsi="Times New Roman"/>
                  <w:color w:val="000000" w:themeColor="text1"/>
                  <w:sz w:val="24"/>
                </w:rPr>
                <w:t>Recovery of administrative expenses should not be considered in line with Article 5 of the RTS on the components of the business indicator</w:t>
              </w:r>
              <w:r w:rsidR="00E14099" w:rsidRPr="004838C0">
                <w:rPr>
                  <w:rFonts w:ascii="Times New Roman" w:hAnsi="Times New Roman"/>
                  <w:color w:val="000000" w:themeColor="text1"/>
                  <w:sz w:val="24"/>
                </w:rPr>
                <w:t xml:space="preserve"> to be developed under Article 314(9) of Regulation (EU) No 575/2013.</w:t>
              </w:r>
            </w:ins>
          </w:p>
          <w:p w14:paraId="2FA21B44" w14:textId="77777777" w:rsidR="00706701" w:rsidRPr="0062765D" w:rsidRDefault="00706701">
            <w:pPr>
              <w:jc w:val="left"/>
              <w:rPr>
                <w:ins w:id="394" w:author="Author"/>
                <w:rFonts w:ascii="Times New Roman" w:hAnsi="Times New Roman"/>
                <w:color w:val="000000" w:themeColor="text1"/>
                <w:sz w:val="24"/>
                <w:lang w:val="en-US"/>
              </w:rPr>
            </w:pPr>
          </w:p>
        </w:tc>
      </w:tr>
      <w:tr w:rsidR="00706701" w:rsidRPr="0062765D" w14:paraId="3E7207F6" w14:textId="77777777" w:rsidTr="402EDAAF">
        <w:trPr>
          <w:trHeight w:val="504"/>
          <w:ins w:id="395"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5BFABDB" w14:textId="77777777" w:rsidR="00706701" w:rsidRPr="0062765D" w:rsidRDefault="00706701">
            <w:pPr>
              <w:jc w:val="center"/>
              <w:rPr>
                <w:ins w:id="396" w:author="Author"/>
                <w:rFonts w:ascii="Times New Roman" w:hAnsi="Times New Roman"/>
                <w:sz w:val="24"/>
                <w:lang w:eastAsia="en-GB"/>
              </w:rPr>
            </w:pPr>
            <w:ins w:id="397" w:author="Author">
              <w:r w:rsidRPr="48F94FD4">
                <w:rPr>
                  <w:rFonts w:ascii="Times New Roman" w:hAnsi="Times New Roman"/>
                  <w:sz w:val="24"/>
                  <w:lang w:eastAsia="en-GB"/>
                </w:rPr>
                <w:lastRenderedPageBreak/>
                <w:t>0230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5309E30" w14:textId="77777777" w:rsidR="00706701" w:rsidRPr="0062765D" w:rsidRDefault="00706701">
            <w:pPr>
              <w:jc w:val="left"/>
              <w:rPr>
                <w:ins w:id="398" w:author="Author"/>
                <w:rFonts w:ascii="Times New Roman" w:hAnsi="Times New Roman"/>
                <w:color w:val="000000" w:themeColor="text1"/>
                <w:sz w:val="24"/>
              </w:rPr>
            </w:pPr>
            <w:ins w:id="399" w:author="Author">
              <w:r w:rsidRPr="0062765D">
                <w:rPr>
                  <w:rFonts w:ascii="Times New Roman" w:hAnsi="Times New Roman"/>
                  <w:b/>
                  <w:bCs/>
                  <w:sz w:val="24"/>
                  <w:u w:val="single"/>
                </w:rPr>
                <w:t>Other operating income from members belonging to the same IPS</w:t>
              </w:r>
            </w:ins>
          </w:p>
          <w:p w14:paraId="65318907" w14:textId="05063AB6" w:rsidR="00706701" w:rsidRPr="0062765D" w:rsidRDefault="00706701" w:rsidP="3B06A011">
            <w:pPr>
              <w:autoSpaceDE w:val="0"/>
              <w:autoSpaceDN w:val="0"/>
              <w:adjustRightInd w:val="0"/>
              <w:jc w:val="left"/>
              <w:rPr>
                <w:ins w:id="400" w:author="Author"/>
                <w:rFonts w:ascii="Times New Roman" w:hAnsi="Times New Roman"/>
                <w:b/>
                <w:bCs/>
                <w:sz w:val="24"/>
                <w:highlight w:val="yellow"/>
                <w:u w:val="single"/>
              </w:rPr>
            </w:pPr>
            <w:ins w:id="401" w:author="Author">
              <w:r w:rsidRPr="3B06A011">
                <w:rPr>
                  <w:rFonts w:ascii="Times New Roman" w:hAnsi="Times New Roman"/>
                  <w:color w:val="000000" w:themeColor="text1"/>
                  <w:sz w:val="24"/>
                </w:rPr>
                <w:t>The amount of other operating income received from institutions that are members of the same institutional protection scheme in accordance with Article 314(5) of Regulation (EU) No 575/2013.</w:t>
              </w:r>
            </w:ins>
          </w:p>
          <w:p w14:paraId="3862B978" w14:textId="77777777" w:rsidR="00706701" w:rsidRPr="0062765D" w:rsidRDefault="00706701">
            <w:pPr>
              <w:autoSpaceDE w:val="0"/>
              <w:autoSpaceDN w:val="0"/>
              <w:adjustRightInd w:val="0"/>
              <w:jc w:val="left"/>
              <w:rPr>
                <w:ins w:id="402" w:author="Author"/>
                <w:rFonts w:ascii="Times New Roman" w:hAnsi="Times New Roman"/>
                <w:color w:val="000000" w:themeColor="text1"/>
                <w:sz w:val="24"/>
              </w:rPr>
            </w:pPr>
          </w:p>
        </w:tc>
      </w:tr>
      <w:tr w:rsidR="00706701" w:rsidRPr="0062765D" w14:paraId="6F6E77FC" w14:textId="77777777" w:rsidTr="402EDAAF">
        <w:trPr>
          <w:trHeight w:val="504"/>
          <w:ins w:id="403"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7A83A44" w14:textId="77777777" w:rsidR="00706701" w:rsidRPr="0062765D" w:rsidRDefault="00706701">
            <w:pPr>
              <w:jc w:val="center"/>
              <w:rPr>
                <w:ins w:id="404" w:author="Author"/>
                <w:rFonts w:ascii="Times New Roman" w:hAnsi="Times New Roman"/>
                <w:sz w:val="24"/>
                <w:lang w:eastAsia="en-GB"/>
              </w:rPr>
            </w:pPr>
            <w:ins w:id="405" w:author="Author">
              <w:r w:rsidRPr="48F94FD4">
                <w:rPr>
                  <w:rFonts w:ascii="Times New Roman" w:hAnsi="Times New Roman"/>
                  <w:sz w:val="24"/>
                  <w:lang w:eastAsia="en-GB"/>
                </w:rPr>
                <w:t>0240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4BD00AA2" w14:textId="77777777" w:rsidR="00706701" w:rsidRPr="0062765D" w:rsidRDefault="00706701">
            <w:pPr>
              <w:jc w:val="left"/>
              <w:rPr>
                <w:ins w:id="406" w:author="Author"/>
                <w:rFonts w:ascii="Times New Roman" w:hAnsi="Times New Roman"/>
                <w:b/>
                <w:bCs/>
                <w:sz w:val="24"/>
                <w:u w:val="single"/>
              </w:rPr>
            </w:pPr>
            <w:ins w:id="407" w:author="Author">
              <w:r w:rsidRPr="0062765D">
                <w:rPr>
                  <w:rFonts w:ascii="Times New Roman" w:hAnsi="Times New Roman"/>
                  <w:b/>
                  <w:bCs/>
                  <w:sz w:val="24"/>
                  <w:u w:val="single"/>
                </w:rPr>
                <w:t>Profit from non-current assets and disposal groups classified as held for sale not qualifying as discontinued operations</w:t>
              </w:r>
            </w:ins>
          </w:p>
          <w:p w14:paraId="0734D115" w14:textId="22088D70" w:rsidR="00706701" w:rsidRPr="0062765D" w:rsidRDefault="00706701">
            <w:pPr>
              <w:jc w:val="left"/>
              <w:rPr>
                <w:ins w:id="408" w:author="Author"/>
                <w:rFonts w:ascii="Times New Roman" w:hAnsi="Times New Roman"/>
                <w:color w:val="000000" w:themeColor="text1"/>
                <w:sz w:val="24"/>
                <w:highlight w:val="yellow"/>
                <w:lang w:val="en-US"/>
              </w:rPr>
            </w:pPr>
            <w:ins w:id="409" w:author="Author">
              <w:r w:rsidRPr="0062765D">
                <w:rPr>
                  <w:rFonts w:ascii="Times New Roman" w:hAnsi="Times New Roman"/>
                  <w:color w:val="000000" w:themeColor="text1"/>
                  <w:sz w:val="24"/>
                  <w:lang w:val="en-US"/>
                </w:rPr>
                <w:t>Institutions shall report gains from non-current assets and disposal groups classified as held for sale not qualifying as discontinued operations in accordance with Annex V,</w:t>
              </w:r>
              <w:r w:rsidRPr="0062765D" w:rsidDel="006E71BB">
                <w:rPr>
                  <w:rFonts w:ascii="Times New Roman" w:hAnsi="Times New Roman"/>
                  <w:color w:val="000000" w:themeColor="text1"/>
                  <w:sz w:val="24"/>
                  <w:lang w:val="en-US"/>
                </w:rPr>
                <w:t xml:space="preserve"> </w:t>
              </w:r>
              <w:r w:rsidRPr="0062765D">
                <w:rPr>
                  <w:rFonts w:ascii="Times New Roman" w:hAnsi="Times New Roman"/>
                  <w:color w:val="000000" w:themeColor="text1"/>
                  <w:sz w:val="24"/>
                  <w:lang w:val="en-US"/>
                </w:rPr>
                <w:t xml:space="preserve">Part 2, </w:t>
              </w:r>
              <w:r w:rsidRPr="0062765D">
                <w:rPr>
                  <w:rFonts w:ascii="Times New Roman" w:hAnsi="Times New Roman"/>
                  <w:sz w:val="24"/>
                </w:rPr>
                <w:t>paragraph</w:t>
              </w:r>
              <w:r w:rsidRPr="0062765D">
                <w:rPr>
                  <w:rFonts w:ascii="Times New Roman" w:hAnsi="Times New Roman"/>
                  <w:color w:val="000000" w:themeColor="text1"/>
                  <w:sz w:val="24"/>
                  <w:lang w:val="en-US"/>
                </w:rPr>
                <w:t xml:space="preserve"> 55 of t</w:t>
              </w:r>
              <w:r w:rsidR="007B7467">
                <w:rPr>
                  <w:rFonts w:ascii="Times New Roman" w:hAnsi="Times New Roman"/>
                  <w:color w:val="000000" w:themeColor="text1"/>
                  <w:sz w:val="24"/>
                  <w:lang w:val="en-US"/>
                </w:rPr>
                <w:t>he</w:t>
              </w:r>
              <w:r w:rsidRPr="0062765D">
                <w:rPr>
                  <w:rFonts w:ascii="Times New Roman" w:hAnsi="Times New Roman"/>
                  <w:color w:val="000000" w:themeColor="text1"/>
                  <w:sz w:val="24"/>
                  <w:lang w:val="en-US"/>
                </w:rPr>
                <w:t xml:space="preserve"> </w:t>
              </w:r>
              <w:r w:rsidR="00F25EF3">
                <w:rPr>
                  <w:rFonts w:ascii="Times New Roman" w:hAnsi="Times New Roman"/>
                  <w:sz w:val="24"/>
                </w:rPr>
                <w:t>EBA IT solutions</w:t>
              </w:r>
              <w:r w:rsidRPr="0062765D">
                <w:rPr>
                  <w:rFonts w:ascii="Times New Roman" w:hAnsi="Times New Roman"/>
                  <w:color w:val="000000" w:themeColor="text1"/>
                  <w:sz w:val="24"/>
                  <w:lang w:val="en-US"/>
                </w:rPr>
                <w:t>.</w:t>
              </w:r>
            </w:ins>
          </w:p>
          <w:p w14:paraId="1045B925" w14:textId="77777777" w:rsidR="00706701" w:rsidRPr="0062765D" w:rsidRDefault="00706701">
            <w:pPr>
              <w:jc w:val="left"/>
              <w:rPr>
                <w:ins w:id="410" w:author="Author"/>
                <w:rFonts w:ascii="Times New Roman" w:hAnsi="Times New Roman"/>
                <w:color w:val="000000" w:themeColor="text1"/>
                <w:sz w:val="24"/>
                <w:lang w:val="en-US"/>
              </w:rPr>
            </w:pPr>
            <w:ins w:id="411" w:author="Author">
              <w:r w:rsidRPr="0062765D">
                <w:rPr>
                  <w:rFonts w:ascii="Times New Roman" w:hAnsi="Times New Roman"/>
                  <w:color w:val="000000" w:themeColor="text1"/>
                  <w:sz w:val="24"/>
                  <w:lang w:val="en-US"/>
                </w:rPr>
                <w:t>Only gains are to be reported; in case of a loss the value shall be treated as zero.</w:t>
              </w:r>
            </w:ins>
          </w:p>
          <w:p w14:paraId="5DDC81DA" w14:textId="77777777" w:rsidR="00706701" w:rsidRPr="0062765D" w:rsidRDefault="00706701">
            <w:pPr>
              <w:autoSpaceDE w:val="0"/>
              <w:autoSpaceDN w:val="0"/>
              <w:adjustRightInd w:val="0"/>
              <w:jc w:val="left"/>
              <w:rPr>
                <w:ins w:id="412" w:author="Author"/>
                <w:rFonts w:ascii="Times New Roman" w:hAnsi="Times New Roman"/>
                <w:b/>
                <w:bCs/>
                <w:sz w:val="24"/>
                <w:u w:val="single"/>
              </w:rPr>
            </w:pPr>
          </w:p>
        </w:tc>
      </w:tr>
      <w:tr w:rsidR="00706701" w:rsidRPr="0062765D" w14:paraId="3BB703E4" w14:textId="77777777" w:rsidTr="402EDAAF">
        <w:trPr>
          <w:trHeight w:val="504"/>
          <w:ins w:id="413"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BFDFF0C" w14:textId="77777777" w:rsidR="00706701" w:rsidRPr="0062765D" w:rsidRDefault="00706701">
            <w:pPr>
              <w:jc w:val="center"/>
              <w:rPr>
                <w:ins w:id="414" w:author="Author"/>
                <w:rFonts w:ascii="Times New Roman" w:hAnsi="Times New Roman"/>
                <w:sz w:val="24"/>
                <w:lang w:eastAsia="en-GB"/>
              </w:rPr>
            </w:pPr>
            <w:ins w:id="415" w:author="Author">
              <w:r w:rsidRPr="48F94FD4">
                <w:rPr>
                  <w:rFonts w:ascii="Times New Roman" w:hAnsi="Times New Roman"/>
                  <w:sz w:val="24"/>
                  <w:lang w:eastAsia="en-GB"/>
                </w:rPr>
                <w:t>0250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A2E5CFA" w14:textId="77777777" w:rsidR="00706701" w:rsidRPr="0062765D" w:rsidRDefault="00706701">
            <w:pPr>
              <w:autoSpaceDE w:val="0"/>
              <w:autoSpaceDN w:val="0"/>
              <w:adjustRightInd w:val="0"/>
              <w:jc w:val="left"/>
              <w:rPr>
                <w:ins w:id="416" w:author="Author"/>
                <w:rFonts w:ascii="Times New Roman" w:hAnsi="Times New Roman"/>
                <w:b/>
                <w:bCs/>
                <w:sz w:val="24"/>
                <w:u w:val="single"/>
              </w:rPr>
            </w:pPr>
            <w:ins w:id="417" w:author="Author">
              <w:r w:rsidRPr="0062765D">
                <w:rPr>
                  <w:rFonts w:ascii="Times New Roman" w:hAnsi="Times New Roman"/>
                  <w:b/>
                  <w:bCs/>
                  <w:sz w:val="24"/>
                  <w:u w:val="single"/>
                </w:rPr>
                <w:t>Other</w:t>
              </w:r>
            </w:ins>
          </w:p>
          <w:p w14:paraId="3FB1D922" w14:textId="5FA3ACC8" w:rsidR="00706701" w:rsidRPr="0062765D" w:rsidRDefault="00706701" w:rsidP="402EDAAF">
            <w:pPr>
              <w:autoSpaceDE w:val="0"/>
              <w:autoSpaceDN w:val="0"/>
              <w:adjustRightInd w:val="0"/>
              <w:jc w:val="left"/>
              <w:rPr>
                <w:ins w:id="418" w:author="Author"/>
                <w:rFonts w:ascii="Times New Roman" w:hAnsi="Times New Roman"/>
                <w:color w:val="000000" w:themeColor="text1"/>
                <w:sz w:val="24"/>
              </w:rPr>
            </w:pPr>
            <w:ins w:id="419" w:author="Author">
              <w:r w:rsidRPr="402EDAAF">
                <w:rPr>
                  <w:rFonts w:ascii="Times New Roman" w:hAnsi="Times New Roman"/>
                  <w:color w:val="000000" w:themeColor="text1"/>
                  <w:sz w:val="24"/>
                </w:rPr>
                <w:t>Institutions shall report other operating income in accordance with Annex V, Part 2,</w:t>
              </w:r>
              <w:r w:rsidRPr="402EDAAF">
                <w:rPr>
                  <w:rFonts w:ascii="Times New Roman" w:hAnsi="Times New Roman"/>
                  <w:sz w:val="24"/>
                </w:rPr>
                <w:t xml:space="preserve"> paragraphs</w:t>
              </w:r>
              <w:r w:rsidRPr="402EDAAF">
                <w:rPr>
                  <w:rFonts w:ascii="Times New Roman" w:hAnsi="Times New Roman"/>
                  <w:color w:val="000000" w:themeColor="text1"/>
                  <w:sz w:val="24"/>
                </w:rPr>
                <w:t xml:space="preserve"> 314 </w:t>
              </w:r>
              <w:r w:rsidR="006F074D">
                <w:rPr>
                  <w:rFonts w:ascii="Times New Roman" w:hAnsi="Times New Roman"/>
                  <w:color w:val="000000" w:themeColor="text1"/>
                  <w:sz w:val="24"/>
                </w:rPr>
                <w:t xml:space="preserve">and </w:t>
              </w:r>
              <w:r w:rsidRPr="007F06C6">
                <w:rPr>
                  <w:rFonts w:ascii="Times New Roman" w:hAnsi="Times New Roman"/>
                  <w:strike/>
                  <w:color w:val="000000" w:themeColor="text1"/>
                  <w:sz w:val="24"/>
                  <w:rPrChange w:id="420" w:author="Author">
                    <w:rPr>
                      <w:rFonts w:ascii="Times New Roman" w:hAnsi="Times New Roman"/>
                      <w:color w:val="000000" w:themeColor="text1"/>
                      <w:sz w:val="24"/>
                    </w:rPr>
                  </w:rPrChange>
                </w:rPr>
                <w:t>to</w:t>
              </w:r>
              <w:r w:rsidRPr="402EDAAF">
                <w:rPr>
                  <w:rFonts w:ascii="Times New Roman" w:hAnsi="Times New Roman"/>
                  <w:color w:val="000000" w:themeColor="text1"/>
                  <w:sz w:val="24"/>
                </w:rPr>
                <w:t xml:space="preserve"> 316 of the</w:t>
              </w:r>
              <w:r w:rsidRPr="402EDAAF">
                <w:rPr>
                  <w:rFonts w:ascii="Times New Roman" w:hAnsi="Times New Roman"/>
                  <w:sz w:val="24"/>
                </w:rPr>
                <w:t xml:space="preserve"> </w:t>
              </w:r>
              <w:r w:rsidR="00C15A56" w:rsidRPr="402EDAAF">
                <w:rPr>
                  <w:rFonts w:ascii="Times New Roman" w:hAnsi="Times New Roman"/>
                  <w:sz w:val="24"/>
                </w:rPr>
                <w:t>EBA IT solutions</w:t>
              </w:r>
              <w:r w:rsidRPr="402EDAAF">
                <w:rPr>
                  <w:rFonts w:ascii="Times New Roman" w:hAnsi="Times New Roman"/>
                  <w:color w:val="000000" w:themeColor="text1"/>
                  <w:sz w:val="24"/>
                </w:rPr>
                <w:t xml:space="preserve">, representing: </w:t>
              </w:r>
            </w:ins>
          </w:p>
          <w:p w14:paraId="24E3BFED" w14:textId="77777777" w:rsidR="00706701" w:rsidRDefault="00706701" w:rsidP="00D33BC9">
            <w:pPr>
              <w:numPr>
                <w:ilvl w:val="0"/>
                <w:numId w:val="35"/>
              </w:numPr>
              <w:autoSpaceDE w:val="0"/>
              <w:autoSpaceDN w:val="0"/>
              <w:adjustRightInd w:val="0"/>
              <w:jc w:val="left"/>
              <w:rPr>
                <w:rFonts w:ascii="Times New Roman" w:hAnsi="Times New Roman"/>
                <w:color w:val="000000" w:themeColor="text1"/>
                <w:sz w:val="24"/>
              </w:rPr>
            </w:pPr>
            <w:ins w:id="421" w:author="Author">
              <w:r w:rsidRPr="3B06A011">
                <w:rPr>
                  <w:rFonts w:ascii="Times New Roman" w:hAnsi="Times New Roman"/>
                  <w:color w:val="000000" w:themeColor="text1"/>
                  <w:sz w:val="24"/>
                </w:rPr>
                <w:t xml:space="preserve">income from changes in fair value in tangible assets measured using the fair value model, except income from changes in fair value in investment properties that generate rents and are measured using the fair value </w:t>
              </w:r>
              <w:proofErr w:type="gramStart"/>
              <w:r w:rsidRPr="3B06A011">
                <w:rPr>
                  <w:rFonts w:ascii="Times New Roman" w:hAnsi="Times New Roman"/>
                  <w:color w:val="000000" w:themeColor="text1"/>
                  <w:sz w:val="24"/>
                </w:rPr>
                <w:t>model;</w:t>
              </w:r>
            </w:ins>
            <w:proofErr w:type="gramEnd"/>
          </w:p>
          <w:p w14:paraId="3E92DAF6" w14:textId="59CF02C3" w:rsidR="00D33BC9" w:rsidRPr="007F06C6" w:rsidRDefault="00D33BC9" w:rsidP="00D33BC9">
            <w:pPr>
              <w:numPr>
                <w:ilvl w:val="0"/>
                <w:numId w:val="35"/>
              </w:numPr>
              <w:jc w:val="left"/>
              <w:rPr>
                <w:ins w:id="422" w:author="Author"/>
                <w:rFonts w:ascii="Times New Roman" w:hAnsi="Times New Roman"/>
                <w:strike/>
                <w:color w:val="000000" w:themeColor="text1"/>
                <w:sz w:val="24"/>
                <w:rPrChange w:id="423" w:author="Author">
                  <w:rPr>
                    <w:ins w:id="424" w:author="Author"/>
                    <w:rFonts w:ascii="Times New Roman" w:hAnsi="Times New Roman"/>
                    <w:color w:val="000000" w:themeColor="text1"/>
                    <w:sz w:val="24"/>
                  </w:rPr>
                </w:rPrChange>
              </w:rPr>
            </w:pPr>
            <w:ins w:id="425" w:author="Author">
              <w:r w:rsidRPr="007F06C6">
                <w:rPr>
                  <w:rFonts w:ascii="Times New Roman" w:hAnsi="Times New Roman"/>
                  <w:strike/>
                  <w:color w:val="000000" w:themeColor="text1"/>
                  <w:sz w:val="24"/>
                  <w:rPrChange w:id="426" w:author="Author">
                    <w:rPr>
                      <w:rFonts w:ascii="Times New Roman" w:hAnsi="Times New Roman"/>
                      <w:color w:val="000000" w:themeColor="text1"/>
                      <w:sz w:val="24"/>
                    </w:rPr>
                  </w:rPrChange>
                </w:rPr>
                <w:t xml:space="preserve">Income from Operating Leases other than investment property in accordance with Annex V, Part 2, paragraph 315 of </w:t>
              </w:r>
              <w:r w:rsidRPr="007F06C6">
                <w:rPr>
                  <w:rFonts w:ascii="Times New Roman" w:hAnsi="Times New Roman"/>
                  <w:strike/>
                  <w:sz w:val="24"/>
                  <w:rPrChange w:id="427" w:author="Author">
                    <w:rPr>
                      <w:rFonts w:ascii="Times New Roman" w:hAnsi="Times New Roman"/>
                      <w:sz w:val="24"/>
                    </w:rPr>
                  </w:rPrChange>
                </w:rPr>
                <w:t>the EBA IT solutions</w:t>
              </w:r>
              <w:r w:rsidRPr="007F06C6">
                <w:rPr>
                  <w:rFonts w:ascii="Times New Roman" w:hAnsi="Times New Roman"/>
                  <w:strike/>
                  <w:color w:val="000000" w:themeColor="text1"/>
                  <w:sz w:val="24"/>
                  <w:rPrChange w:id="428" w:author="Author">
                    <w:rPr>
                      <w:rFonts w:ascii="Times New Roman" w:hAnsi="Times New Roman"/>
                      <w:color w:val="000000" w:themeColor="text1"/>
                      <w:sz w:val="24"/>
                    </w:rPr>
                  </w:rPrChange>
                </w:rPr>
                <w:t>, if institutions have income from operating lease contracts other than with real estate properties.</w:t>
              </w:r>
            </w:ins>
          </w:p>
          <w:p w14:paraId="5046A104" w14:textId="490B3EBF" w:rsidR="00706701" w:rsidRPr="0062765D" w:rsidRDefault="00706701" w:rsidP="00D33BC9">
            <w:pPr>
              <w:numPr>
                <w:ilvl w:val="0"/>
                <w:numId w:val="35"/>
              </w:numPr>
              <w:autoSpaceDE w:val="0"/>
              <w:autoSpaceDN w:val="0"/>
              <w:adjustRightInd w:val="0"/>
              <w:jc w:val="left"/>
              <w:rPr>
                <w:ins w:id="429" w:author="Author"/>
                <w:rFonts w:ascii="Times New Roman" w:hAnsi="Times New Roman"/>
                <w:color w:val="000000" w:themeColor="text1"/>
                <w:sz w:val="24"/>
              </w:rPr>
            </w:pPr>
            <w:ins w:id="430" w:author="Author">
              <w:r w:rsidRPr="3B06A011">
                <w:rPr>
                  <w:rFonts w:ascii="Times New Roman" w:hAnsi="Times New Roman"/>
                  <w:color w:val="000000" w:themeColor="text1"/>
                  <w:sz w:val="24"/>
                </w:rPr>
                <w:t xml:space="preserve">the rest of other operating income (Other Operating </w:t>
              </w:r>
              <w:proofErr w:type="spellStart"/>
              <w:r w:rsidRPr="3B06A011">
                <w:rPr>
                  <w:rFonts w:ascii="Times New Roman" w:hAnsi="Times New Roman"/>
                  <w:color w:val="000000" w:themeColor="text1"/>
                  <w:sz w:val="24"/>
                </w:rPr>
                <w:t>Income.Other</w:t>
              </w:r>
              <w:proofErr w:type="spellEnd"/>
              <w:r w:rsidRPr="3B06A011">
                <w:rPr>
                  <w:rFonts w:ascii="Times New Roman" w:hAnsi="Times New Roman"/>
                  <w:color w:val="000000" w:themeColor="text1"/>
                  <w:sz w:val="24"/>
                </w:rPr>
                <w:t xml:space="preserve">) in accordance with Annex V, Part 2, paragraphs 314 and 316 of </w:t>
              </w:r>
              <w:r w:rsidRPr="3B06A011">
                <w:rPr>
                  <w:rFonts w:ascii="Times New Roman" w:hAnsi="Times New Roman"/>
                  <w:sz w:val="24"/>
                </w:rPr>
                <w:t xml:space="preserve">the </w:t>
              </w:r>
              <w:r w:rsidR="00C15A56">
                <w:rPr>
                  <w:rFonts w:ascii="Times New Roman" w:hAnsi="Times New Roman"/>
                  <w:sz w:val="24"/>
                </w:rPr>
                <w:t>EBA IT solutions</w:t>
              </w:r>
              <w:r w:rsidRPr="3B06A011">
                <w:rPr>
                  <w:rFonts w:ascii="Times New Roman" w:hAnsi="Times New Roman"/>
                  <w:color w:val="000000" w:themeColor="text1"/>
                  <w:sz w:val="24"/>
                </w:rPr>
                <w:t xml:space="preserve">, if they are not related with leased assets.  </w:t>
              </w:r>
            </w:ins>
          </w:p>
          <w:p w14:paraId="409BFFF4" w14:textId="77777777" w:rsidR="00706701" w:rsidRPr="0062765D" w:rsidRDefault="00706701">
            <w:pPr>
              <w:autoSpaceDE w:val="0"/>
              <w:autoSpaceDN w:val="0"/>
              <w:adjustRightInd w:val="0"/>
              <w:jc w:val="left"/>
              <w:rPr>
                <w:ins w:id="431" w:author="Author"/>
                <w:rFonts w:ascii="Times New Roman" w:eastAsia="Calibri" w:hAnsi="Times New Roman"/>
                <w:sz w:val="24"/>
                <w:u w:val="single"/>
              </w:rPr>
            </w:pPr>
          </w:p>
        </w:tc>
      </w:tr>
      <w:tr w:rsidR="00706701" w:rsidRPr="0062765D" w14:paraId="3378B9BE" w14:textId="77777777" w:rsidTr="402EDAAF">
        <w:trPr>
          <w:trHeight w:val="504"/>
          <w:ins w:id="432"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71D09E8" w14:textId="77777777" w:rsidR="00706701" w:rsidRPr="0062765D" w:rsidRDefault="00706701">
            <w:pPr>
              <w:jc w:val="center"/>
              <w:rPr>
                <w:ins w:id="433" w:author="Author"/>
                <w:rFonts w:ascii="Times New Roman" w:hAnsi="Times New Roman"/>
                <w:sz w:val="24"/>
                <w:lang w:eastAsia="en-GB"/>
              </w:rPr>
            </w:pPr>
            <w:ins w:id="434" w:author="Author">
              <w:r w:rsidRPr="48F94FD4">
                <w:rPr>
                  <w:rFonts w:ascii="Times New Roman" w:hAnsi="Times New Roman"/>
                  <w:sz w:val="24"/>
                  <w:lang w:eastAsia="en-GB"/>
                </w:rPr>
                <w:t>0260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11FF72" w14:textId="77777777" w:rsidR="00706701" w:rsidRPr="0062765D" w:rsidRDefault="00706701">
            <w:pPr>
              <w:jc w:val="left"/>
              <w:rPr>
                <w:ins w:id="435" w:author="Author"/>
                <w:rFonts w:ascii="Times New Roman" w:hAnsi="Times New Roman"/>
                <w:b/>
                <w:bCs/>
                <w:sz w:val="24"/>
                <w:u w:val="single"/>
              </w:rPr>
            </w:pPr>
            <w:ins w:id="436" w:author="Author">
              <w:r w:rsidRPr="0062765D">
                <w:rPr>
                  <w:rFonts w:ascii="Times New Roman" w:hAnsi="Times New Roman"/>
                  <w:b/>
                  <w:bCs/>
                  <w:sz w:val="24"/>
                  <w:u w:val="single"/>
                </w:rPr>
                <w:t>(Other operating expenses)</w:t>
              </w:r>
            </w:ins>
          </w:p>
          <w:p w14:paraId="3D817D20" w14:textId="77777777" w:rsidR="00706701" w:rsidRPr="0062765D" w:rsidRDefault="00706701">
            <w:pPr>
              <w:jc w:val="left"/>
              <w:rPr>
                <w:ins w:id="437" w:author="Author"/>
                <w:rFonts w:ascii="Times New Roman" w:hAnsi="Times New Roman"/>
                <w:color w:val="000000" w:themeColor="text1"/>
                <w:sz w:val="24"/>
              </w:rPr>
            </w:pPr>
            <w:ins w:id="438" w:author="Author">
              <w:r w:rsidRPr="3F989886">
                <w:rPr>
                  <w:rFonts w:ascii="Times New Roman" w:hAnsi="Times New Roman"/>
                  <w:color w:val="000000" w:themeColor="text1"/>
                  <w:sz w:val="24"/>
                </w:rPr>
                <w:t xml:space="preserve">Article 314(5) </w:t>
              </w:r>
              <w:r w:rsidRPr="3F989886">
                <w:rPr>
                  <w:rFonts w:ascii="Times New Roman" w:hAnsi="Times New Roman"/>
                  <w:color w:val="000000" w:themeColor="text1"/>
                  <w:sz w:val="24"/>
                  <w:lang w:val="en-US"/>
                </w:rPr>
                <w:t>of Regulation (EU) No 575/2013.</w:t>
              </w:r>
            </w:ins>
          </w:p>
          <w:p w14:paraId="2BA9FDC2" w14:textId="77777777" w:rsidR="00706701" w:rsidRPr="0062765D" w:rsidRDefault="00706701">
            <w:pPr>
              <w:autoSpaceDE w:val="0"/>
              <w:autoSpaceDN w:val="0"/>
              <w:adjustRightInd w:val="0"/>
              <w:jc w:val="left"/>
              <w:rPr>
                <w:ins w:id="439" w:author="Author"/>
                <w:rFonts w:ascii="Times New Roman" w:hAnsi="Times New Roman"/>
                <w:color w:val="000000" w:themeColor="text1"/>
                <w:sz w:val="24"/>
              </w:rPr>
            </w:pPr>
          </w:p>
        </w:tc>
      </w:tr>
      <w:tr w:rsidR="00706701" w:rsidRPr="0062765D" w14:paraId="3BEEBF6C" w14:textId="77777777" w:rsidTr="402EDAAF">
        <w:trPr>
          <w:trHeight w:val="504"/>
          <w:ins w:id="44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7A85B1" w14:textId="77777777" w:rsidR="00706701" w:rsidRPr="0062765D" w:rsidRDefault="00706701">
            <w:pPr>
              <w:jc w:val="center"/>
              <w:rPr>
                <w:ins w:id="441" w:author="Author"/>
                <w:rFonts w:ascii="Times New Roman" w:hAnsi="Times New Roman"/>
                <w:sz w:val="24"/>
                <w:lang w:eastAsia="en-GB"/>
              </w:rPr>
            </w:pPr>
            <w:ins w:id="442" w:author="Author">
              <w:r w:rsidRPr="48F94FD4">
                <w:rPr>
                  <w:rFonts w:ascii="Times New Roman" w:hAnsi="Times New Roman"/>
                  <w:sz w:val="24"/>
                  <w:lang w:eastAsia="en-GB"/>
                </w:rPr>
                <w:t>0270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679EB5" w14:textId="77777777" w:rsidR="00706701" w:rsidRPr="0062765D" w:rsidRDefault="00706701">
            <w:pPr>
              <w:jc w:val="left"/>
              <w:rPr>
                <w:ins w:id="443" w:author="Author"/>
                <w:rFonts w:ascii="Times New Roman" w:hAnsi="Times New Roman"/>
                <w:b/>
                <w:bCs/>
                <w:sz w:val="24"/>
                <w:u w:val="single"/>
              </w:rPr>
            </w:pPr>
            <w:ins w:id="444" w:author="Author">
              <w:r w:rsidRPr="0062765D">
                <w:rPr>
                  <w:rFonts w:ascii="Times New Roman" w:hAnsi="Times New Roman"/>
                  <w:b/>
                  <w:bCs/>
                  <w:sz w:val="24"/>
                  <w:u w:val="single"/>
                </w:rPr>
                <w:t>(Other operating expenses from members belonging to the same IPS)</w:t>
              </w:r>
            </w:ins>
          </w:p>
          <w:p w14:paraId="1E406391" w14:textId="00265258" w:rsidR="00706701" w:rsidRPr="0062765D" w:rsidRDefault="00706701" w:rsidP="3B06A011">
            <w:pPr>
              <w:jc w:val="left"/>
              <w:rPr>
                <w:ins w:id="445" w:author="Author"/>
                <w:rFonts w:ascii="Times New Roman" w:hAnsi="Times New Roman"/>
                <w:color w:val="000000" w:themeColor="text1"/>
                <w:sz w:val="24"/>
              </w:rPr>
            </w:pPr>
            <w:ins w:id="446" w:author="Author">
              <w:r w:rsidRPr="3B06A011">
                <w:rPr>
                  <w:rFonts w:ascii="Times New Roman" w:hAnsi="Times New Roman"/>
                  <w:color w:val="000000" w:themeColor="text1"/>
                  <w:sz w:val="24"/>
                </w:rPr>
                <w:t>The amount of other operating expenses paid to institutions that are members of the same institutional protection scheme in accordance with Article 314(5) of Regulation (EU) No 575/2013.</w:t>
              </w:r>
            </w:ins>
          </w:p>
          <w:p w14:paraId="2738750A" w14:textId="77777777" w:rsidR="00706701" w:rsidRPr="0062765D" w:rsidRDefault="00706701">
            <w:pPr>
              <w:jc w:val="left"/>
              <w:rPr>
                <w:ins w:id="447" w:author="Author"/>
                <w:rFonts w:ascii="Times New Roman" w:hAnsi="Times New Roman"/>
                <w:color w:val="000000" w:themeColor="text1"/>
                <w:sz w:val="24"/>
              </w:rPr>
            </w:pPr>
          </w:p>
        </w:tc>
      </w:tr>
      <w:tr w:rsidR="00706701" w:rsidRPr="0062765D" w14:paraId="60F6B9CC" w14:textId="77777777" w:rsidTr="402EDAAF">
        <w:trPr>
          <w:trHeight w:val="504"/>
          <w:ins w:id="448"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1327451" w14:textId="77777777" w:rsidR="00706701" w:rsidRPr="0062765D" w:rsidRDefault="00706701">
            <w:pPr>
              <w:jc w:val="center"/>
              <w:rPr>
                <w:ins w:id="449" w:author="Author"/>
                <w:rFonts w:ascii="Times New Roman" w:hAnsi="Times New Roman"/>
                <w:sz w:val="24"/>
                <w:lang w:eastAsia="en-GB"/>
              </w:rPr>
            </w:pPr>
            <w:ins w:id="450" w:author="Author">
              <w:r w:rsidRPr="48F94FD4">
                <w:rPr>
                  <w:rFonts w:ascii="Times New Roman" w:hAnsi="Times New Roman"/>
                  <w:sz w:val="24"/>
                  <w:lang w:eastAsia="en-GB"/>
                </w:rPr>
                <w:t>0280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7A5185A" w14:textId="77777777" w:rsidR="00706701" w:rsidRPr="0062765D" w:rsidRDefault="00706701" w:rsidP="3B06A011">
            <w:pPr>
              <w:autoSpaceDE w:val="0"/>
              <w:autoSpaceDN w:val="0"/>
              <w:adjustRightInd w:val="0"/>
              <w:jc w:val="left"/>
              <w:rPr>
                <w:ins w:id="451" w:author="Author"/>
                <w:rFonts w:ascii="Times New Roman" w:hAnsi="Times New Roman"/>
                <w:b/>
                <w:bCs/>
                <w:sz w:val="24"/>
                <w:u w:val="single"/>
              </w:rPr>
            </w:pPr>
            <w:ins w:id="452" w:author="Author">
              <w:r w:rsidRPr="3B06A011">
                <w:rPr>
                  <w:rFonts w:ascii="Times New Roman" w:hAnsi="Times New Roman"/>
                  <w:b/>
                  <w:bCs/>
                  <w:sz w:val="24"/>
                  <w:u w:val="single"/>
                </w:rPr>
                <w:t>(Total losses, expenses, provisions and other financial impacts due to operational risk events)</w:t>
              </w:r>
            </w:ins>
          </w:p>
          <w:p w14:paraId="33A3EEC4" w14:textId="77777777" w:rsidR="00706701" w:rsidRPr="0062765D" w:rsidRDefault="00706701" w:rsidP="3B06A011">
            <w:pPr>
              <w:autoSpaceDE w:val="0"/>
              <w:autoSpaceDN w:val="0"/>
              <w:adjustRightInd w:val="0"/>
              <w:jc w:val="left"/>
              <w:rPr>
                <w:ins w:id="453" w:author="Author"/>
                <w:rFonts w:ascii="Times New Roman" w:hAnsi="Times New Roman"/>
                <w:sz w:val="24"/>
              </w:rPr>
            </w:pPr>
            <w:ins w:id="454" w:author="Author">
              <w:r w:rsidRPr="3B06A011">
                <w:rPr>
                  <w:rFonts w:ascii="Times New Roman" w:hAnsi="Times New Roman"/>
                  <w:sz w:val="24"/>
                </w:rPr>
                <w:t>The amount to be reported in this row shall correspond to the sum of all losses, expenses, provisions and other financial impacts</w:t>
              </w:r>
              <w:r w:rsidRPr="3B06A011">
                <w:rPr>
                  <w:rFonts w:ascii="Times New Roman" w:hAnsi="Times New Roman"/>
                  <w:b/>
                  <w:bCs/>
                  <w:sz w:val="24"/>
                  <w:u w:val="single"/>
                </w:rPr>
                <w:t xml:space="preserve"> </w:t>
              </w:r>
              <w:r w:rsidRPr="3B06A011">
                <w:rPr>
                  <w:rFonts w:ascii="Times New Roman" w:hAnsi="Times New Roman"/>
                  <w:sz w:val="24"/>
                </w:rPr>
                <w:t>related to operational risk events as reported in row 0080 of template C.16.03.</w:t>
              </w:r>
            </w:ins>
          </w:p>
          <w:p w14:paraId="330BA647" w14:textId="77777777" w:rsidR="00706701" w:rsidRPr="0062765D" w:rsidRDefault="00706701">
            <w:pPr>
              <w:autoSpaceDE w:val="0"/>
              <w:autoSpaceDN w:val="0"/>
              <w:adjustRightInd w:val="0"/>
              <w:jc w:val="left"/>
              <w:rPr>
                <w:ins w:id="455" w:author="Author"/>
                <w:rFonts w:ascii="Times New Roman" w:hAnsi="Times New Roman"/>
                <w:color w:val="000000" w:themeColor="text1"/>
                <w:sz w:val="24"/>
                <w:highlight w:val="yellow"/>
                <w:lang w:val="en-US"/>
              </w:rPr>
            </w:pPr>
          </w:p>
        </w:tc>
      </w:tr>
      <w:tr w:rsidR="00706701" w:rsidRPr="0062765D" w14:paraId="228C3683" w14:textId="77777777" w:rsidTr="402EDAAF">
        <w:trPr>
          <w:trHeight w:val="504"/>
          <w:ins w:id="456"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42B64D" w14:textId="77777777" w:rsidR="00706701" w:rsidRPr="0062765D" w:rsidRDefault="00706701">
            <w:pPr>
              <w:jc w:val="center"/>
              <w:rPr>
                <w:ins w:id="457" w:author="Author"/>
                <w:rFonts w:ascii="Times New Roman" w:hAnsi="Times New Roman"/>
                <w:sz w:val="24"/>
                <w:lang w:eastAsia="en-GB"/>
              </w:rPr>
            </w:pPr>
            <w:ins w:id="458" w:author="Author">
              <w:r w:rsidRPr="48F94FD4">
                <w:rPr>
                  <w:rFonts w:ascii="Times New Roman" w:hAnsi="Times New Roman"/>
                  <w:sz w:val="24"/>
                  <w:lang w:eastAsia="en-GB"/>
                </w:rPr>
                <w:lastRenderedPageBreak/>
                <w:t>0290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E589717" w14:textId="77777777" w:rsidR="00706701" w:rsidRPr="0062765D" w:rsidRDefault="00706701">
            <w:pPr>
              <w:jc w:val="left"/>
              <w:rPr>
                <w:ins w:id="459" w:author="Author"/>
                <w:rFonts w:ascii="Times New Roman" w:hAnsi="Times New Roman"/>
                <w:b/>
                <w:bCs/>
                <w:sz w:val="24"/>
                <w:highlight w:val="yellow"/>
                <w:u w:val="single"/>
              </w:rPr>
            </w:pPr>
            <w:ins w:id="460" w:author="Author">
              <w:r w:rsidRPr="6F6A7070">
                <w:rPr>
                  <w:rFonts w:ascii="Times New Roman" w:hAnsi="Times New Roman"/>
                  <w:b/>
                  <w:bCs/>
                  <w:sz w:val="24"/>
                  <w:u w:val="single"/>
                </w:rPr>
                <w:t>(Losses from non-current assets and disposal groups classified as held for sale not qualifying as discontinued operations)</w:t>
              </w:r>
            </w:ins>
          </w:p>
          <w:p w14:paraId="67A93594" w14:textId="43CF5A55" w:rsidR="00706701" w:rsidRPr="0062765D" w:rsidRDefault="00706701" w:rsidP="3B06A011">
            <w:pPr>
              <w:jc w:val="left"/>
              <w:rPr>
                <w:ins w:id="461" w:author="Author"/>
                <w:rFonts w:ascii="Times New Roman" w:hAnsi="Times New Roman"/>
                <w:color w:val="000000" w:themeColor="text1"/>
                <w:sz w:val="24"/>
              </w:rPr>
            </w:pPr>
            <w:ins w:id="462" w:author="Author">
              <w:r w:rsidRPr="3B06A011">
                <w:rPr>
                  <w:rFonts w:ascii="Times New Roman" w:hAnsi="Times New Roman"/>
                  <w:color w:val="000000" w:themeColor="text1"/>
                  <w:sz w:val="24"/>
                </w:rPr>
                <w:t xml:space="preserve">Institutions shall report losses </w:t>
              </w:r>
              <w:r w:rsidR="002B69EF">
                <w:rPr>
                  <w:rFonts w:ascii="Times New Roman" w:hAnsi="Times New Roman"/>
                  <w:color w:val="000000" w:themeColor="text1"/>
                  <w:sz w:val="24"/>
                </w:rPr>
                <w:t>other than</w:t>
              </w:r>
              <w:r w:rsidRPr="3B06A011">
                <w:rPr>
                  <w:rFonts w:ascii="Times New Roman" w:hAnsi="Times New Roman"/>
                  <w:color w:val="000000" w:themeColor="text1"/>
                  <w:sz w:val="24"/>
                </w:rPr>
                <w:t xml:space="preserve"> due to operational risk events from non-current assets and disposal groups classified as held for sale not qualifying as discontinued operations in accordance with Annex V, Part 2, </w:t>
              </w:r>
              <w:r w:rsidRPr="3B06A011">
                <w:rPr>
                  <w:rFonts w:ascii="Times New Roman" w:hAnsi="Times New Roman"/>
                  <w:sz w:val="24"/>
                </w:rPr>
                <w:t>paragraph</w:t>
              </w:r>
              <w:r w:rsidRPr="3B06A011">
                <w:rPr>
                  <w:rFonts w:ascii="Times New Roman" w:hAnsi="Times New Roman"/>
                  <w:color w:val="000000" w:themeColor="text1"/>
                  <w:sz w:val="24"/>
                </w:rPr>
                <w:t xml:space="preserve"> 55 of </w:t>
              </w:r>
              <w:r w:rsidRPr="3B06A011">
                <w:rPr>
                  <w:rFonts w:ascii="Times New Roman" w:hAnsi="Times New Roman"/>
                  <w:sz w:val="24"/>
                </w:rPr>
                <w:t xml:space="preserve">the </w:t>
              </w:r>
              <w:r w:rsidR="00327DB3">
                <w:rPr>
                  <w:rFonts w:ascii="Times New Roman" w:hAnsi="Times New Roman"/>
                  <w:sz w:val="24"/>
                </w:rPr>
                <w:t>EBA IT solutions</w:t>
              </w:r>
              <w:r w:rsidRPr="3B06A011">
                <w:rPr>
                  <w:rFonts w:ascii="Times New Roman" w:hAnsi="Times New Roman"/>
                  <w:color w:val="000000" w:themeColor="text1"/>
                  <w:sz w:val="24"/>
                </w:rPr>
                <w:t>.</w:t>
              </w:r>
            </w:ins>
          </w:p>
          <w:p w14:paraId="61796201" w14:textId="77777777" w:rsidR="00706701" w:rsidRPr="0062765D" w:rsidRDefault="00706701">
            <w:pPr>
              <w:jc w:val="left"/>
              <w:rPr>
                <w:ins w:id="463" w:author="Author"/>
                <w:rFonts w:ascii="Times New Roman" w:hAnsi="Times New Roman"/>
                <w:color w:val="000000" w:themeColor="text1"/>
                <w:sz w:val="24"/>
                <w:lang w:val="en-US"/>
              </w:rPr>
            </w:pPr>
            <w:ins w:id="464" w:author="Author">
              <w:r w:rsidRPr="0062765D">
                <w:rPr>
                  <w:rFonts w:ascii="Times New Roman" w:hAnsi="Times New Roman"/>
                  <w:color w:val="000000" w:themeColor="text1"/>
                  <w:sz w:val="24"/>
                  <w:lang w:val="en-US"/>
                </w:rPr>
                <w:t xml:space="preserve">Only losses are to be reported; in case of a gain the value shall be treated as zero for the purpose of this row. </w:t>
              </w:r>
            </w:ins>
          </w:p>
          <w:p w14:paraId="08B1A825" w14:textId="77777777" w:rsidR="00706701" w:rsidRPr="0062765D" w:rsidRDefault="00706701">
            <w:pPr>
              <w:autoSpaceDE w:val="0"/>
              <w:autoSpaceDN w:val="0"/>
              <w:adjustRightInd w:val="0"/>
              <w:jc w:val="left"/>
              <w:rPr>
                <w:ins w:id="465" w:author="Author"/>
                <w:rFonts w:ascii="Times New Roman" w:hAnsi="Times New Roman"/>
                <w:b/>
                <w:bCs/>
                <w:sz w:val="24"/>
                <w:highlight w:val="yellow"/>
                <w:u w:val="single"/>
              </w:rPr>
            </w:pPr>
          </w:p>
        </w:tc>
      </w:tr>
      <w:tr w:rsidR="00706701" w:rsidRPr="0062765D" w14:paraId="68B02421" w14:textId="77777777" w:rsidTr="402EDAAF">
        <w:trPr>
          <w:trHeight w:val="504"/>
          <w:ins w:id="466"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813F35D" w14:textId="77777777" w:rsidR="00706701" w:rsidRPr="0062765D" w:rsidRDefault="00706701">
            <w:pPr>
              <w:jc w:val="center"/>
              <w:rPr>
                <w:ins w:id="467" w:author="Author"/>
                <w:rFonts w:ascii="Times New Roman" w:hAnsi="Times New Roman"/>
                <w:sz w:val="24"/>
                <w:lang w:eastAsia="en-GB"/>
              </w:rPr>
            </w:pPr>
            <w:ins w:id="468" w:author="Author">
              <w:r w:rsidRPr="48F94FD4">
                <w:rPr>
                  <w:rFonts w:ascii="Times New Roman" w:hAnsi="Times New Roman"/>
                  <w:sz w:val="24"/>
                  <w:lang w:eastAsia="en-GB"/>
                </w:rPr>
                <w:t>0300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06C2455" w14:textId="77777777" w:rsidR="00706701" w:rsidRPr="0062765D" w:rsidRDefault="00706701">
            <w:pPr>
              <w:jc w:val="left"/>
              <w:rPr>
                <w:ins w:id="469" w:author="Author"/>
                <w:rFonts w:ascii="Times New Roman" w:hAnsi="Times New Roman"/>
                <w:b/>
                <w:bCs/>
                <w:sz w:val="24"/>
                <w:u w:val="single"/>
              </w:rPr>
            </w:pPr>
            <w:ins w:id="470" w:author="Author">
              <w:r w:rsidRPr="6F6A7070">
                <w:rPr>
                  <w:rFonts w:ascii="Times New Roman" w:hAnsi="Times New Roman"/>
                  <w:b/>
                  <w:bCs/>
                  <w:sz w:val="24"/>
                  <w:u w:val="single"/>
                </w:rPr>
                <w:t>(Other)</w:t>
              </w:r>
            </w:ins>
          </w:p>
          <w:p w14:paraId="3FBA99EF" w14:textId="793D027F" w:rsidR="00706701" w:rsidRPr="0062765D" w:rsidRDefault="00706701" w:rsidP="402EDAAF">
            <w:pPr>
              <w:jc w:val="left"/>
              <w:rPr>
                <w:ins w:id="471" w:author="Author"/>
                <w:rFonts w:ascii="Times New Roman" w:hAnsi="Times New Roman"/>
                <w:color w:val="000000" w:themeColor="text1"/>
                <w:sz w:val="24"/>
              </w:rPr>
            </w:pPr>
            <w:ins w:id="472" w:author="Author">
              <w:r w:rsidRPr="402EDAAF">
                <w:rPr>
                  <w:rFonts w:ascii="Times New Roman" w:hAnsi="Times New Roman"/>
                  <w:color w:val="000000" w:themeColor="text1"/>
                  <w:sz w:val="24"/>
                </w:rPr>
                <w:t xml:space="preserve">Institutions shall report other operating expenses </w:t>
              </w:r>
              <w:r w:rsidR="00A95711" w:rsidRPr="402EDAAF">
                <w:rPr>
                  <w:rFonts w:ascii="Times New Roman" w:hAnsi="Times New Roman"/>
                  <w:color w:val="000000" w:themeColor="text1"/>
                  <w:sz w:val="24"/>
                </w:rPr>
                <w:t>other than</w:t>
              </w:r>
              <w:r w:rsidRPr="402EDAAF">
                <w:rPr>
                  <w:rFonts w:ascii="Times New Roman" w:hAnsi="Times New Roman"/>
                  <w:color w:val="000000" w:themeColor="text1"/>
                  <w:sz w:val="24"/>
                </w:rPr>
                <w:t xml:space="preserve"> due to operational risk events in accordance with Annex V, Part 2, </w:t>
              </w:r>
              <w:r w:rsidRPr="402EDAAF">
                <w:rPr>
                  <w:rFonts w:ascii="Times New Roman" w:hAnsi="Times New Roman"/>
                  <w:sz w:val="24"/>
                </w:rPr>
                <w:t xml:space="preserve">paragraphs </w:t>
              </w:r>
              <w:r w:rsidRPr="402EDAAF">
                <w:rPr>
                  <w:rFonts w:ascii="Times New Roman" w:hAnsi="Times New Roman"/>
                  <w:color w:val="000000" w:themeColor="text1"/>
                  <w:sz w:val="24"/>
                </w:rPr>
                <w:t xml:space="preserve">314 </w:t>
              </w:r>
              <w:r w:rsidRPr="007F06C6">
                <w:rPr>
                  <w:rFonts w:ascii="Times New Roman" w:hAnsi="Times New Roman"/>
                  <w:strike/>
                  <w:color w:val="000000" w:themeColor="text1"/>
                  <w:sz w:val="24"/>
                  <w:rPrChange w:id="473" w:author="Author">
                    <w:rPr>
                      <w:rFonts w:ascii="Times New Roman" w:hAnsi="Times New Roman"/>
                      <w:color w:val="000000" w:themeColor="text1"/>
                      <w:sz w:val="24"/>
                    </w:rPr>
                  </w:rPrChange>
                </w:rPr>
                <w:t>to</w:t>
              </w:r>
              <w:r w:rsidRPr="402EDAAF">
                <w:rPr>
                  <w:rFonts w:ascii="Times New Roman" w:hAnsi="Times New Roman"/>
                  <w:color w:val="000000" w:themeColor="text1"/>
                  <w:sz w:val="24"/>
                </w:rPr>
                <w:t xml:space="preserve"> </w:t>
              </w:r>
              <w:r w:rsidR="006F074D">
                <w:rPr>
                  <w:rFonts w:ascii="Times New Roman" w:hAnsi="Times New Roman"/>
                  <w:color w:val="000000" w:themeColor="text1"/>
                  <w:sz w:val="24"/>
                </w:rPr>
                <w:t xml:space="preserve">and </w:t>
              </w:r>
              <w:r w:rsidRPr="402EDAAF">
                <w:rPr>
                  <w:rFonts w:ascii="Times New Roman" w:hAnsi="Times New Roman"/>
                  <w:color w:val="000000" w:themeColor="text1"/>
                  <w:sz w:val="24"/>
                </w:rPr>
                <w:t xml:space="preserve">316 of </w:t>
              </w:r>
              <w:r w:rsidRPr="402EDAAF">
                <w:rPr>
                  <w:rFonts w:ascii="Times New Roman" w:hAnsi="Times New Roman"/>
                  <w:sz w:val="24"/>
                </w:rPr>
                <w:t xml:space="preserve">the </w:t>
              </w:r>
              <w:r w:rsidR="000317FE" w:rsidRPr="402EDAAF">
                <w:rPr>
                  <w:rFonts w:ascii="Times New Roman" w:hAnsi="Times New Roman"/>
                  <w:sz w:val="24"/>
                </w:rPr>
                <w:t>EBA IT solutions</w:t>
              </w:r>
              <w:r w:rsidRPr="402EDAAF">
                <w:rPr>
                  <w:rFonts w:ascii="Times New Roman" w:hAnsi="Times New Roman"/>
                  <w:color w:val="000000" w:themeColor="text1"/>
                  <w:sz w:val="24"/>
                </w:rPr>
                <w:t xml:space="preserve"> representing: </w:t>
              </w:r>
            </w:ins>
          </w:p>
          <w:p w14:paraId="74B0437B" w14:textId="77777777" w:rsidR="00706701" w:rsidRDefault="00706701" w:rsidP="3B06A011">
            <w:pPr>
              <w:numPr>
                <w:ilvl w:val="0"/>
                <w:numId w:val="35"/>
              </w:numPr>
              <w:autoSpaceDE w:val="0"/>
              <w:autoSpaceDN w:val="0"/>
              <w:adjustRightInd w:val="0"/>
              <w:jc w:val="left"/>
              <w:rPr>
                <w:rFonts w:ascii="Times New Roman" w:hAnsi="Times New Roman"/>
                <w:color w:val="000000" w:themeColor="text1"/>
                <w:sz w:val="24"/>
              </w:rPr>
            </w:pPr>
            <w:ins w:id="474" w:author="Author">
              <w:r w:rsidRPr="3B06A011">
                <w:rPr>
                  <w:rFonts w:ascii="Times New Roman" w:hAnsi="Times New Roman"/>
                  <w:color w:val="000000" w:themeColor="text1"/>
                  <w:sz w:val="24"/>
                </w:rPr>
                <w:t xml:space="preserve">expenses from changes in fair value in tangible assets measured using the fair value model, except expenses from changes in fair value in investment properties that generate rents and are measured using the fair value model from operating leased </w:t>
              </w:r>
              <w:proofErr w:type="gramStart"/>
              <w:r w:rsidRPr="3B06A011">
                <w:rPr>
                  <w:rFonts w:ascii="Times New Roman" w:hAnsi="Times New Roman"/>
                  <w:color w:val="000000" w:themeColor="text1"/>
                  <w:sz w:val="24"/>
                </w:rPr>
                <w:t>assets;</w:t>
              </w:r>
            </w:ins>
            <w:proofErr w:type="gramEnd"/>
          </w:p>
          <w:p w14:paraId="679345AB" w14:textId="123120AF" w:rsidR="00D76DB7" w:rsidRPr="007F06C6" w:rsidRDefault="00D76DB7" w:rsidP="00D76DB7">
            <w:pPr>
              <w:numPr>
                <w:ilvl w:val="0"/>
                <w:numId w:val="35"/>
              </w:numPr>
              <w:jc w:val="left"/>
              <w:rPr>
                <w:ins w:id="475" w:author="Author"/>
                <w:rFonts w:ascii="Times New Roman" w:hAnsi="Times New Roman"/>
                <w:strike/>
                <w:color w:val="000000" w:themeColor="text1"/>
                <w:sz w:val="24"/>
                <w:rPrChange w:id="476" w:author="Author">
                  <w:rPr>
                    <w:ins w:id="477" w:author="Author"/>
                    <w:rFonts w:ascii="Times New Roman" w:hAnsi="Times New Roman"/>
                    <w:color w:val="000000" w:themeColor="text1"/>
                    <w:sz w:val="24"/>
                  </w:rPr>
                </w:rPrChange>
              </w:rPr>
            </w:pPr>
            <w:ins w:id="478" w:author="Author">
              <w:r w:rsidRPr="007F06C6">
                <w:rPr>
                  <w:rFonts w:ascii="Times New Roman" w:hAnsi="Times New Roman"/>
                  <w:strike/>
                  <w:color w:val="000000" w:themeColor="text1"/>
                  <w:sz w:val="24"/>
                  <w:rPrChange w:id="479" w:author="Author">
                    <w:rPr>
                      <w:rFonts w:ascii="Times New Roman" w:hAnsi="Times New Roman"/>
                      <w:color w:val="000000" w:themeColor="text1"/>
                      <w:sz w:val="24"/>
                    </w:rPr>
                  </w:rPrChange>
                </w:rPr>
                <w:t xml:space="preserve">expenses from Operating Leases other than investment property in accordance with Annex V, Part 2, paragraph 315 of </w:t>
              </w:r>
              <w:r w:rsidRPr="007F06C6">
                <w:rPr>
                  <w:rFonts w:ascii="Times New Roman" w:hAnsi="Times New Roman"/>
                  <w:strike/>
                  <w:sz w:val="24"/>
                  <w:rPrChange w:id="480" w:author="Author">
                    <w:rPr>
                      <w:rFonts w:ascii="Times New Roman" w:hAnsi="Times New Roman"/>
                      <w:sz w:val="24"/>
                    </w:rPr>
                  </w:rPrChange>
                </w:rPr>
                <w:t>the EBA IT solutions</w:t>
              </w:r>
              <w:r w:rsidRPr="007F06C6">
                <w:rPr>
                  <w:rFonts w:ascii="Times New Roman" w:hAnsi="Times New Roman"/>
                  <w:strike/>
                  <w:color w:val="000000" w:themeColor="text1"/>
                  <w:sz w:val="24"/>
                  <w:rPrChange w:id="481" w:author="Author">
                    <w:rPr>
                      <w:rFonts w:ascii="Times New Roman" w:hAnsi="Times New Roman"/>
                      <w:color w:val="000000" w:themeColor="text1"/>
                      <w:sz w:val="24"/>
                    </w:rPr>
                  </w:rPrChange>
                </w:rPr>
                <w:t>, if institutions have income from operating lease contracts other than with real estate properties.</w:t>
              </w:r>
            </w:ins>
          </w:p>
          <w:p w14:paraId="2919C7D6" w14:textId="2EDB6305" w:rsidR="00706701" w:rsidRPr="0062765D" w:rsidRDefault="00706701" w:rsidP="402EDAAF">
            <w:pPr>
              <w:numPr>
                <w:ilvl w:val="0"/>
                <w:numId w:val="35"/>
              </w:numPr>
              <w:autoSpaceDE w:val="0"/>
              <w:autoSpaceDN w:val="0"/>
              <w:adjustRightInd w:val="0"/>
              <w:jc w:val="left"/>
              <w:rPr>
                <w:ins w:id="482" w:author="Author"/>
                <w:rFonts w:ascii="Times New Roman" w:hAnsi="Times New Roman"/>
                <w:color w:val="000000" w:themeColor="text1"/>
                <w:sz w:val="24"/>
              </w:rPr>
            </w:pPr>
            <w:ins w:id="483" w:author="Author">
              <w:r w:rsidRPr="402EDAAF">
                <w:rPr>
                  <w:rFonts w:ascii="Times New Roman" w:hAnsi="Times New Roman"/>
                  <w:color w:val="000000" w:themeColor="text1"/>
                  <w:sz w:val="24"/>
                </w:rPr>
                <w:t xml:space="preserve">the rest of other operating expenses (Other Operating </w:t>
              </w:r>
              <w:proofErr w:type="spellStart"/>
              <w:r w:rsidRPr="402EDAAF">
                <w:rPr>
                  <w:rFonts w:ascii="Times New Roman" w:hAnsi="Times New Roman"/>
                  <w:color w:val="000000" w:themeColor="text1"/>
                  <w:sz w:val="24"/>
                </w:rPr>
                <w:t>Expenses.Other</w:t>
              </w:r>
              <w:proofErr w:type="spellEnd"/>
              <w:r w:rsidRPr="402EDAAF">
                <w:rPr>
                  <w:rFonts w:ascii="Times New Roman" w:hAnsi="Times New Roman"/>
                  <w:color w:val="000000" w:themeColor="text1"/>
                  <w:sz w:val="24"/>
                </w:rPr>
                <w:t>) in accordance with Annex V, Part 2,</w:t>
              </w:r>
            </w:ins>
            <w:r w:rsidRPr="402EDAAF">
              <w:rPr>
                <w:rFonts w:ascii="Times New Roman" w:hAnsi="Times New Roman"/>
                <w:color w:val="000000" w:themeColor="text1"/>
                <w:sz w:val="24"/>
              </w:rPr>
              <w:t xml:space="preserve"> </w:t>
            </w:r>
            <w:ins w:id="484" w:author="Author">
              <w:r w:rsidRPr="402EDAAF">
                <w:rPr>
                  <w:rFonts w:ascii="Times New Roman" w:hAnsi="Times New Roman"/>
                  <w:color w:val="000000" w:themeColor="text1"/>
                  <w:sz w:val="24"/>
                </w:rPr>
                <w:t xml:space="preserve">paragraphs 314 and 316 of </w:t>
              </w:r>
              <w:r w:rsidRPr="402EDAAF">
                <w:rPr>
                  <w:rFonts w:ascii="Times New Roman" w:hAnsi="Times New Roman"/>
                  <w:sz w:val="24"/>
                </w:rPr>
                <w:t xml:space="preserve">the </w:t>
              </w:r>
              <w:r w:rsidR="000317FE" w:rsidRPr="402EDAAF">
                <w:rPr>
                  <w:rFonts w:ascii="Times New Roman" w:hAnsi="Times New Roman"/>
                  <w:sz w:val="24"/>
                </w:rPr>
                <w:t>EBA IT solutions</w:t>
              </w:r>
              <w:r w:rsidRPr="402EDAAF">
                <w:rPr>
                  <w:rFonts w:ascii="Times New Roman" w:hAnsi="Times New Roman"/>
                  <w:color w:val="000000" w:themeColor="text1"/>
                  <w:sz w:val="24"/>
                </w:rPr>
                <w:t xml:space="preserve">, if they are not related with leased assets.  </w:t>
              </w:r>
            </w:ins>
          </w:p>
          <w:p w14:paraId="5D1423D9" w14:textId="77777777" w:rsidR="00706701" w:rsidRPr="0062765D" w:rsidRDefault="00706701">
            <w:pPr>
              <w:jc w:val="left"/>
              <w:rPr>
                <w:ins w:id="485" w:author="Author"/>
                <w:rFonts w:ascii="Times New Roman" w:hAnsi="Times New Roman"/>
                <w:color w:val="000000" w:themeColor="text1"/>
                <w:sz w:val="24"/>
              </w:rPr>
            </w:pPr>
          </w:p>
        </w:tc>
      </w:tr>
      <w:tr w:rsidR="00706701" w:rsidRPr="0062765D" w14:paraId="144AC62F" w14:textId="77777777" w:rsidTr="402EDAAF">
        <w:trPr>
          <w:trHeight w:val="504"/>
          <w:ins w:id="486"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8670032" w14:textId="77777777" w:rsidR="00706701" w:rsidRPr="0062765D" w:rsidRDefault="00706701">
            <w:pPr>
              <w:jc w:val="center"/>
              <w:rPr>
                <w:ins w:id="487" w:author="Author"/>
                <w:rFonts w:ascii="Times New Roman" w:hAnsi="Times New Roman"/>
                <w:sz w:val="24"/>
                <w:lang w:eastAsia="en-GB"/>
              </w:rPr>
            </w:pPr>
            <w:ins w:id="488" w:author="Author">
              <w:r w:rsidRPr="48F94FD4">
                <w:rPr>
                  <w:rFonts w:ascii="Times New Roman" w:hAnsi="Times New Roman"/>
                  <w:sz w:val="24"/>
                  <w:lang w:eastAsia="en-GB"/>
                </w:rPr>
                <w:t>0310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27F61D2" w14:textId="16D06340" w:rsidR="00706701" w:rsidRPr="0062765D" w:rsidRDefault="00706701">
            <w:pPr>
              <w:autoSpaceDE w:val="0"/>
              <w:autoSpaceDN w:val="0"/>
              <w:adjustRightInd w:val="0"/>
              <w:jc w:val="left"/>
              <w:rPr>
                <w:ins w:id="489" w:author="Author"/>
                <w:rFonts w:ascii="Times New Roman" w:hAnsi="Times New Roman"/>
                <w:b/>
                <w:bCs/>
                <w:sz w:val="24"/>
                <w:u w:val="single"/>
              </w:rPr>
            </w:pPr>
            <w:ins w:id="490" w:author="Author">
              <w:r w:rsidRPr="0062765D">
                <w:rPr>
                  <w:rFonts w:ascii="Times New Roman" w:hAnsi="Times New Roman"/>
                  <w:b/>
                  <w:bCs/>
                  <w:sz w:val="24"/>
                  <w:u w:val="single"/>
                </w:rPr>
                <w:t>Fee and commission income</w:t>
              </w:r>
            </w:ins>
            <w:r w:rsidR="002473CD">
              <w:rPr>
                <w:rFonts w:ascii="Times New Roman" w:hAnsi="Times New Roman"/>
                <w:b/>
                <w:bCs/>
                <w:sz w:val="24"/>
                <w:u w:val="single"/>
              </w:rPr>
              <w:t xml:space="preserve"> </w:t>
            </w:r>
            <w:ins w:id="491" w:author="Author">
              <w:r w:rsidR="002473CD">
                <w:rPr>
                  <w:rFonts w:ascii="Times New Roman" w:hAnsi="Times New Roman"/>
                  <w:b/>
                  <w:bCs/>
                  <w:sz w:val="24"/>
                  <w:u w:val="single"/>
                </w:rPr>
                <w:t>component</w:t>
              </w:r>
            </w:ins>
          </w:p>
          <w:p w14:paraId="5BD87F18" w14:textId="77777777" w:rsidR="00706701" w:rsidRPr="0062765D" w:rsidRDefault="00706701">
            <w:pPr>
              <w:autoSpaceDE w:val="0"/>
              <w:autoSpaceDN w:val="0"/>
              <w:adjustRightInd w:val="0"/>
              <w:jc w:val="left"/>
              <w:rPr>
                <w:ins w:id="492" w:author="Author"/>
                <w:rFonts w:ascii="Times New Roman" w:hAnsi="Times New Roman"/>
                <w:color w:val="000000" w:themeColor="text1"/>
                <w:sz w:val="24"/>
                <w:lang w:val="en-US"/>
              </w:rPr>
            </w:pPr>
            <w:ins w:id="493" w:author="Author">
              <w:r w:rsidRPr="3F989886">
                <w:rPr>
                  <w:rFonts w:ascii="Times New Roman" w:hAnsi="Times New Roman"/>
                  <w:sz w:val="24"/>
                </w:rPr>
                <w:t>Fee and commission income</w:t>
              </w:r>
              <w:r w:rsidRPr="3F989886">
                <w:rPr>
                  <w:rFonts w:ascii="Times New Roman" w:hAnsi="Times New Roman"/>
                  <w:color w:val="000000" w:themeColor="text1"/>
                  <w:sz w:val="24"/>
                </w:rPr>
                <w:t xml:space="preserve"> shall be calculated in accordance with Article 314(5) </w:t>
              </w:r>
              <w:r w:rsidRPr="3F989886">
                <w:rPr>
                  <w:rFonts w:ascii="Times New Roman" w:hAnsi="Times New Roman"/>
                  <w:color w:val="000000" w:themeColor="text1"/>
                  <w:sz w:val="24"/>
                  <w:lang w:val="en-US"/>
                </w:rPr>
                <w:t>of Regulation (EU) No 575/2013.</w:t>
              </w:r>
            </w:ins>
          </w:p>
          <w:p w14:paraId="1B909257" w14:textId="77777777" w:rsidR="00706701" w:rsidRPr="0062765D" w:rsidRDefault="00706701">
            <w:pPr>
              <w:jc w:val="left"/>
              <w:rPr>
                <w:ins w:id="494" w:author="Author"/>
                <w:rFonts w:ascii="Times New Roman" w:hAnsi="Times New Roman"/>
                <w:color w:val="000000" w:themeColor="text1"/>
                <w:sz w:val="24"/>
                <w:lang w:val="en-US"/>
              </w:rPr>
            </w:pPr>
          </w:p>
        </w:tc>
      </w:tr>
      <w:tr w:rsidR="00706701" w:rsidRPr="0062765D" w14:paraId="51448C91" w14:textId="77777777" w:rsidTr="402EDAAF">
        <w:trPr>
          <w:trHeight w:val="504"/>
          <w:ins w:id="495"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3A1C3DB" w14:textId="77777777" w:rsidR="00706701" w:rsidRPr="0062765D" w:rsidRDefault="00706701">
            <w:pPr>
              <w:jc w:val="center"/>
              <w:rPr>
                <w:ins w:id="496" w:author="Author"/>
                <w:rFonts w:ascii="Times New Roman" w:hAnsi="Times New Roman"/>
                <w:sz w:val="24"/>
                <w:lang w:eastAsia="en-GB"/>
              </w:rPr>
            </w:pPr>
            <w:ins w:id="497" w:author="Author">
              <w:r w:rsidRPr="48F94FD4">
                <w:rPr>
                  <w:rFonts w:ascii="Times New Roman" w:hAnsi="Times New Roman"/>
                  <w:sz w:val="24"/>
                  <w:lang w:eastAsia="en-GB"/>
                </w:rPr>
                <w:t>0320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FE366AD" w14:textId="5BBF8949" w:rsidR="00706701" w:rsidRPr="0062765D" w:rsidRDefault="00706701">
            <w:pPr>
              <w:jc w:val="left"/>
              <w:rPr>
                <w:ins w:id="498" w:author="Author"/>
                <w:rFonts w:ascii="Times New Roman" w:hAnsi="Times New Roman"/>
                <w:b/>
                <w:bCs/>
                <w:sz w:val="24"/>
                <w:u w:val="single"/>
              </w:rPr>
            </w:pPr>
            <w:ins w:id="499" w:author="Author">
              <w:r w:rsidRPr="0062765D">
                <w:rPr>
                  <w:rFonts w:ascii="Times New Roman" w:hAnsi="Times New Roman"/>
                  <w:b/>
                  <w:bCs/>
                  <w:sz w:val="24"/>
                  <w:u w:val="single"/>
                </w:rPr>
                <w:t>Fee and commission income</w:t>
              </w:r>
            </w:ins>
          </w:p>
          <w:p w14:paraId="11E6C495" w14:textId="0B9B7860" w:rsidR="00706701" w:rsidRDefault="00706701" w:rsidP="3B06A011">
            <w:pPr>
              <w:jc w:val="left"/>
              <w:rPr>
                <w:ins w:id="500" w:author="Author"/>
                <w:rFonts w:ascii="Times New Roman" w:hAnsi="Times New Roman"/>
                <w:color w:val="000000" w:themeColor="text1"/>
                <w:sz w:val="24"/>
              </w:rPr>
            </w:pPr>
            <w:ins w:id="501" w:author="Author">
              <w:r w:rsidRPr="3B06A011">
                <w:rPr>
                  <w:rFonts w:ascii="Times New Roman" w:hAnsi="Times New Roman"/>
                  <w:color w:val="000000" w:themeColor="text1"/>
                  <w:sz w:val="24"/>
                </w:rPr>
                <w:t>Institutions shall report the income from fees and commissions in accordance with Annex V, Part 2, paragraphs 281 to 284 of</w:t>
              </w:r>
            </w:ins>
            <w:r w:rsidR="0031294F">
              <w:rPr>
                <w:rFonts w:ascii="Times New Roman" w:hAnsi="Times New Roman"/>
                <w:color w:val="000000" w:themeColor="text1"/>
                <w:sz w:val="24"/>
              </w:rPr>
              <w:t xml:space="preserve"> </w:t>
            </w:r>
            <w:ins w:id="502" w:author="Author">
              <w:r w:rsidRPr="3B06A011">
                <w:rPr>
                  <w:rFonts w:ascii="Times New Roman" w:hAnsi="Times New Roman"/>
                  <w:sz w:val="24"/>
                </w:rPr>
                <w:t xml:space="preserve">the </w:t>
              </w:r>
              <w:r w:rsidR="00FA100A">
                <w:rPr>
                  <w:rFonts w:ascii="Times New Roman" w:hAnsi="Times New Roman"/>
                  <w:sz w:val="24"/>
                </w:rPr>
                <w:t>EBA IT solutions</w:t>
              </w:r>
              <w:r w:rsidRPr="3B06A011">
                <w:rPr>
                  <w:rFonts w:ascii="Times New Roman" w:hAnsi="Times New Roman"/>
                  <w:color w:val="000000" w:themeColor="text1"/>
                  <w:sz w:val="24"/>
                </w:rPr>
                <w:t>.</w:t>
              </w:r>
            </w:ins>
          </w:p>
          <w:p w14:paraId="17DA9170" w14:textId="77777777" w:rsidR="006848E9" w:rsidRPr="006848E9" w:rsidRDefault="006848E9" w:rsidP="006848E9">
            <w:pPr>
              <w:jc w:val="left"/>
              <w:rPr>
                <w:ins w:id="503" w:author="Author"/>
                <w:rFonts w:ascii="Times New Roman" w:hAnsi="Times New Roman"/>
                <w:color w:val="000000" w:themeColor="text1"/>
                <w:sz w:val="24"/>
              </w:rPr>
            </w:pPr>
            <w:ins w:id="504" w:author="Author">
              <w:r w:rsidRPr="006848E9">
                <w:rPr>
                  <w:rFonts w:ascii="Times New Roman" w:hAnsi="Times New Roman"/>
                  <w:color w:val="000000" w:themeColor="text1"/>
                  <w:sz w:val="24"/>
                </w:rPr>
                <w:t>Income from a</w:t>
              </w:r>
              <w:commentRangeStart w:id="505"/>
              <w:r w:rsidRPr="006848E9">
                <w:rPr>
                  <w:rFonts w:ascii="Times New Roman" w:hAnsi="Times New Roman"/>
                  <w:color w:val="000000" w:themeColor="text1"/>
                  <w:sz w:val="24"/>
                </w:rPr>
                <w:t>ncillary activities, such as IT activities necessary to execute a financial service, should also be included in this item, in line with Article 7 of the RTS to be developed under Article 314(9) of Regulation (EU) 575/2013.</w:t>
              </w:r>
              <w:commentRangeEnd w:id="505"/>
              <w:r w:rsidRPr="006848E9">
                <w:rPr>
                  <w:rFonts w:ascii="Times New Roman" w:hAnsi="Times New Roman"/>
                  <w:color w:val="000000" w:themeColor="text1"/>
                  <w:sz w:val="24"/>
                  <w:lang w:val="en-US"/>
                </w:rPr>
                <w:commentReference w:id="505"/>
              </w:r>
            </w:ins>
          </w:p>
          <w:p w14:paraId="4D9494E2" w14:textId="77777777" w:rsidR="006848E9" w:rsidRPr="0062765D" w:rsidRDefault="006848E9" w:rsidP="3B06A011">
            <w:pPr>
              <w:jc w:val="left"/>
              <w:rPr>
                <w:ins w:id="506" w:author="Author"/>
                <w:rFonts w:ascii="Times New Roman" w:hAnsi="Times New Roman"/>
                <w:color w:val="000000" w:themeColor="text1"/>
                <w:sz w:val="24"/>
              </w:rPr>
            </w:pPr>
          </w:p>
          <w:p w14:paraId="5D10316A" w14:textId="77777777" w:rsidR="00706701" w:rsidRPr="0062765D" w:rsidRDefault="00706701">
            <w:pPr>
              <w:jc w:val="left"/>
              <w:rPr>
                <w:ins w:id="507" w:author="Author"/>
                <w:rFonts w:ascii="Times New Roman" w:hAnsi="Times New Roman"/>
                <w:b/>
                <w:bCs/>
                <w:sz w:val="24"/>
                <w:highlight w:val="yellow"/>
                <w:u w:val="single"/>
              </w:rPr>
            </w:pPr>
          </w:p>
        </w:tc>
      </w:tr>
      <w:tr w:rsidR="00706701" w:rsidRPr="0062765D" w14:paraId="0B5A9540" w14:textId="77777777" w:rsidTr="402EDAAF">
        <w:trPr>
          <w:trHeight w:val="504"/>
          <w:ins w:id="508"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DD18771" w14:textId="77777777" w:rsidR="00706701" w:rsidRPr="0062765D" w:rsidRDefault="00706701">
            <w:pPr>
              <w:jc w:val="center"/>
              <w:rPr>
                <w:ins w:id="509" w:author="Author"/>
                <w:rFonts w:ascii="Times New Roman" w:hAnsi="Times New Roman"/>
                <w:sz w:val="24"/>
                <w:lang w:eastAsia="en-GB"/>
              </w:rPr>
            </w:pPr>
            <w:ins w:id="510" w:author="Author">
              <w:r w:rsidRPr="48F94FD4">
                <w:rPr>
                  <w:rFonts w:ascii="Times New Roman" w:hAnsi="Times New Roman"/>
                  <w:sz w:val="24"/>
                  <w:lang w:eastAsia="en-GB"/>
                </w:rPr>
                <w:t>0330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A45E20C" w14:textId="77777777" w:rsidR="00706701" w:rsidRPr="0062765D" w:rsidRDefault="00706701">
            <w:pPr>
              <w:jc w:val="left"/>
              <w:rPr>
                <w:ins w:id="511" w:author="Author"/>
                <w:rFonts w:ascii="Times New Roman" w:hAnsi="Times New Roman"/>
                <w:b/>
                <w:bCs/>
                <w:sz w:val="24"/>
                <w:u w:val="single"/>
              </w:rPr>
            </w:pPr>
            <w:ins w:id="512" w:author="Author">
              <w:r w:rsidRPr="0062765D">
                <w:rPr>
                  <w:rFonts w:ascii="Times New Roman" w:hAnsi="Times New Roman"/>
                  <w:b/>
                  <w:bCs/>
                  <w:sz w:val="24"/>
                  <w:u w:val="single"/>
                </w:rPr>
                <w:t>of which: from members belonging to the same IPS</w:t>
              </w:r>
            </w:ins>
          </w:p>
          <w:p w14:paraId="65FDEB0E" w14:textId="77777777" w:rsidR="00706701" w:rsidRPr="0062765D" w:rsidRDefault="00706701" w:rsidP="3B06A011">
            <w:pPr>
              <w:jc w:val="left"/>
              <w:rPr>
                <w:ins w:id="513" w:author="Author"/>
                <w:rFonts w:ascii="Times New Roman" w:hAnsi="Times New Roman"/>
                <w:color w:val="000000" w:themeColor="text1"/>
                <w:sz w:val="24"/>
              </w:rPr>
            </w:pPr>
            <w:ins w:id="514" w:author="Author">
              <w:r w:rsidRPr="3B06A011">
                <w:rPr>
                  <w:rFonts w:ascii="Times New Roman" w:hAnsi="Times New Roman"/>
                  <w:color w:val="000000" w:themeColor="text1"/>
                  <w:sz w:val="24"/>
                </w:rPr>
                <w:t>The part of fee and commission income received from institutions that are members of the same institutional protection scheme in accordance with Article 314(5) of Regulation (EU) No 575/2013.</w:t>
              </w:r>
            </w:ins>
          </w:p>
          <w:p w14:paraId="592F6C4C" w14:textId="77777777" w:rsidR="00706701" w:rsidRPr="0062765D" w:rsidRDefault="00706701">
            <w:pPr>
              <w:jc w:val="left"/>
              <w:rPr>
                <w:ins w:id="515" w:author="Author"/>
                <w:rFonts w:ascii="Times New Roman" w:hAnsi="Times New Roman"/>
                <w:b/>
                <w:bCs/>
                <w:sz w:val="24"/>
                <w:highlight w:val="yellow"/>
                <w:u w:val="single"/>
              </w:rPr>
            </w:pPr>
          </w:p>
        </w:tc>
      </w:tr>
      <w:tr w:rsidR="00706701" w:rsidRPr="0062765D" w14:paraId="7CABCEC2" w14:textId="77777777" w:rsidTr="402EDAAF">
        <w:trPr>
          <w:trHeight w:val="504"/>
          <w:ins w:id="516"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D1C7279" w14:textId="77777777" w:rsidR="00706701" w:rsidRPr="0062765D" w:rsidRDefault="00706701">
            <w:pPr>
              <w:jc w:val="center"/>
              <w:rPr>
                <w:ins w:id="517" w:author="Author"/>
                <w:rFonts w:ascii="Times New Roman" w:hAnsi="Times New Roman"/>
                <w:sz w:val="24"/>
                <w:lang w:eastAsia="en-GB"/>
              </w:rPr>
            </w:pPr>
            <w:ins w:id="518" w:author="Author">
              <w:r w:rsidRPr="48F94FD4">
                <w:rPr>
                  <w:rFonts w:ascii="Times New Roman" w:hAnsi="Times New Roman"/>
                  <w:sz w:val="24"/>
                  <w:lang w:eastAsia="en-GB"/>
                </w:rPr>
                <w:t>0340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760449B" w14:textId="6D10A8A0" w:rsidR="00706701" w:rsidRPr="0062765D" w:rsidRDefault="00706701">
            <w:pPr>
              <w:autoSpaceDE w:val="0"/>
              <w:autoSpaceDN w:val="0"/>
              <w:adjustRightInd w:val="0"/>
              <w:jc w:val="left"/>
              <w:rPr>
                <w:ins w:id="519" w:author="Author"/>
                <w:rFonts w:ascii="Times New Roman" w:hAnsi="Times New Roman"/>
                <w:b/>
                <w:bCs/>
                <w:sz w:val="24"/>
                <w:u w:val="single"/>
              </w:rPr>
            </w:pPr>
            <w:ins w:id="520" w:author="Author">
              <w:r w:rsidRPr="6F6A7070">
                <w:rPr>
                  <w:rFonts w:ascii="Times New Roman" w:hAnsi="Times New Roman"/>
                  <w:b/>
                  <w:bCs/>
                  <w:sz w:val="24"/>
                  <w:u w:val="single"/>
                </w:rPr>
                <w:t>(Fee and commission expenses</w:t>
              </w:r>
              <w:r w:rsidR="002D5C4B">
                <w:rPr>
                  <w:rFonts w:ascii="Times New Roman" w:hAnsi="Times New Roman"/>
                  <w:b/>
                  <w:bCs/>
                  <w:sz w:val="24"/>
                  <w:u w:val="single"/>
                </w:rPr>
                <w:t xml:space="preserve"> component</w:t>
              </w:r>
              <w:r w:rsidRPr="6F6A7070">
                <w:rPr>
                  <w:rFonts w:ascii="Times New Roman" w:hAnsi="Times New Roman"/>
                  <w:b/>
                  <w:bCs/>
                  <w:sz w:val="24"/>
                  <w:u w:val="single"/>
                </w:rPr>
                <w:t>)</w:t>
              </w:r>
            </w:ins>
          </w:p>
          <w:p w14:paraId="0334AE14" w14:textId="77777777" w:rsidR="00706701" w:rsidRPr="0062765D" w:rsidRDefault="00706701">
            <w:pPr>
              <w:autoSpaceDE w:val="0"/>
              <w:autoSpaceDN w:val="0"/>
              <w:adjustRightInd w:val="0"/>
              <w:jc w:val="left"/>
              <w:rPr>
                <w:ins w:id="521" w:author="Author"/>
                <w:rFonts w:ascii="Times New Roman" w:hAnsi="Times New Roman"/>
                <w:color w:val="000000" w:themeColor="text1"/>
                <w:sz w:val="24"/>
                <w:lang w:val="en-US"/>
              </w:rPr>
            </w:pPr>
            <w:ins w:id="522" w:author="Author">
              <w:r w:rsidRPr="3F989886">
                <w:rPr>
                  <w:rFonts w:ascii="Times New Roman" w:hAnsi="Times New Roman"/>
                  <w:sz w:val="24"/>
                </w:rPr>
                <w:lastRenderedPageBreak/>
                <w:t xml:space="preserve">Fee and commission expenses </w:t>
              </w:r>
              <w:r w:rsidRPr="3F989886">
                <w:rPr>
                  <w:rFonts w:ascii="Times New Roman" w:hAnsi="Times New Roman"/>
                  <w:color w:val="000000" w:themeColor="text1"/>
                  <w:sz w:val="24"/>
                </w:rPr>
                <w:t xml:space="preserve">shall be calculated in accordance with Article 314(5) </w:t>
              </w:r>
              <w:r w:rsidRPr="3F989886">
                <w:rPr>
                  <w:rFonts w:ascii="Times New Roman" w:hAnsi="Times New Roman"/>
                  <w:color w:val="000000" w:themeColor="text1"/>
                  <w:sz w:val="24"/>
                  <w:lang w:val="en-US"/>
                </w:rPr>
                <w:t>of Regulation (EU) No 575/2013.</w:t>
              </w:r>
            </w:ins>
          </w:p>
          <w:p w14:paraId="1706D87C" w14:textId="77777777" w:rsidR="00706701" w:rsidRPr="0062765D" w:rsidRDefault="00706701">
            <w:pPr>
              <w:autoSpaceDE w:val="0"/>
              <w:autoSpaceDN w:val="0"/>
              <w:adjustRightInd w:val="0"/>
              <w:jc w:val="left"/>
              <w:rPr>
                <w:ins w:id="523" w:author="Author"/>
                <w:rFonts w:ascii="Times New Roman" w:hAnsi="Times New Roman"/>
                <w:color w:val="000000" w:themeColor="text1"/>
                <w:sz w:val="24"/>
              </w:rPr>
            </w:pPr>
          </w:p>
        </w:tc>
      </w:tr>
      <w:tr w:rsidR="00706701" w:rsidRPr="0062765D" w14:paraId="654D6653" w14:textId="77777777" w:rsidTr="402EDAAF">
        <w:trPr>
          <w:trHeight w:val="504"/>
          <w:ins w:id="524"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627E4C8" w14:textId="77777777" w:rsidR="00706701" w:rsidRPr="0062765D" w:rsidRDefault="00706701">
            <w:pPr>
              <w:jc w:val="center"/>
              <w:rPr>
                <w:ins w:id="525" w:author="Author"/>
                <w:rFonts w:ascii="Times New Roman" w:hAnsi="Times New Roman"/>
                <w:sz w:val="24"/>
                <w:lang w:eastAsia="en-GB"/>
              </w:rPr>
            </w:pPr>
            <w:ins w:id="526" w:author="Author">
              <w:r w:rsidRPr="48F94FD4">
                <w:rPr>
                  <w:rFonts w:ascii="Times New Roman" w:hAnsi="Times New Roman"/>
                  <w:sz w:val="24"/>
                  <w:lang w:eastAsia="en-GB"/>
                </w:rPr>
                <w:lastRenderedPageBreak/>
                <w:t>0350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380B3AF" w14:textId="37333EB9" w:rsidR="00706701" w:rsidRPr="0062765D" w:rsidRDefault="00706701">
            <w:pPr>
              <w:jc w:val="left"/>
              <w:rPr>
                <w:ins w:id="527" w:author="Author"/>
                <w:rFonts w:ascii="Times New Roman" w:hAnsi="Times New Roman"/>
                <w:b/>
                <w:bCs/>
                <w:sz w:val="24"/>
                <w:u w:val="single"/>
              </w:rPr>
            </w:pPr>
            <w:ins w:id="528" w:author="Author">
              <w:r w:rsidRPr="0062765D">
                <w:rPr>
                  <w:rFonts w:ascii="Times New Roman" w:eastAsiaTheme="minorEastAsia" w:hAnsi="Times New Roman"/>
                  <w:b/>
                  <w:bCs/>
                  <w:sz w:val="24"/>
                  <w:u w:val="single"/>
                </w:rPr>
                <w:t>(Fee and commission expenses)</w:t>
              </w:r>
            </w:ins>
          </w:p>
          <w:p w14:paraId="1B7A110D" w14:textId="3B8FDFB4" w:rsidR="00706701" w:rsidRPr="0062765D" w:rsidRDefault="00706701" w:rsidP="3B06A011">
            <w:pPr>
              <w:jc w:val="left"/>
              <w:rPr>
                <w:ins w:id="529" w:author="Author"/>
                <w:rFonts w:ascii="Times New Roman" w:hAnsi="Times New Roman"/>
                <w:color w:val="000000" w:themeColor="text1"/>
                <w:sz w:val="24"/>
              </w:rPr>
            </w:pPr>
            <w:ins w:id="530" w:author="Author">
              <w:r w:rsidRPr="3B06A011">
                <w:rPr>
                  <w:rFonts w:ascii="Times New Roman" w:eastAsiaTheme="minorEastAsia" w:hAnsi="Times New Roman"/>
                  <w:color w:val="000000" w:themeColor="text1"/>
                  <w:sz w:val="24"/>
                </w:rPr>
                <w:t xml:space="preserve">Institutions shall report </w:t>
              </w:r>
              <w:commentRangeStart w:id="531"/>
              <w:r w:rsidR="006848E9" w:rsidRPr="006848E9">
                <w:rPr>
                  <w:rFonts w:ascii="Times New Roman" w:eastAsiaTheme="minorEastAsia" w:hAnsi="Times New Roman"/>
                  <w:color w:val="000000" w:themeColor="text1"/>
                  <w:sz w:val="24"/>
                </w:rPr>
                <w:t xml:space="preserve">fee and commission </w:t>
              </w:r>
              <w:proofErr w:type="spellStart"/>
              <w:r w:rsidR="006848E9" w:rsidRPr="006848E9">
                <w:rPr>
                  <w:rFonts w:ascii="Times New Roman" w:eastAsiaTheme="minorEastAsia" w:hAnsi="Times New Roman"/>
                  <w:color w:val="000000" w:themeColor="text1"/>
                  <w:sz w:val="24"/>
                </w:rPr>
                <w:t>expensees</w:t>
              </w:r>
              <w:proofErr w:type="spellEnd"/>
              <w:r w:rsidR="006848E9" w:rsidRPr="006848E9">
                <w:rPr>
                  <w:rFonts w:ascii="Times New Roman" w:eastAsiaTheme="minorEastAsia" w:hAnsi="Times New Roman"/>
                  <w:color w:val="000000" w:themeColor="text1"/>
                  <w:sz w:val="24"/>
                </w:rPr>
                <w:t xml:space="preserve"> </w:t>
              </w:r>
              <w:commentRangeEnd w:id="531"/>
              <w:r w:rsidR="006848E9">
                <w:rPr>
                  <w:rStyle w:val="CommentReference"/>
                  <w:rFonts w:eastAsia="Arial"/>
                  <w:lang w:val="en-US" w:eastAsia="x-none"/>
                </w:rPr>
                <w:commentReference w:id="531"/>
              </w:r>
              <w:r w:rsidRPr="007F06C6">
                <w:rPr>
                  <w:rFonts w:ascii="Times New Roman" w:eastAsiaTheme="minorEastAsia" w:hAnsi="Times New Roman"/>
                  <w:strike/>
                  <w:color w:val="000000" w:themeColor="text1"/>
                  <w:sz w:val="24"/>
                  <w:rPrChange w:id="532" w:author="Author">
                    <w:rPr>
                      <w:rFonts w:ascii="Times New Roman" w:eastAsiaTheme="minorEastAsia" w:hAnsi="Times New Roman"/>
                      <w:color w:val="000000" w:themeColor="text1"/>
                      <w:sz w:val="24"/>
                    </w:rPr>
                  </w:rPrChange>
                </w:rPr>
                <w:t>other operating expenses not due to operational risk events</w:t>
              </w:r>
              <w:r w:rsidRPr="3B06A011">
                <w:rPr>
                  <w:rFonts w:ascii="Times New Roman" w:eastAsiaTheme="minorEastAsia" w:hAnsi="Times New Roman"/>
                  <w:color w:val="000000" w:themeColor="text1"/>
                  <w:sz w:val="24"/>
                </w:rPr>
                <w:t xml:space="preserve"> in accordance with Annex V, Part 2, paragraphs 281 to 284 of </w:t>
              </w:r>
              <w:r w:rsidRPr="3B06A011">
                <w:rPr>
                  <w:rFonts w:ascii="Times New Roman" w:hAnsi="Times New Roman"/>
                  <w:sz w:val="24"/>
                </w:rPr>
                <w:t xml:space="preserve">the </w:t>
              </w:r>
              <w:r w:rsidR="00F34849">
                <w:rPr>
                  <w:rFonts w:ascii="Times New Roman" w:hAnsi="Times New Roman"/>
                  <w:sz w:val="24"/>
                </w:rPr>
                <w:t>EBA IT solutions</w:t>
              </w:r>
              <w:r w:rsidRPr="3B06A011">
                <w:rPr>
                  <w:rFonts w:ascii="Times New Roman" w:eastAsiaTheme="minorEastAsia" w:hAnsi="Times New Roman"/>
                  <w:color w:val="000000" w:themeColor="text1"/>
                  <w:sz w:val="24"/>
                </w:rPr>
                <w:t>.</w:t>
              </w:r>
            </w:ins>
          </w:p>
          <w:p w14:paraId="34ECD659" w14:textId="3AA99FF4" w:rsidR="00706701" w:rsidRPr="0062765D" w:rsidRDefault="00706701" w:rsidP="3B06A011">
            <w:pPr>
              <w:rPr>
                <w:ins w:id="533" w:author="Author"/>
                <w:rFonts w:ascii="Times New Roman" w:hAnsi="Times New Roman"/>
                <w:sz w:val="24"/>
              </w:rPr>
            </w:pPr>
            <w:ins w:id="534" w:author="Author">
              <w:r w:rsidRPr="3B06A011">
                <w:rPr>
                  <w:rFonts w:ascii="Times New Roman" w:eastAsiaTheme="minorEastAsia" w:hAnsi="Times New Roman"/>
                  <w:color w:val="000000" w:themeColor="text1"/>
                  <w:sz w:val="24"/>
                </w:rPr>
                <w:t>Outsourcing fees paid for the supply of financial services,</w:t>
              </w:r>
              <w:r w:rsidRPr="3B06A011">
                <w:rPr>
                  <w:rFonts w:ascii="Times New Roman" w:hAnsi="Times New Roman"/>
                  <w:color w:val="000000" w:themeColor="text1"/>
                  <w:sz w:val="24"/>
                </w:rPr>
                <w:t xml:space="preserve"> represented by the list of activities indicated in Article </w:t>
              </w:r>
              <w:r w:rsidR="006848E9">
                <w:rPr>
                  <w:rFonts w:ascii="Times New Roman" w:hAnsi="Times New Roman"/>
                  <w:color w:val="000000" w:themeColor="text1"/>
                  <w:sz w:val="24"/>
                </w:rPr>
                <w:t>8</w:t>
              </w:r>
              <w:r w:rsidRPr="007F06C6">
                <w:rPr>
                  <w:rFonts w:ascii="Times New Roman" w:hAnsi="Times New Roman"/>
                  <w:strike/>
                  <w:color w:val="000000" w:themeColor="text1"/>
                  <w:sz w:val="24"/>
                  <w:rPrChange w:id="535" w:author="Author">
                    <w:rPr>
                      <w:rFonts w:ascii="Times New Roman" w:hAnsi="Times New Roman"/>
                      <w:color w:val="000000" w:themeColor="text1"/>
                      <w:sz w:val="24"/>
                    </w:rPr>
                  </w:rPrChange>
                </w:rPr>
                <w:t>7</w:t>
              </w:r>
              <w:r w:rsidRPr="3B06A011">
                <w:rPr>
                  <w:rFonts w:ascii="Times New Roman" w:hAnsi="Times New Roman"/>
                  <w:color w:val="000000" w:themeColor="text1"/>
                  <w:sz w:val="24"/>
                </w:rPr>
                <w:t xml:space="preserve"> of the RTS</w:t>
              </w:r>
              <w:r w:rsidR="00411DD4">
                <w:rPr>
                  <w:rFonts w:ascii="Times New Roman" w:hAnsi="Times New Roman"/>
                  <w:color w:val="000000" w:themeColor="text1"/>
                  <w:sz w:val="24"/>
                </w:rPr>
                <w:t xml:space="preserve"> </w:t>
              </w:r>
              <w:r w:rsidR="00411DD4" w:rsidRPr="00411DD4">
                <w:rPr>
                  <w:rFonts w:ascii="Times New Roman" w:hAnsi="Times New Roman"/>
                  <w:color w:val="000000" w:themeColor="text1"/>
                  <w:sz w:val="24"/>
                </w:rPr>
                <w:t xml:space="preserve">to be developed under Article 314(9) </w:t>
              </w:r>
              <w:r w:rsidR="00A60FD6">
                <w:rPr>
                  <w:rFonts w:ascii="Times New Roman" w:hAnsi="Times New Roman"/>
                  <w:color w:val="000000" w:themeColor="text1"/>
                  <w:sz w:val="24"/>
                </w:rPr>
                <w:t xml:space="preserve">of Regulation (EU) </w:t>
              </w:r>
              <w:r w:rsidR="00C8687B">
                <w:rPr>
                  <w:rFonts w:ascii="Times New Roman" w:hAnsi="Times New Roman"/>
                  <w:color w:val="000000" w:themeColor="text1"/>
                  <w:sz w:val="24"/>
                </w:rPr>
                <w:t>575/2013</w:t>
              </w:r>
            </w:ins>
            <w:r w:rsidR="00C8687B">
              <w:rPr>
                <w:rFonts w:ascii="Times New Roman" w:hAnsi="Times New Roman"/>
                <w:color w:val="000000" w:themeColor="text1"/>
                <w:sz w:val="24"/>
              </w:rPr>
              <w:t>,</w:t>
            </w:r>
            <w:ins w:id="536" w:author="Author">
              <w:r w:rsidRPr="3B06A011">
                <w:rPr>
                  <w:rFonts w:ascii="Times New Roman" w:eastAsiaTheme="minorEastAsia" w:hAnsi="Times New Roman"/>
                  <w:color w:val="000000" w:themeColor="text1"/>
                  <w:sz w:val="24"/>
                </w:rPr>
                <w:t xml:space="preserve"> in case they are included, under the applied accounting framework under administrative expenses,</w:t>
              </w:r>
              <w:r w:rsidR="006848E9" w:rsidRPr="006848E9">
                <w:rPr>
                  <w:rFonts w:ascii="Times New Roman" w:eastAsiaTheme="minorEastAsia" w:hAnsi="Times New Roman"/>
                  <w:color w:val="000000" w:themeColor="text1"/>
                  <w:sz w:val="24"/>
                </w:rPr>
                <w:t xml:space="preserve"> in line with Article 16 of the mentioned RTS</w:t>
              </w:r>
              <w:r w:rsidR="006848E9">
                <w:rPr>
                  <w:rFonts w:ascii="Times New Roman" w:eastAsiaTheme="minorEastAsia" w:hAnsi="Times New Roman"/>
                  <w:color w:val="000000" w:themeColor="text1"/>
                  <w:sz w:val="24"/>
                </w:rPr>
                <w:t>,</w:t>
              </w:r>
              <w:r w:rsidRPr="3B06A011">
                <w:rPr>
                  <w:rFonts w:ascii="Times New Roman" w:eastAsiaTheme="minorEastAsia" w:hAnsi="Times New Roman"/>
                  <w:color w:val="000000" w:themeColor="text1"/>
                  <w:sz w:val="24"/>
                </w:rPr>
                <w:t xml:space="preserve"> should be reported in this row.</w:t>
              </w:r>
              <w:r w:rsidRPr="3B06A011">
                <w:rPr>
                  <w:rFonts w:ascii="Times New Roman" w:hAnsi="Times New Roman"/>
                  <w:color w:val="000000" w:themeColor="text1"/>
                  <w:sz w:val="24"/>
                </w:rPr>
                <w:t xml:space="preserve"> </w:t>
              </w:r>
              <w:r w:rsidR="006848E9">
                <w:rPr>
                  <w:rFonts w:ascii="Times New Roman" w:hAnsi="Times New Roman"/>
                  <w:color w:val="000000" w:themeColor="text1"/>
                  <w:sz w:val="24"/>
                </w:rPr>
                <w:t>Expenses form a</w:t>
              </w:r>
              <w:del w:id="537" w:author="Author">
                <w:r w:rsidRPr="3B06A011" w:rsidDel="006848E9">
                  <w:rPr>
                    <w:rFonts w:ascii="Times New Roman" w:hAnsi="Times New Roman"/>
                    <w:color w:val="000000" w:themeColor="text1"/>
                    <w:sz w:val="24"/>
                  </w:rPr>
                  <w:delText>A</w:delText>
                </w:r>
              </w:del>
              <w:r w:rsidRPr="3B06A011">
                <w:rPr>
                  <w:rFonts w:ascii="Times New Roman" w:hAnsi="Times New Roman"/>
                  <w:color w:val="000000" w:themeColor="text1"/>
                  <w:sz w:val="24"/>
                </w:rPr>
                <w:t>ncillary activities, such as IT activities necessary to execute a financial service, should also be included in this item.</w:t>
              </w:r>
            </w:ins>
          </w:p>
          <w:p w14:paraId="7CE7D7C4" w14:textId="77777777" w:rsidR="00706701" w:rsidRPr="0062765D" w:rsidRDefault="00706701">
            <w:pPr>
              <w:jc w:val="left"/>
              <w:rPr>
                <w:ins w:id="538" w:author="Author"/>
                <w:rFonts w:ascii="Times New Roman" w:hAnsi="Times New Roman"/>
                <w:color w:val="000000" w:themeColor="text1"/>
                <w:sz w:val="24"/>
                <w:lang w:val="en-US"/>
              </w:rPr>
            </w:pPr>
          </w:p>
        </w:tc>
      </w:tr>
      <w:tr w:rsidR="00706701" w:rsidRPr="0062765D" w14:paraId="54BFEEFD" w14:textId="77777777" w:rsidTr="402EDAAF">
        <w:trPr>
          <w:trHeight w:val="504"/>
          <w:ins w:id="539"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55B5C2F" w14:textId="77777777" w:rsidR="00706701" w:rsidRPr="0062765D" w:rsidRDefault="00706701">
            <w:pPr>
              <w:jc w:val="center"/>
              <w:rPr>
                <w:ins w:id="540" w:author="Author"/>
                <w:rFonts w:ascii="Times New Roman" w:hAnsi="Times New Roman"/>
                <w:sz w:val="24"/>
                <w:lang w:eastAsia="en-GB"/>
              </w:rPr>
            </w:pPr>
            <w:ins w:id="541" w:author="Author">
              <w:r w:rsidRPr="48F94FD4">
                <w:rPr>
                  <w:rFonts w:ascii="Times New Roman" w:hAnsi="Times New Roman"/>
                  <w:sz w:val="24"/>
                  <w:lang w:eastAsia="en-GB"/>
                </w:rPr>
                <w:t>0360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CEC75B3" w14:textId="16C8C534" w:rsidR="00706701" w:rsidRPr="0062765D" w:rsidRDefault="00706701">
            <w:pPr>
              <w:jc w:val="left"/>
              <w:rPr>
                <w:ins w:id="542" w:author="Author"/>
                <w:rFonts w:ascii="Times New Roman" w:hAnsi="Times New Roman"/>
                <w:b/>
                <w:bCs/>
                <w:sz w:val="24"/>
                <w:u w:val="single"/>
              </w:rPr>
            </w:pPr>
            <w:ins w:id="543" w:author="Author">
              <w:r w:rsidRPr="0062765D">
                <w:rPr>
                  <w:rFonts w:ascii="Times New Roman" w:hAnsi="Times New Roman"/>
                  <w:b/>
                  <w:bCs/>
                  <w:sz w:val="24"/>
                  <w:u w:val="single"/>
                </w:rPr>
                <w:t xml:space="preserve">(of which </w:t>
              </w:r>
              <w:r w:rsidR="005A1804">
                <w:rPr>
                  <w:rFonts w:ascii="Times New Roman" w:hAnsi="Times New Roman"/>
                  <w:b/>
                  <w:bCs/>
                  <w:sz w:val="24"/>
                  <w:u w:val="single"/>
                </w:rPr>
                <w:t xml:space="preserve">to </w:t>
              </w:r>
              <w:del w:id="544" w:author="Author">
                <w:r w:rsidRPr="0062765D" w:rsidDel="005A1804">
                  <w:rPr>
                    <w:rFonts w:ascii="Times New Roman" w:hAnsi="Times New Roman"/>
                    <w:b/>
                    <w:bCs/>
                    <w:sz w:val="24"/>
                    <w:u w:val="single"/>
                  </w:rPr>
                  <w:delText>from</w:delText>
                </w:r>
              </w:del>
              <w:r w:rsidRPr="0062765D">
                <w:rPr>
                  <w:rFonts w:ascii="Times New Roman" w:hAnsi="Times New Roman"/>
                  <w:b/>
                  <w:bCs/>
                  <w:sz w:val="24"/>
                  <w:u w:val="single"/>
                </w:rPr>
                <w:t xml:space="preserve"> members belonging to the same IPS)</w:t>
              </w:r>
            </w:ins>
          </w:p>
          <w:p w14:paraId="166C532F" w14:textId="51AF8C88" w:rsidR="00706701" w:rsidRPr="0062765D" w:rsidRDefault="00706701" w:rsidP="3B06A011">
            <w:pPr>
              <w:jc w:val="left"/>
              <w:rPr>
                <w:ins w:id="545" w:author="Author"/>
                <w:rFonts w:ascii="Times New Roman" w:hAnsi="Times New Roman"/>
                <w:color w:val="000000" w:themeColor="text1"/>
                <w:sz w:val="24"/>
              </w:rPr>
            </w:pPr>
            <w:ins w:id="546" w:author="Author">
              <w:r w:rsidRPr="3B06A011">
                <w:rPr>
                  <w:rFonts w:ascii="Times New Roman" w:hAnsi="Times New Roman"/>
                  <w:color w:val="000000" w:themeColor="text1"/>
                  <w:sz w:val="24"/>
                </w:rPr>
                <w:t xml:space="preserve">The part of fee and commission expenses paid </w:t>
              </w:r>
              <w:r w:rsidR="005A1804">
                <w:rPr>
                  <w:rFonts w:ascii="Times New Roman" w:hAnsi="Times New Roman"/>
                  <w:color w:val="000000" w:themeColor="text1"/>
                  <w:sz w:val="24"/>
                </w:rPr>
                <w:t xml:space="preserve">to </w:t>
              </w:r>
              <w:del w:id="547" w:author="Author">
                <w:r w:rsidRPr="3B06A011" w:rsidDel="005A1804">
                  <w:rPr>
                    <w:rFonts w:ascii="Times New Roman" w:hAnsi="Times New Roman"/>
                    <w:color w:val="000000" w:themeColor="text1"/>
                    <w:sz w:val="24"/>
                  </w:rPr>
                  <w:delText>from</w:delText>
                </w:r>
              </w:del>
              <w:r w:rsidRPr="3B06A011">
                <w:rPr>
                  <w:rFonts w:ascii="Times New Roman" w:hAnsi="Times New Roman"/>
                  <w:color w:val="000000" w:themeColor="text1"/>
                  <w:sz w:val="24"/>
                </w:rPr>
                <w:t xml:space="preserve"> institutions that are members of the same institutional protection scheme in accordance with Article 314(5) of Regulation (EU) No 575/2013.</w:t>
              </w:r>
            </w:ins>
          </w:p>
        </w:tc>
      </w:tr>
      <w:tr w:rsidR="00706701" w:rsidRPr="0062765D" w14:paraId="580958E7" w14:textId="77777777" w:rsidTr="402EDAAF">
        <w:trPr>
          <w:trHeight w:val="504"/>
          <w:ins w:id="548"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2405399" w14:textId="77777777" w:rsidR="00706701" w:rsidRPr="0062765D" w:rsidRDefault="00706701">
            <w:pPr>
              <w:jc w:val="center"/>
              <w:rPr>
                <w:ins w:id="549" w:author="Author"/>
                <w:rFonts w:ascii="Times New Roman" w:hAnsi="Times New Roman"/>
                <w:b/>
                <w:bCs/>
                <w:sz w:val="24"/>
                <w:lang w:eastAsia="en-GB"/>
              </w:rPr>
            </w:pPr>
            <w:ins w:id="550" w:author="Author">
              <w:r w:rsidRPr="48F94FD4">
                <w:rPr>
                  <w:rFonts w:ascii="Times New Roman" w:hAnsi="Times New Roman"/>
                  <w:b/>
                  <w:bCs/>
                  <w:sz w:val="24"/>
                  <w:lang w:eastAsia="en-GB"/>
                </w:rPr>
                <w:t> 0370 – 0480</w:t>
              </w:r>
            </w:ins>
          </w:p>
        </w:tc>
        <w:tc>
          <w:tcPr>
            <w:tcW w:w="7963" w:type="dxa"/>
            <w:tcBorders>
              <w:top w:val="nil"/>
              <w:left w:val="nil"/>
              <w:bottom w:val="single" w:sz="4" w:space="0" w:color="auto"/>
              <w:right w:val="single" w:sz="4" w:space="0" w:color="auto"/>
            </w:tcBorders>
            <w:shd w:val="clear" w:color="auto" w:fill="D9D9D9" w:themeFill="background1" w:themeFillShade="D9"/>
            <w:vAlign w:val="center"/>
            <w:hideMark/>
          </w:tcPr>
          <w:p w14:paraId="58D3FFCE" w14:textId="77777777" w:rsidR="00706701" w:rsidRPr="0062765D" w:rsidRDefault="00706701" w:rsidP="3B06A011">
            <w:pPr>
              <w:jc w:val="left"/>
              <w:rPr>
                <w:ins w:id="551" w:author="Author"/>
                <w:rFonts w:ascii="Times New Roman" w:hAnsi="Times New Roman"/>
                <w:b/>
                <w:bCs/>
                <w:sz w:val="24"/>
                <w:lang w:eastAsia="en-GB"/>
              </w:rPr>
            </w:pPr>
            <w:ins w:id="552" w:author="Author">
              <w:r w:rsidRPr="3B06A011">
                <w:rPr>
                  <w:rFonts w:ascii="Times New Roman" w:hAnsi="Times New Roman"/>
                  <w:b/>
                  <w:bCs/>
                  <w:sz w:val="24"/>
                  <w:lang w:eastAsia="en-GB"/>
                </w:rPr>
                <w:t>3. Financial component (FC)</w:t>
              </w:r>
            </w:ins>
          </w:p>
        </w:tc>
      </w:tr>
      <w:tr w:rsidR="00706701" w:rsidRPr="0062765D" w14:paraId="032734A1" w14:textId="77777777" w:rsidTr="402EDAAF">
        <w:trPr>
          <w:trHeight w:val="504"/>
          <w:ins w:id="553"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9A4724D" w14:textId="77777777" w:rsidR="00706701" w:rsidRPr="0062765D" w:rsidRDefault="00706701">
            <w:pPr>
              <w:jc w:val="center"/>
              <w:rPr>
                <w:ins w:id="554" w:author="Author"/>
                <w:rFonts w:ascii="Times New Roman" w:hAnsi="Times New Roman"/>
                <w:sz w:val="24"/>
                <w:lang w:eastAsia="en-GB"/>
              </w:rPr>
            </w:pPr>
            <w:ins w:id="555" w:author="Author">
              <w:r w:rsidRPr="48F94FD4">
                <w:rPr>
                  <w:rFonts w:ascii="Times New Roman" w:hAnsi="Times New Roman"/>
                  <w:sz w:val="24"/>
                  <w:lang w:eastAsia="en-GB"/>
                </w:rPr>
                <w:t>0370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4C1F2C1" w14:textId="77777777" w:rsidR="00706701" w:rsidRPr="0062765D" w:rsidRDefault="00706701" w:rsidP="3B06A011">
            <w:pPr>
              <w:autoSpaceDE w:val="0"/>
              <w:autoSpaceDN w:val="0"/>
              <w:adjustRightInd w:val="0"/>
              <w:jc w:val="left"/>
              <w:rPr>
                <w:ins w:id="556" w:author="Author"/>
                <w:rFonts w:ascii="Times New Roman" w:hAnsi="Times New Roman"/>
                <w:b/>
                <w:bCs/>
                <w:sz w:val="24"/>
                <w:u w:val="single"/>
              </w:rPr>
            </w:pPr>
            <w:ins w:id="557" w:author="Author">
              <w:r w:rsidRPr="3B06A011">
                <w:rPr>
                  <w:rFonts w:ascii="Times New Roman" w:hAnsi="Times New Roman"/>
                  <w:b/>
                  <w:bCs/>
                  <w:sz w:val="24"/>
                  <w:u w:val="single"/>
                </w:rPr>
                <w:t>Trading book component</w:t>
              </w:r>
            </w:ins>
          </w:p>
          <w:p w14:paraId="0F8A967B" w14:textId="77777777" w:rsidR="00706701" w:rsidRPr="0062765D" w:rsidRDefault="00706701">
            <w:pPr>
              <w:autoSpaceDE w:val="0"/>
              <w:autoSpaceDN w:val="0"/>
              <w:adjustRightInd w:val="0"/>
              <w:jc w:val="left"/>
              <w:rPr>
                <w:ins w:id="558" w:author="Author"/>
                <w:rFonts w:ascii="Times New Roman" w:hAnsi="Times New Roman"/>
                <w:b/>
                <w:bCs/>
                <w:sz w:val="24"/>
                <w:u w:val="single"/>
              </w:rPr>
            </w:pPr>
            <w:ins w:id="559" w:author="Author">
              <w:r w:rsidRPr="3F989886">
                <w:rPr>
                  <w:rFonts w:ascii="Times New Roman" w:hAnsi="Times New Roman"/>
                  <w:color w:val="000000" w:themeColor="text1"/>
                  <w:sz w:val="24"/>
                </w:rPr>
                <w:t xml:space="preserve">The trading book component shall be calculated in accordance with Article 314(6) </w:t>
              </w:r>
              <w:r w:rsidRPr="3F989886">
                <w:rPr>
                  <w:rFonts w:ascii="Times New Roman" w:hAnsi="Times New Roman"/>
                  <w:color w:val="000000" w:themeColor="text1"/>
                  <w:sz w:val="24"/>
                  <w:lang w:val="en-US"/>
                </w:rPr>
                <w:t>of Regulation (EU) No 575/2013.</w:t>
              </w:r>
            </w:ins>
          </w:p>
          <w:p w14:paraId="52BBA148" w14:textId="77777777" w:rsidR="00706701" w:rsidRPr="0062765D" w:rsidRDefault="00706701">
            <w:pPr>
              <w:autoSpaceDE w:val="0"/>
              <w:autoSpaceDN w:val="0"/>
              <w:adjustRightInd w:val="0"/>
              <w:jc w:val="left"/>
              <w:rPr>
                <w:ins w:id="560" w:author="Author"/>
                <w:rFonts w:ascii="Times New Roman" w:hAnsi="Times New Roman"/>
                <w:b/>
                <w:bCs/>
                <w:sz w:val="24"/>
                <w:u w:val="single"/>
              </w:rPr>
            </w:pPr>
          </w:p>
        </w:tc>
      </w:tr>
      <w:tr w:rsidR="00706701" w:rsidRPr="0062765D" w14:paraId="4AC1D375" w14:textId="77777777" w:rsidTr="402EDAAF">
        <w:trPr>
          <w:trHeight w:val="504"/>
          <w:ins w:id="561"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1AC66E" w14:textId="77777777" w:rsidR="00706701" w:rsidRPr="0062765D" w:rsidRDefault="00706701">
            <w:pPr>
              <w:jc w:val="center"/>
              <w:rPr>
                <w:ins w:id="562" w:author="Author"/>
                <w:rFonts w:ascii="Times New Roman" w:hAnsi="Times New Roman"/>
                <w:sz w:val="24"/>
                <w:lang w:eastAsia="en-GB"/>
              </w:rPr>
            </w:pPr>
            <w:ins w:id="563" w:author="Author">
              <w:r w:rsidRPr="48F94FD4">
                <w:rPr>
                  <w:rFonts w:ascii="Times New Roman" w:hAnsi="Times New Roman"/>
                  <w:sz w:val="24"/>
                  <w:lang w:eastAsia="en-GB"/>
                </w:rPr>
                <w:t>0380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3B1772" w14:textId="29EF2577" w:rsidR="00706701" w:rsidRPr="0062765D" w:rsidRDefault="00706701">
            <w:pPr>
              <w:autoSpaceDE w:val="0"/>
              <w:autoSpaceDN w:val="0"/>
              <w:adjustRightInd w:val="0"/>
              <w:jc w:val="left"/>
              <w:rPr>
                <w:ins w:id="564" w:author="Author"/>
                <w:rFonts w:ascii="Times New Roman" w:hAnsi="Times New Roman"/>
                <w:b/>
                <w:bCs/>
                <w:sz w:val="24"/>
                <w:u w:val="single"/>
              </w:rPr>
            </w:pPr>
            <w:ins w:id="565" w:author="Author">
              <w:r w:rsidRPr="0062765D">
                <w:rPr>
                  <w:rFonts w:ascii="Times New Roman" w:hAnsi="Times New Roman"/>
                  <w:b/>
                  <w:bCs/>
                  <w:sz w:val="24"/>
                  <w:u w:val="single"/>
                </w:rPr>
                <w:t xml:space="preserve">Net profit or </w:t>
              </w:r>
              <w:r w:rsidR="003E7CC5">
                <w:rPr>
                  <w:rFonts w:ascii="Times New Roman" w:hAnsi="Times New Roman"/>
                  <w:b/>
                  <w:bCs/>
                  <w:sz w:val="24"/>
                  <w:u w:val="single"/>
                </w:rPr>
                <w:t xml:space="preserve">(-) </w:t>
              </w:r>
              <w:r w:rsidRPr="0062765D">
                <w:rPr>
                  <w:rFonts w:ascii="Times New Roman" w:hAnsi="Times New Roman"/>
                  <w:b/>
                  <w:bCs/>
                  <w:sz w:val="24"/>
                  <w:u w:val="single"/>
                </w:rPr>
                <w:t>loss applicable to trading book</w:t>
              </w:r>
            </w:ins>
          </w:p>
          <w:p w14:paraId="7DFF44B4" w14:textId="77777777" w:rsidR="00706701" w:rsidRPr="0062765D" w:rsidRDefault="00706701">
            <w:pPr>
              <w:autoSpaceDE w:val="0"/>
              <w:autoSpaceDN w:val="0"/>
              <w:adjustRightInd w:val="0"/>
              <w:jc w:val="left"/>
              <w:rPr>
                <w:ins w:id="566" w:author="Author"/>
                <w:rFonts w:ascii="Times New Roman" w:hAnsi="Times New Roman"/>
                <w:color w:val="000000" w:themeColor="text1"/>
                <w:sz w:val="24"/>
              </w:rPr>
            </w:pPr>
            <w:ins w:id="567" w:author="Author">
              <w:r w:rsidRPr="0062765D">
                <w:rPr>
                  <w:rFonts w:ascii="Times New Roman" w:hAnsi="Times New Roman"/>
                  <w:color w:val="000000" w:themeColor="text1"/>
                  <w:sz w:val="24"/>
                </w:rPr>
                <w:t xml:space="preserve">The net profit or loss applicable to trading book shall be calculated as the sum of: </w:t>
              </w:r>
            </w:ins>
          </w:p>
          <w:p w14:paraId="44FBBADB" w14:textId="77777777" w:rsidR="00706701" w:rsidRPr="0062765D" w:rsidRDefault="00706701" w:rsidP="3B06A011">
            <w:pPr>
              <w:numPr>
                <w:ilvl w:val="0"/>
                <w:numId w:val="36"/>
              </w:numPr>
              <w:autoSpaceDE w:val="0"/>
              <w:autoSpaceDN w:val="0"/>
              <w:adjustRightInd w:val="0"/>
              <w:jc w:val="left"/>
              <w:rPr>
                <w:ins w:id="568" w:author="Author"/>
                <w:rFonts w:ascii="Times New Roman" w:hAnsi="Times New Roman"/>
                <w:color w:val="000000" w:themeColor="text1"/>
                <w:sz w:val="24"/>
              </w:rPr>
            </w:pPr>
            <w:ins w:id="569" w:author="Author">
              <w:r w:rsidRPr="3B06A011">
                <w:rPr>
                  <w:rFonts w:ascii="Times New Roman" w:hAnsi="Times New Roman"/>
                  <w:color w:val="000000" w:themeColor="text1"/>
                  <w:sz w:val="24"/>
                </w:rPr>
                <w:t xml:space="preserve">Gains or (-) losses on financial assets and liabilities held for trading and trading, </w:t>
              </w:r>
              <w:proofErr w:type="gramStart"/>
              <w:r w:rsidRPr="3B06A011">
                <w:rPr>
                  <w:rFonts w:ascii="Times New Roman" w:hAnsi="Times New Roman"/>
                  <w:color w:val="000000" w:themeColor="text1"/>
                  <w:sz w:val="24"/>
                </w:rPr>
                <w:t>net;</w:t>
              </w:r>
              <w:proofErr w:type="gramEnd"/>
              <w:r w:rsidRPr="3B06A011">
                <w:rPr>
                  <w:rFonts w:ascii="Times New Roman" w:hAnsi="Times New Roman"/>
                  <w:color w:val="000000" w:themeColor="text1"/>
                  <w:sz w:val="24"/>
                </w:rPr>
                <w:t xml:space="preserve"> </w:t>
              </w:r>
            </w:ins>
          </w:p>
          <w:p w14:paraId="083C3B01" w14:textId="77777777" w:rsidR="00706701" w:rsidRPr="0062765D" w:rsidRDefault="00706701" w:rsidP="00706701">
            <w:pPr>
              <w:numPr>
                <w:ilvl w:val="0"/>
                <w:numId w:val="36"/>
              </w:numPr>
              <w:autoSpaceDE w:val="0"/>
              <w:autoSpaceDN w:val="0"/>
              <w:adjustRightInd w:val="0"/>
              <w:jc w:val="left"/>
              <w:rPr>
                <w:ins w:id="570" w:author="Author"/>
                <w:rFonts w:ascii="Times New Roman" w:hAnsi="Times New Roman"/>
                <w:color w:val="000000" w:themeColor="text1"/>
                <w:sz w:val="24"/>
              </w:rPr>
            </w:pPr>
            <w:ins w:id="571" w:author="Author">
              <w:r w:rsidRPr="0062765D">
                <w:rPr>
                  <w:rFonts w:ascii="Times New Roman" w:hAnsi="Times New Roman"/>
                  <w:color w:val="000000" w:themeColor="text1"/>
                  <w:sz w:val="24"/>
                </w:rPr>
                <w:t xml:space="preserve">Gains or (-) losses from hedge accounting, net, and Exchange differences [gain or (-) loss], net. related with the trading book. </w:t>
              </w:r>
            </w:ins>
          </w:p>
          <w:p w14:paraId="09B047DE" w14:textId="77777777" w:rsidR="00706701" w:rsidRPr="0062765D" w:rsidRDefault="00706701">
            <w:pPr>
              <w:autoSpaceDE w:val="0"/>
              <w:autoSpaceDN w:val="0"/>
              <w:adjustRightInd w:val="0"/>
              <w:jc w:val="left"/>
              <w:rPr>
                <w:ins w:id="572" w:author="Author"/>
                <w:rFonts w:ascii="Times New Roman" w:hAnsi="Times New Roman"/>
                <w:b/>
                <w:bCs/>
                <w:sz w:val="24"/>
                <w:u w:val="single"/>
              </w:rPr>
            </w:pPr>
          </w:p>
        </w:tc>
      </w:tr>
      <w:tr w:rsidR="00706701" w:rsidRPr="0062765D" w14:paraId="44DE133C" w14:textId="77777777" w:rsidTr="402EDAAF">
        <w:trPr>
          <w:trHeight w:val="504"/>
          <w:ins w:id="573"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08DA181C" w14:textId="77777777" w:rsidR="00706701" w:rsidRPr="0062765D" w:rsidRDefault="00706701">
            <w:pPr>
              <w:jc w:val="center"/>
              <w:rPr>
                <w:ins w:id="574" w:author="Author"/>
                <w:rFonts w:ascii="Times New Roman" w:hAnsi="Times New Roman"/>
                <w:sz w:val="24"/>
                <w:lang w:eastAsia="en-GB"/>
              </w:rPr>
            </w:pPr>
            <w:ins w:id="575" w:author="Author">
              <w:r w:rsidRPr="48F94FD4">
                <w:rPr>
                  <w:rFonts w:ascii="Times New Roman" w:hAnsi="Times New Roman"/>
                  <w:sz w:val="24"/>
                  <w:lang w:eastAsia="en-GB"/>
                </w:rPr>
                <w:t>0390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31DB8D2A" w14:textId="77777777" w:rsidR="00706701" w:rsidRPr="0062765D" w:rsidRDefault="00706701">
            <w:pPr>
              <w:autoSpaceDE w:val="0"/>
              <w:autoSpaceDN w:val="0"/>
              <w:adjustRightInd w:val="0"/>
              <w:jc w:val="left"/>
              <w:rPr>
                <w:ins w:id="576" w:author="Author"/>
                <w:rFonts w:ascii="Times New Roman" w:hAnsi="Times New Roman"/>
                <w:b/>
                <w:bCs/>
                <w:sz w:val="24"/>
                <w:u w:val="single"/>
              </w:rPr>
            </w:pPr>
            <w:ins w:id="577" w:author="Author">
              <w:r w:rsidRPr="0062765D">
                <w:rPr>
                  <w:rFonts w:ascii="Times New Roman" w:hAnsi="Times New Roman"/>
                  <w:b/>
                  <w:bCs/>
                  <w:sz w:val="24"/>
                  <w:u w:val="single"/>
                </w:rPr>
                <w:t>Gains or (-) losses on financial assets and liabilities held for trading or trading, net</w:t>
              </w:r>
            </w:ins>
          </w:p>
          <w:p w14:paraId="4EC3576D" w14:textId="30FE167E" w:rsidR="00706701" w:rsidRPr="0062765D" w:rsidRDefault="00706701" w:rsidP="3B06A011">
            <w:pPr>
              <w:autoSpaceDE w:val="0"/>
              <w:autoSpaceDN w:val="0"/>
              <w:adjustRightInd w:val="0"/>
              <w:jc w:val="left"/>
              <w:rPr>
                <w:ins w:id="578" w:author="Author"/>
                <w:rFonts w:ascii="Times New Roman" w:hAnsi="Times New Roman"/>
                <w:sz w:val="24"/>
              </w:rPr>
            </w:pPr>
            <w:ins w:id="579" w:author="Author">
              <w:r w:rsidRPr="3B06A011">
                <w:rPr>
                  <w:rFonts w:ascii="Times New Roman" w:hAnsi="Times New Roman"/>
                  <w:sz w:val="24"/>
                </w:rPr>
                <w:t xml:space="preserve">Institutions shall report gains or (-) losses on financial assets and liabilities held for trading </w:t>
              </w:r>
              <w:r w:rsidRPr="3B06A011">
                <w:rPr>
                  <w:rFonts w:ascii="Times New Roman" w:hAnsi="Times New Roman"/>
                  <w:color w:val="000000" w:themeColor="text1"/>
                  <w:sz w:val="24"/>
                </w:rPr>
                <w:t xml:space="preserve">in accordance with Annex V, Part 2 paragraphs 43 and 46 of </w:t>
              </w:r>
              <w:r w:rsidRPr="3B06A011">
                <w:rPr>
                  <w:rFonts w:ascii="Times New Roman" w:hAnsi="Times New Roman"/>
                  <w:sz w:val="24"/>
                </w:rPr>
                <w:t xml:space="preserve">the </w:t>
              </w:r>
              <w:r w:rsidR="00454D6B">
                <w:rPr>
                  <w:rFonts w:ascii="Times New Roman" w:hAnsi="Times New Roman"/>
                  <w:sz w:val="24"/>
                </w:rPr>
                <w:t>EBA IT solutions</w:t>
              </w:r>
              <w:r w:rsidRPr="3B06A011">
                <w:rPr>
                  <w:rFonts w:ascii="Times New Roman" w:hAnsi="Times New Roman"/>
                  <w:sz w:val="24"/>
                </w:rPr>
                <w:t xml:space="preserve"> or on trading financial assets and liabilities in accordance with BAD</w:t>
              </w:r>
              <w:r w:rsidR="00782176">
                <w:rPr>
                  <w:rStyle w:val="FootnoteReference"/>
                </w:rPr>
                <w:footnoteReference w:id="5"/>
              </w:r>
              <w:r w:rsidRPr="3B06A011">
                <w:rPr>
                  <w:rFonts w:ascii="Times New Roman" w:hAnsi="Times New Roman"/>
                  <w:sz w:val="24"/>
                </w:rPr>
                <w:t xml:space="preserve"> art </w:t>
              </w:r>
              <w:proofErr w:type="gramStart"/>
              <w:r w:rsidRPr="3B06A011">
                <w:rPr>
                  <w:rFonts w:ascii="Times New Roman" w:hAnsi="Times New Roman"/>
                  <w:sz w:val="24"/>
                </w:rPr>
                <w:t>27.Vertical</w:t>
              </w:r>
              <w:proofErr w:type="gramEnd"/>
              <w:r w:rsidRPr="3B06A011">
                <w:rPr>
                  <w:rFonts w:ascii="Times New Roman" w:hAnsi="Times New Roman"/>
                  <w:sz w:val="24"/>
                </w:rPr>
                <w:t xml:space="preserve"> </w:t>
              </w:r>
              <w:proofErr w:type="gramStart"/>
              <w:r w:rsidRPr="3B06A011">
                <w:rPr>
                  <w:rFonts w:ascii="Times New Roman" w:hAnsi="Times New Roman"/>
                  <w:sz w:val="24"/>
                </w:rPr>
                <w:t>layout(</w:t>
              </w:r>
              <w:proofErr w:type="gramEnd"/>
              <w:r w:rsidRPr="3B06A011">
                <w:rPr>
                  <w:rFonts w:ascii="Times New Roman" w:hAnsi="Times New Roman"/>
                  <w:sz w:val="24"/>
                </w:rPr>
                <w:t>6).</w:t>
              </w:r>
            </w:ins>
          </w:p>
          <w:p w14:paraId="36FDE244" w14:textId="77777777" w:rsidR="00706701" w:rsidRPr="0062765D" w:rsidRDefault="00706701">
            <w:pPr>
              <w:autoSpaceDE w:val="0"/>
              <w:autoSpaceDN w:val="0"/>
              <w:adjustRightInd w:val="0"/>
              <w:jc w:val="left"/>
              <w:rPr>
                <w:ins w:id="581" w:author="Author"/>
                <w:rFonts w:ascii="Times New Roman" w:hAnsi="Times New Roman"/>
                <w:b/>
                <w:bCs/>
                <w:sz w:val="24"/>
                <w:u w:val="single"/>
              </w:rPr>
            </w:pPr>
          </w:p>
        </w:tc>
      </w:tr>
      <w:tr w:rsidR="00706701" w:rsidRPr="0062765D" w14:paraId="1E21BAF1"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582"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1694B80C" w14:textId="77777777" w:rsidR="00706701" w:rsidRPr="0062765D" w:rsidRDefault="00706701">
            <w:pPr>
              <w:jc w:val="center"/>
              <w:rPr>
                <w:ins w:id="583" w:author="Author"/>
                <w:rFonts w:ascii="Times New Roman" w:hAnsi="Times New Roman"/>
                <w:sz w:val="24"/>
                <w:lang w:eastAsia="en-GB"/>
              </w:rPr>
            </w:pPr>
            <w:ins w:id="584" w:author="Author">
              <w:r w:rsidRPr="48F94FD4">
                <w:rPr>
                  <w:rFonts w:ascii="Times New Roman" w:hAnsi="Times New Roman"/>
                  <w:sz w:val="24"/>
                  <w:lang w:eastAsia="en-GB"/>
                </w:rPr>
                <w:t>0400</w:t>
              </w:r>
            </w:ins>
          </w:p>
        </w:tc>
        <w:tc>
          <w:tcPr>
            <w:tcW w:w="7963" w:type="dxa"/>
            <w:tcBorders>
              <w:top w:val="nil"/>
              <w:left w:val="nil"/>
              <w:bottom w:val="single" w:sz="4" w:space="0" w:color="auto"/>
              <w:right w:val="single" w:sz="4" w:space="0" w:color="auto"/>
            </w:tcBorders>
            <w:shd w:val="clear" w:color="auto" w:fill="FFFFFF" w:themeFill="background1"/>
            <w:vAlign w:val="center"/>
          </w:tcPr>
          <w:p w14:paraId="62655044" w14:textId="77777777" w:rsidR="00706701" w:rsidRPr="0062765D" w:rsidRDefault="00706701">
            <w:pPr>
              <w:autoSpaceDE w:val="0"/>
              <w:autoSpaceDN w:val="0"/>
              <w:adjustRightInd w:val="0"/>
              <w:jc w:val="left"/>
              <w:rPr>
                <w:ins w:id="585" w:author="Author"/>
                <w:rFonts w:ascii="Times New Roman" w:hAnsi="Times New Roman"/>
                <w:b/>
                <w:bCs/>
                <w:sz w:val="24"/>
                <w:u w:val="single"/>
              </w:rPr>
            </w:pPr>
            <w:ins w:id="586" w:author="Author">
              <w:r w:rsidRPr="0062765D">
                <w:rPr>
                  <w:rFonts w:ascii="Times New Roman" w:hAnsi="Times New Roman"/>
                  <w:b/>
                  <w:bCs/>
                  <w:sz w:val="24"/>
                  <w:u w:val="single"/>
                </w:rPr>
                <w:t>Trading book - Gains or (-) losses from hedge accounting, net</w:t>
              </w:r>
            </w:ins>
          </w:p>
          <w:p w14:paraId="63C52B79" w14:textId="088F08BA" w:rsidR="00706701" w:rsidRPr="0062765D" w:rsidRDefault="00706701">
            <w:pPr>
              <w:autoSpaceDE w:val="0"/>
              <w:autoSpaceDN w:val="0"/>
              <w:adjustRightInd w:val="0"/>
              <w:jc w:val="left"/>
              <w:rPr>
                <w:ins w:id="587" w:author="Author"/>
                <w:rFonts w:ascii="Times New Roman" w:hAnsi="Times New Roman"/>
                <w:b/>
                <w:bCs/>
                <w:sz w:val="24"/>
                <w:u w:val="single"/>
              </w:rPr>
            </w:pPr>
            <w:ins w:id="588" w:author="Author">
              <w:r w:rsidRPr="0062765D">
                <w:rPr>
                  <w:rFonts w:ascii="Times New Roman" w:hAnsi="Times New Roman"/>
                  <w:bCs/>
                  <w:sz w:val="24"/>
                </w:rPr>
                <w:lastRenderedPageBreak/>
                <w:t xml:space="preserve">Institutions shall report gains or (-) losses from hedge accounting, net under the trading book component only in those exceptional circumstances where hedge accounting, computed in accordance with Annex V, Part 2 paragraph 47 of </w:t>
              </w:r>
              <w:r w:rsidRPr="0062765D">
                <w:rPr>
                  <w:rFonts w:ascii="Times New Roman" w:hAnsi="Times New Roman"/>
                  <w:sz w:val="24"/>
                </w:rPr>
                <w:t xml:space="preserve">the </w:t>
              </w:r>
              <w:r w:rsidR="00454D6B">
                <w:rPr>
                  <w:rFonts w:ascii="Times New Roman" w:hAnsi="Times New Roman"/>
                  <w:sz w:val="24"/>
                </w:rPr>
                <w:t xml:space="preserve">EBA IT solutions </w:t>
              </w:r>
              <w:r w:rsidRPr="0062765D">
                <w:rPr>
                  <w:rFonts w:ascii="Times New Roman" w:hAnsi="Times New Roman"/>
                  <w:bCs/>
                  <w:sz w:val="24"/>
                </w:rPr>
                <w:t>or in accordance with t</w:t>
              </w:r>
              <w:r w:rsidRPr="0062765D">
                <w:rPr>
                  <w:rFonts w:ascii="Times New Roman" w:hAnsi="Times New Roman"/>
                  <w:bCs/>
                  <w:sz w:val="24"/>
                  <w:u w:val="single"/>
                </w:rPr>
                <w:t xml:space="preserve">he </w:t>
              </w:r>
              <w:r w:rsidRPr="0062765D">
                <w:rPr>
                  <w:rFonts w:ascii="Times New Roman" w:hAnsi="Times New Roman"/>
                  <w:bCs/>
                  <w:sz w:val="24"/>
                </w:rPr>
                <w:t xml:space="preserve">Accounting Directive art 8(1)(a), (6), (8) is used for hedging financial assets and liabilities held for trading or trading financial assets and liabilities. </w:t>
              </w:r>
            </w:ins>
          </w:p>
        </w:tc>
      </w:tr>
      <w:tr w:rsidR="00706701" w:rsidRPr="0062765D" w14:paraId="3A14AC8B"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589"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F0D7E4E" w14:textId="77777777" w:rsidR="00706701" w:rsidRPr="0062765D" w:rsidRDefault="00706701">
            <w:pPr>
              <w:jc w:val="center"/>
              <w:rPr>
                <w:ins w:id="590" w:author="Author"/>
                <w:rFonts w:ascii="Times New Roman" w:hAnsi="Times New Roman"/>
                <w:sz w:val="24"/>
                <w:lang w:eastAsia="en-GB"/>
              </w:rPr>
            </w:pPr>
            <w:ins w:id="591" w:author="Author">
              <w:r w:rsidRPr="48F94FD4">
                <w:rPr>
                  <w:rFonts w:ascii="Times New Roman" w:hAnsi="Times New Roman"/>
                  <w:sz w:val="24"/>
                  <w:lang w:eastAsia="en-GB"/>
                </w:rPr>
                <w:lastRenderedPageBreak/>
                <w:t>0410</w:t>
              </w:r>
            </w:ins>
          </w:p>
        </w:tc>
        <w:tc>
          <w:tcPr>
            <w:tcW w:w="7963" w:type="dxa"/>
            <w:tcBorders>
              <w:top w:val="nil"/>
              <w:left w:val="nil"/>
              <w:bottom w:val="single" w:sz="4" w:space="0" w:color="auto"/>
              <w:right w:val="single" w:sz="4" w:space="0" w:color="auto"/>
            </w:tcBorders>
            <w:shd w:val="clear" w:color="auto" w:fill="FFFFFF" w:themeFill="background1"/>
            <w:vAlign w:val="center"/>
          </w:tcPr>
          <w:p w14:paraId="13B32625" w14:textId="77777777" w:rsidR="00706701" w:rsidRPr="0062765D" w:rsidRDefault="00706701">
            <w:pPr>
              <w:autoSpaceDE w:val="0"/>
              <w:autoSpaceDN w:val="0"/>
              <w:adjustRightInd w:val="0"/>
              <w:jc w:val="left"/>
              <w:rPr>
                <w:ins w:id="592" w:author="Author"/>
                <w:rFonts w:ascii="Times New Roman" w:hAnsi="Times New Roman"/>
                <w:b/>
                <w:bCs/>
                <w:sz w:val="24"/>
                <w:u w:val="single"/>
              </w:rPr>
            </w:pPr>
            <w:ins w:id="593" w:author="Author">
              <w:r w:rsidRPr="0062765D">
                <w:rPr>
                  <w:rFonts w:ascii="Times New Roman" w:hAnsi="Times New Roman"/>
                  <w:b/>
                  <w:bCs/>
                  <w:sz w:val="24"/>
                  <w:u w:val="single"/>
                </w:rPr>
                <w:t>Trading book - Exchange differences [gain or (-) loss], net</w:t>
              </w:r>
            </w:ins>
          </w:p>
          <w:p w14:paraId="5ACB0892" w14:textId="77777777" w:rsidR="00706701" w:rsidRPr="0062765D" w:rsidRDefault="00706701" w:rsidP="3B06A011">
            <w:pPr>
              <w:autoSpaceDE w:val="0"/>
              <w:autoSpaceDN w:val="0"/>
              <w:adjustRightInd w:val="0"/>
              <w:jc w:val="left"/>
              <w:rPr>
                <w:ins w:id="594" w:author="Author"/>
                <w:rFonts w:ascii="Times New Roman" w:hAnsi="Times New Roman"/>
                <w:sz w:val="24"/>
              </w:rPr>
            </w:pPr>
            <w:ins w:id="595" w:author="Author">
              <w:r w:rsidRPr="3B06A011">
                <w:rPr>
                  <w:rFonts w:ascii="Times New Roman" w:hAnsi="Times New Roman"/>
                  <w:sz w:val="24"/>
                </w:rPr>
                <w:t>Institutions shall report exchange differences [gain or (-) loss], net, only where such differences, computed in accordance with IAS 21.28, 52(a) or in accordance with BAD art 39 originate from financial assets and liabilities held for trading or trading financial assets and liabilities.</w:t>
              </w:r>
            </w:ins>
          </w:p>
        </w:tc>
      </w:tr>
      <w:tr w:rsidR="00706701" w:rsidRPr="0062765D" w14:paraId="1B89B23D" w14:textId="77777777" w:rsidTr="402EDAAF">
        <w:trPr>
          <w:trHeight w:val="504"/>
          <w:ins w:id="596"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62C32BA" w14:textId="77777777" w:rsidR="00706701" w:rsidRPr="0062765D" w:rsidRDefault="00706701">
            <w:pPr>
              <w:jc w:val="center"/>
              <w:rPr>
                <w:ins w:id="597" w:author="Author"/>
                <w:rFonts w:ascii="Times New Roman" w:hAnsi="Times New Roman"/>
                <w:sz w:val="24"/>
                <w:lang w:eastAsia="en-GB"/>
              </w:rPr>
            </w:pPr>
            <w:ins w:id="598" w:author="Author">
              <w:r w:rsidRPr="48F94FD4">
                <w:rPr>
                  <w:rFonts w:ascii="Times New Roman" w:hAnsi="Times New Roman"/>
                  <w:sz w:val="24"/>
                  <w:lang w:eastAsia="en-GB"/>
                </w:rPr>
                <w:t>0420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8A2E86E" w14:textId="77777777" w:rsidR="00706701" w:rsidRPr="0062765D" w:rsidRDefault="00706701" w:rsidP="3B06A011">
            <w:pPr>
              <w:autoSpaceDE w:val="0"/>
              <w:autoSpaceDN w:val="0"/>
              <w:adjustRightInd w:val="0"/>
              <w:jc w:val="left"/>
              <w:rPr>
                <w:ins w:id="599" w:author="Author"/>
                <w:rFonts w:ascii="Times New Roman" w:hAnsi="Times New Roman"/>
                <w:b/>
                <w:bCs/>
                <w:sz w:val="24"/>
                <w:u w:val="single"/>
              </w:rPr>
            </w:pPr>
            <w:ins w:id="600" w:author="Author">
              <w:r w:rsidRPr="3B06A011">
                <w:rPr>
                  <w:rFonts w:ascii="Times New Roman" w:hAnsi="Times New Roman"/>
                  <w:b/>
                  <w:bCs/>
                  <w:sz w:val="24"/>
                  <w:u w:val="single"/>
                </w:rPr>
                <w:t xml:space="preserve">Banking book component  </w:t>
              </w:r>
            </w:ins>
          </w:p>
          <w:p w14:paraId="0CBB9C28" w14:textId="77777777" w:rsidR="00706701" w:rsidRPr="0062765D" w:rsidRDefault="00706701">
            <w:pPr>
              <w:autoSpaceDE w:val="0"/>
              <w:autoSpaceDN w:val="0"/>
              <w:adjustRightInd w:val="0"/>
              <w:jc w:val="left"/>
              <w:rPr>
                <w:ins w:id="601" w:author="Author"/>
                <w:rFonts w:ascii="Times New Roman" w:hAnsi="Times New Roman"/>
                <w:color w:val="000000" w:themeColor="text1"/>
                <w:sz w:val="24"/>
              </w:rPr>
            </w:pPr>
            <w:ins w:id="602" w:author="Author">
              <w:r w:rsidRPr="3F989886">
                <w:rPr>
                  <w:rFonts w:ascii="Times New Roman" w:hAnsi="Times New Roman"/>
                  <w:color w:val="000000" w:themeColor="text1"/>
                  <w:sz w:val="24"/>
                </w:rPr>
                <w:t xml:space="preserve">The banking book component shall be calculated in accordance with Article 314(6) </w:t>
              </w:r>
              <w:r w:rsidRPr="3F989886">
                <w:rPr>
                  <w:rFonts w:ascii="Times New Roman" w:hAnsi="Times New Roman"/>
                  <w:color w:val="000000" w:themeColor="text1"/>
                  <w:sz w:val="24"/>
                  <w:lang w:val="en-US"/>
                </w:rPr>
                <w:t>of Regulation (EU) No 575/2013.</w:t>
              </w:r>
            </w:ins>
          </w:p>
          <w:p w14:paraId="146255FE" w14:textId="77777777" w:rsidR="00706701" w:rsidRPr="0062765D" w:rsidRDefault="00706701">
            <w:pPr>
              <w:autoSpaceDE w:val="0"/>
              <w:autoSpaceDN w:val="0"/>
              <w:adjustRightInd w:val="0"/>
              <w:jc w:val="left"/>
              <w:rPr>
                <w:ins w:id="603" w:author="Author"/>
                <w:rFonts w:ascii="Times New Roman" w:hAnsi="Times New Roman"/>
                <w:b/>
                <w:bCs/>
                <w:sz w:val="24"/>
                <w:u w:val="single"/>
              </w:rPr>
            </w:pPr>
          </w:p>
        </w:tc>
      </w:tr>
      <w:tr w:rsidR="00706701" w:rsidRPr="0062765D" w14:paraId="0AAEF4C9" w14:textId="77777777" w:rsidTr="402EDAA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604"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tcPr>
          <w:p w14:paraId="0C879426" w14:textId="77777777" w:rsidR="00706701" w:rsidRPr="0062765D" w:rsidDel="000D7108" w:rsidRDefault="00706701">
            <w:pPr>
              <w:jc w:val="center"/>
              <w:rPr>
                <w:ins w:id="605" w:author="Author"/>
                <w:rFonts w:ascii="Times New Roman" w:hAnsi="Times New Roman"/>
                <w:sz w:val="24"/>
                <w:lang w:eastAsia="en-GB"/>
              </w:rPr>
            </w:pPr>
            <w:ins w:id="606" w:author="Author">
              <w:r w:rsidRPr="48F94FD4">
                <w:rPr>
                  <w:rFonts w:ascii="Times New Roman" w:hAnsi="Times New Roman"/>
                  <w:sz w:val="24"/>
                  <w:lang w:eastAsia="en-GB"/>
                </w:rPr>
                <w:t>0430</w:t>
              </w:r>
            </w:ins>
          </w:p>
        </w:tc>
        <w:tc>
          <w:tcPr>
            <w:tcW w:w="7963" w:type="dxa"/>
            <w:tcBorders>
              <w:top w:val="nil"/>
              <w:left w:val="nil"/>
              <w:bottom w:val="single" w:sz="4" w:space="0" w:color="auto"/>
              <w:right w:val="single" w:sz="4" w:space="0" w:color="auto"/>
            </w:tcBorders>
            <w:shd w:val="clear" w:color="auto" w:fill="FFFFFF" w:themeFill="background1"/>
            <w:vAlign w:val="center"/>
          </w:tcPr>
          <w:p w14:paraId="484B1BF1" w14:textId="1513E6A4" w:rsidR="00706701" w:rsidRPr="0062765D" w:rsidRDefault="00706701">
            <w:pPr>
              <w:autoSpaceDE w:val="0"/>
              <w:autoSpaceDN w:val="0"/>
              <w:adjustRightInd w:val="0"/>
              <w:jc w:val="left"/>
              <w:rPr>
                <w:ins w:id="607" w:author="Author"/>
                <w:rFonts w:ascii="Times New Roman" w:hAnsi="Times New Roman"/>
                <w:b/>
                <w:bCs/>
                <w:sz w:val="24"/>
                <w:u w:val="single"/>
              </w:rPr>
            </w:pPr>
            <w:ins w:id="608" w:author="Author">
              <w:r w:rsidRPr="0062765D">
                <w:rPr>
                  <w:rFonts w:ascii="Times New Roman" w:hAnsi="Times New Roman"/>
                  <w:b/>
                  <w:bCs/>
                  <w:sz w:val="24"/>
                  <w:u w:val="single"/>
                </w:rPr>
                <w:t xml:space="preserve">Net profit or </w:t>
              </w:r>
              <w:r w:rsidR="00937C0D">
                <w:rPr>
                  <w:rFonts w:ascii="Times New Roman" w:hAnsi="Times New Roman"/>
                  <w:b/>
                  <w:bCs/>
                  <w:sz w:val="24"/>
                  <w:u w:val="single"/>
                </w:rPr>
                <w:t xml:space="preserve">(-) </w:t>
              </w:r>
              <w:r w:rsidRPr="0062765D">
                <w:rPr>
                  <w:rFonts w:ascii="Times New Roman" w:hAnsi="Times New Roman"/>
                  <w:b/>
                  <w:bCs/>
                  <w:sz w:val="24"/>
                  <w:u w:val="single"/>
                </w:rPr>
                <w:t>loss applicable to banking book</w:t>
              </w:r>
            </w:ins>
          </w:p>
          <w:p w14:paraId="047BD7DA" w14:textId="4E9D0196" w:rsidR="00706701" w:rsidRPr="0062765D" w:rsidRDefault="00706701">
            <w:pPr>
              <w:autoSpaceDE w:val="0"/>
              <w:autoSpaceDN w:val="0"/>
              <w:adjustRightInd w:val="0"/>
              <w:jc w:val="left"/>
              <w:rPr>
                <w:ins w:id="609" w:author="Author"/>
                <w:rFonts w:ascii="Times New Roman" w:hAnsi="Times New Roman"/>
                <w:color w:val="000000" w:themeColor="text1"/>
                <w:sz w:val="24"/>
              </w:rPr>
            </w:pPr>
            <w:ins w:id="610" w:author="Author">
              <w:r w:rsidRPr="0062765D">
                <w:rPr>
                  <w:rFonts w:ascii="Times New Roman" w:hAnsi="Times New Roman"/>
                  <w:color w:val="000000" w:themeColor="text1"/>
                  <w:sz w:val="24"/>
                </w:rPr>
                <w:t xml:space="preserve">The net profit or loss applicable to </w:t>
              </w:r>
              <w:proofErr w:type="spellStart"/>
              <w:r w:rsidR="006848E9">
                <w:rPr>
                  <w:rFonts w:ascii="Times New Roman" w:hAnsi="Times New Roman"/>
                  <w:color w:val="000000" w:themeColor="text1"/>
                  <w:sz w:val="24"/>
                </w:rPr>
                <w:t>banking</w:t>
              </w:r>
              <w:del w:id="611" w:author="Author">
                <w:r w:rsidRPr="0062765D" w:rsidDel="006848E9">
                  <w:rPr>
                    <w:rFonts w:ascii="Times New Roman" w:hAnsi="Times New Roman"/>
                    <w:color w:val="000000" w:themeColor="text1"/>
                    <w:sz w:val="24"/>
                  </w:rPr>
                  <w:delText xml:space="preserve">trading </w:delText>
                </w:r>
              </w:del>
              <w:r w:rsidRPr="0062765D">
                <w:rPr>
                  <w:rFonts w:ascii="Times New Roman" w:hAnsi="Times New Roman"/>
                  <w:color w:val="000000" w:themeColor="text1"/>
                  <w:sz w:val="24"/>
                </w:rPr>
                <w:t>book</w:t>
              </w:r>
              <w:proofErr w:type="spellEnd"/>
              <w:r w:rsidRPr="0062765D">
                <w:rPr>
                  <w:rFonts w:ascii="Times New Roman" w:hAnsi="Times New Roman"/>
                  <w:color w:val="000000" w:themeColor="text1"/>
                  <w:sz w:val="24"/>
                </w:rPr>
                <w:t xml:space="preserve"> shall be calculated as the sum of: </w:t>
              </w:r>
            </w:ins>
          </w:p>
          <w:p w14:paraId="1E147DDF" w14:textId="77777777" w:rsidR="00706701" w:rsidRPr="0062765D" w:rsidRDefault="00706701" w:rsidP="3B06A011">
            <w:pPr>
              <w:numPr>
                <w:ilvl w:val="0"/>
                <w:numId w:val="37"/>
              </w:numPr>
              <w:autoSpaceDE w:val="0"/>
              <w:autoSpaceDN w:val="0"/>
              <w:adjustRightInd w:val="0"/>
              <w:jc w:val="left"/>
              <w:rPr>
                <w:ins w:id="612" w:author="Author"/>
                <w:rFonts w:ascii="Times New Roman" w:hAnsi="Times New Roman"/>
                <w:color w:val="000000" w:themeColor="text1"/>
                <w:sz w:val="24"/>
              </w:rPr>
            </w:pPr>
            <w:ins w:id="613" w:author="Author">
              <w:r w:rsidRPr="3B06A011">
                <w:rPr>
                  <w:rFonts w:ascii="Times New Roman" w:hAnsi="Times New Roman"/>
                  <w:color w:val="000000" w:themeColor="text1"/>
                  <w:sz w:val="24"/>
                </w:rPr>
                <w:t xml:space="preserve">Gains or (-) losses on derecognition of financial assets and liabilities not measured at fair value through profit or loss, </w:t>
              </w:r>
              <w:proofErr w:type="gramStart"/>
              <w:r w:rsidRPr="3B06A011">
                <w:rPr>
                  <w:rFonts w:ascii="Times New Roman" w:hAnsi="Times New Roman"/>
                  <w:color w:val="000000" w:themeColor="text1"/>
                  <w:sz w:val="24"/>
                </w:rPr>
                <w:t>net;</w:t>
              </w:r>
              <w:proofErr w:type="gramEnd"/>
              <w:r w:rsidRPr="3B06A011">
                <w:rPr>
                  <w:rFonts w:ascii="Times New Roman" w:hAnsi="Times New Roman"/>
                  <w:color w:val="000000" w:themeColor="text1"/>
                  <w:sz w:val="24"/>
                </w:rPr>
                <w:t xml:space="preserve"> </w:t>
              </w:r>
            </w:ins>
          </w:p>
          <w:p w14:paraId="132D85EB" w14:textId="77777777" w:rsidR="00706701" w:rsidRPr="0062765D" w:rsidRDefault="00706701" w:rsidP="3B06A011">
            <w:pPr>
              <w:numPr>
                <w:ilvl w:val="0"/>
                <w:numId w:val="37"/>
              </w:numPr>
              <w:autoSpaceDE w:val="0"/>
              <w:autoSpaceDN w:val="0"/>
              <w:adjustRightInd w:val="0"/>
              <w:jc w:val="left"/>
              <w:rPr>
                <w:ins w:id="614" w:author="Author"/>
                <w:rFonts w:ascii="Times New Roman" w:hAnsi="Times New Roman"/>
                <w:sz w:val="24"/>
              </w:rPr>
            </w:pPr>
            <w:ins w:id="615" w:author="Author">
              <w:r w:rsidRPr="3B06A011">
                <w:rPr>
                  <w:rFonts w:ascii="Times New Roman" w:hAnsi="Times New Roman"/>
                  <w:color w:val="000000" w:themeColor="text1"/>
                  <w:sz w:val="24"/>
                </w:rPr>
                <w:t xml:space="preserve">Gains or (-) losses on non-trading financial assets mandatorily at fair value through profit or loss, </w:t>
              </w:r>
              <w:proofErr w:type="gramStart"/>
              <w:r w:rsidRPr="3B06A011">
                <w:rPr>
                  <w:rFonts w:ascii="Times New Roman" w:hAnsi="Times New Roman"/>
                  <w:color w:val="000000" w:themeColor="text1"/>
                  <w:sz w:val="24"/>
                </w:rPr>
                <w:t>net;</w:t>
              </w:r>
              <w:proofErr w:type="gramEnd"/>
              <w:r w:rsidRPr="3B06A011">
                <w:rPr>
                  <w:rFonts w:ascii="Times New Roman" w:hAnsi="Times New Roman"/>
                  <w:sz w:val="24"/>
                </w:rPr>
                <w:t xml:space="preserve"> </w:t>
              </w:r>
            </w:ins>
          </w:p>
          <w:p w14:paraId="54773ACC" w14:textId="77777777" w:rsidR="00706701" w:rsidRPr="0062765D" w:rsidRDefault="00706701" w:rsidP="3B06A011">
            <w:pPr>
              <w:numPr>
                <w:ilvl w:val="0"/>
                <w:numId w:val="37"/>
              </w:numPr>
              <w:autoSpaceDE w:val="0"/>
              <w:autoSpaceDN w:val="0"/>
              <w:adjustRightInd w:val="0"/>
              <w:jc w:val="left"/>
              <w:rPr>
                <w:ins w:id="616" w:author="Author"/>
                <w:rFonts w:ascii="Times New Roman" w:hAnsi="Times New Roman"/>
                <w:color w:val="000000" w:themeColor="text1"/>
                <w:sz w:val="24"/>
              </w:rPr>
            </w:pPr>
            <w:ins w:id="617" w:author="Author">
              <w:r w:rsidRPr="3B06A011">
                <w:rPr>
                  <w:rFonts w:ascii="Times New Roman" w:hAnsi="Times New Roman"/>
                  <w:color w:val="000000" w:themeColor="text1"/>
                  <w:sz w:val="24"/>
                </w:rPr>
                <w:t xml:space="preserve">Gains or (-) losses on financial assets and liabilities designated at fair value through profit or loss, </w:t>
              </w:r>
              <w:proofErr w:type="gramStart"/>
              <w:r w:rsidRPr="3B06A011">
                <w:rPr>
                  <w:rFonts w:ascii="Times New Roman" w:hAnsi="Times New Roman"/>
                  <w:color w:val="000000" w:themeColor="text1"/>
                  <w:sz w:val="24"/>
                </w:rPr>
                <w:t>net;</w:t>
              </w:r>
              <w:proofErr w:type="gramEnd"/>
              <w:r w:rsidRPr="3B06A011">
                <w:rPr>
                  <w:rFonts w:ascii="Times New Roman" w:hAnsi="Times New Roman"/>
                  <w:color w:val="000000" w:themeColor="text1"/>
                  <w:sz w:val="24"/>
                </w:rPr>
                <w:t xml:space="preserve"> </w:t>
              </w:r>
            </w:ins>
          </w:p>
          <w:p w14:paraId="7D178750" w14:textId="253C109D" w:rsidR="00706701" w:rsidRPr="0062765D" w:rsidRDefault="00706701" w:rsidP="3B06A011">
            <w:pPr>
              <w:numPr>
                <w:ilvl w:val="0"/>
                <w:numId w:val="37"/>
              </w:numPr>
              <w:autoSpaceDE w:val="0"/>
              <w:autoSpaceDN w:val="0"/>
              <w:adjustRightInd w:val="0"/>
              <w:jc w:val="left"/>
              <w:rPr>
                <w:ins w:id="618" w:author="Author"/>
                <w:rFonts w:ascii="Times New Roman" w:hAnsi="Times New Roman"/>
                <w:b/>
                <w:bCs/>
                <w:sz w:val="24"/>
                <w:u w:val="single"/>
              </w:rPr>
            </w:pPr>
            <w:ins w:id="619" w:author="Author">
              <w:r w:rsidRPr="3B06A011">
                <w:rPr>
                  <w:rFonts w:ascii="Times New Roman" w:hAnsi="Times New Roman"/>
                  <w:color w:val="000000" w:themeColor="text1"/>
                  <w:sz w:val="24"/>
                </w:rPr>
                <w:t xml:space="preserve">Gains or (-) losses from hedge accounting, net and </w:t>
              </w:r>
              <w:r w:rsidR="006848E9">
                <w:rPr>
                  <w:rFonts w:ascii="Times New Roman" w:hAnsi="Times New Roman"/>
                  <w:color w:val="000000" w:themeColor="text1"/>
                  <w:sz w:val="24"/>
                </w:rPr>
                <w:t>e</w:t>
              </w:r>
              <w:del w:id="620" w:author="Author">
                <w:r w:rsidRPr="3B06A011" w:rsidDel="006848E9">
                  <w:rPr>
                    <w:rFonts w:ascii="Times New Roman" w:hAnsi="Times New Roman"/>
                    <w:color w:val="000000" w:themeColor="text1"/>
                    <w:sz w:val="24"/>
                  </w:rPr>
                  <w:delText>E</w:delText>
                </w:r>
              </w:del>
              <w:r w:rsidRPr="3B06A011">
                <w:rPr>
                  <w:rFonts w:ascii="Times New Roman" w:hAnsi="Times New Roman"/>
                  <w:color w:val="000000" w:themeColor="text1"/>
                  <w:sz w:val="24"/>
                </w:rPr>
                <w:t xml:space="preserve">xchange differences [gain or (-) loss], net related with the banking book. </w:t>
              </w:r>
            </w:ins>
          </w:p>
        </w:tc>
      </w:tr>
      <w:tr w:rsidR="00706701" w:rsidRPr="0062765D" w14:paraId="0905234F" w14:textId="77777777" w:rsidTr="402EDAAF">
        <w:trPr>
          <w:trHeight w:val="504"/>
          <w:ins w:id="621"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4F18C12" w14:textId="461640C8" w:rsidR="00706701" w:rsidRPr="0062765D" w:rsidRDefault="00706701">
            <w:pPr>
              <w:jc w:val="center"/>
              <w:rPr>
                <w:ins w:id="622" w:author="Author"/>
                <w:rFonts w:ascii="Times New Roman" w:hAnsi="Times New Roman"/>
                <w:sz w:val="24"/>
                <w:lang w:eastAsia="en-GB"/>
              </w:rPr>
            </w:pPr>
            <w:ins w:id="623" w:author="Author">
              <w:r w:rsidRPr="48F94FD4">
                <w:rPr>
                  <w:rFonts w:ascii="Times New Roman" w:hAnsi="Times New Roman"/>
                  <w:sz w:val="24"/>
                  <w:lang w:eastAsia="en-GB"/>
                </w:rPr>
                <w:t>04</w:t>
              </w:r>
              <w:r w:rsidR="00C23D0C">
                <w:rPr>
                  <w:rFonts w:ascii="Times New Roman" w:hAnsi="Times New Roman"/>
                  <w:sz w:val="24"/>
                  <w:lang w:eastAsia="en-GB"/>
                </w:rPr>
                <w:t>4</w:t>
              </w:r>
              <w:del w:id="624" w:author="Author">
                <w:r w:rsidRPr="48F94FD4" w:rsidDel="00C23D0C">
                  <w:rPr>
                    <w:rFonts w:ascii="Times New Roman" w:hAnsi="Times New Roman"/>
                    <w:sz w:val="24"/>
                    <w:lang w:eastAsia="en-GB"/>
                  </w:rPr>
                  <w:delText>3</w:delText>
                </w:r>
              </w:del>
              <w:r w:rsidRPr="48F94FD4">
                <w:rPr>
                  <w:rFonts w:ascii="Times New Roman" w:hAnsi="Times New Roman"/>
                  <w:sz w:val="24"/>
                  <w:lang w:eastAsia="en-GB"/>
                </w:rPr>
                <w:t>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7197928F" w14:textId="77777777" w:rsidR="00706701" w:rsidRPr="0062765D" w:rsidRDefault="00706701">
            <w:pPr>
              <w:autoSpaceDE w:val="0"/>
              <w:autoSpaceDN w:val="0"/>
              <w:adjustRightInd w:val="0"/>
              <w:jc w:val="left"/>
              <w:rPr>
                <w:ins w:id="625" w:author="Author"/>
                <w:rFonts w:ascii="Times New Roman" w:hAnsi="Times New Roman"/>
                <w:b/>
                <w:bCs/>
                <w:sz w:val="24"/>
                <w:u w:val="single"/>
              </w:rPr>
            </w:pPr>
            <w:ins w:id="626" w:author="Author">
              <w:r w:rsidRPr="0062765D">
                <w:rPr>
                  <w:rFonts w:ascii="Times New Roman" w:hAnsi="Times New Roman"/>
                  <w:b/>
                  <w:bCs/>
                  <w:sz w:val="24"/>
                  <w:u w:val="single"/>
                </w:rPr>
                <w:t>Gains or (-) losses on derecognition of financial assets and liabilities not measured at fair value through profit or loss, net</w:t>
              </w:r>
            </w:ins>
          </w:p>
          <w:p w14:paraId="5EDE7A3F" w14:textId="2F11D0B2" w:rsidR="00706701" w:rsidRPr="0062765D" w:rsidRDefault="00706701" w:rsidP="3B06A011">
            <w:pPr>
              <w:autoSpaceDE w:val="0"/>
              <w:autoSpaceDN w:val="0"/>
              <w:adjustRightInd w:val="0"/>
              <w:jc w:val="left"/>
              <w:rPr>
                <w:ins w:id="627" w:author="Author"/>
                <w:rFonts w:ascii="Times New Roman" w:hAnsi="Times New Roman"/>
                <w:sz w:val="24"/>
              </w:rPr>
            </w:pPr>
            <w:ins w:id="628" w:author="Author">
              <w:r w:rsidRPr="3B06A011">
                <w:rPr>
                  <w:rFonts w:ascii="Times New Roman" w:hAnsi="Times New Roman"/>
                  <w:sz w:val="24"/>
                </w:rPr>
                <w:t xml:space="preserve">Institutions shall report gains or (-) losses on derecognition of financial assets and liabilities not measured at fair value through profit or loss, net </w:t>
              </w:r>
              <w:r w:rsidRPr="3B06A011">
                <w:rPr>
                  <w:rFonts w:ascii="Times New Roman" w:hAnsi="Times New Roman"/>
                  <w:color w:val="000000" w:themeColor="text1"/>
                  <w:sz w:val="24"/>
                </w:rPr>
                <w:t xml:space="preserve">in accordance with Annex V, Part 2, paragraph 45 to </w:t>
              </w:r>
              <w:r w:rsidRPr="3B06A011">
                <w:rPr>
                  <w:rFonts w:ascii="Times New Roman" w:hAnsi="Times New Roman"/>
                  <w:sz w:val="24"/>
                </w:rPr>
                <w:t xml:space="preserve">the </w:t>
              </w:r>
              <w:r w:rsidR="00BD69C4">
                <w:rPr>
                  <w:rFonts w:ascii="Times New Roman" w:hAnsi="Times New Roman"/>
                  <w:sz w:val="24"/>
                </w:rPr>
                <w:t>EBA IT solutions</w:t>
              </w:r>
              <w:r w:rsidRPr="3B06A011">
                <w:rPr>
                  <w:rFonts w:ascii="Times New Roman" w:hAnsi="Times New Roman"/>
                  <w:sz w:val="24"/>
                </w:rPr>
                <w:t xml:space="preserve"> or to BAD art </w:t>
              </w:r>
              <w:proofErr w:type="gramStart"/>
              <w:r w:rsidRPr="3B06A011">
                <w:rPr>
                  <w:rFonts w:ascii="Times New Roman" w:hAnsi="Times New Roman"/>
                  <w:sz w:val="24"/>
                </w:rPr>
                <w:t>27.Vertical</w:t>
              </w:r>
              <w:proofErr w:type="gramEnd"/>
              <w:r w:rsidRPr="3B06A011">
                <w:rPr>
                  <w:rFonts w:ascii="Times New Roman" w:hAnsi="Times New Roman"/>
                  <w:sz w:val="24"/>
                </w:rPr>
                <w:t xml:space="preserve"> </w:t>
              </w:r>
              <w:proofErr w:type="gramStart"/>
              <w:r w:rsidRPr="3B06A011">
                <w:rPr>
                  <w:rFonts w:ascii="Times New Roman" w:hAnsi="Times New Roman"/>
                  <w:sz w:val="24"/>
                </w:rPr>
                <w:t>layout(</w:t>
              </w:r>
              <w:proofErr w:type="gramEnd"/>
              <w:r w:rsidRPr="3B06A011">
                <w:rPr>
                  <w:rFonts w:ascii="Times New Roman" w:hAnsi="Times New Roman"/>
                  <w:sz w:val="24"/>
                </w:rPr>
                <w:t>6).</w:t>
              </w:r>
            </w:ins>
          </w:p>
          <w:p w14:paraId="1804BE4C" w14:textId="77777777" w:rsidR="00706701" w:rsidRPr="0062765D" w:rsidRDefault="00706701">
            <w:pPr>
              <w:autoSpaceDE w:val="0"/>
              <w:autoSpaceDN w:val="0"/>
              <w:adjustRightInd w:val="0"/>
              <w:jc w:val="left"/>
              <w:rPr>
                <w:ins w:id="629" w:author="Author"/>
                <w:rFonts w:ascii="Times New Roman" w:hAnsi="Times New Roman"/>
                <w:b/>
                <w:bCs/>
                <w:sz w:val="24"/>
                <w:u w:val="single"/>
              </w:rPr>
            </w:pPr>
          </w:p>
        </w:tc>
      </w:tr>
      <w:tr w:rsidR="00706701" w:rsidRPr="0062765D" w14:paraId="4C8FBB9B" w14:textId="77777777" w:rsidTr="402EDAAF">
        <w:trPr>
          <w:trHeight w:val="504"/>
          <w:ins w:id="630"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5283BEF" w14:textId="77777777" w:rsidR="00706701" w:rsidRPr="0062765D" w:rsidRDefault="00706701">
            <w:pPr>
              <w:jc w:val="center"/>
              <w:rPr>
                <w:ins w:id="631" w:author="Author"/>
                <w:rFonts w:ascii="Times New Roman" w:hAnsi="Times New Roman"/>
                <w:sz w:val="24"/>
                <w:lang w:eastAsia="en-GB"/>
              </w:rPr>
            </w:pPr>
            <w:ins w:id="632" w:author="Author">
              <w:r w:rsidRPr="48F94FD4">
                <w:rPr>
                  <w:rFonts w:ascii="Times New Roman" w:hAnsi="Times New Roman"/>
                  <w:sz w:val="24"/>
                  <w:lang w:eastAsia="en-GB"/>
                </w:rPr>
                <w:t>0450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38FF613" w14:textId="77777777" w:rsidR="00706701" w:rsidRPr="0062765D" w:rsidRDefault="00706701">
            <w:pPr>
              <w:autoSpaceDE w:val="0"/>
              <w:autoSpaceDN w:val="0"/>
              <w:adjustRightInd w:val="0"/>
              <w:jc w:val="left"/>
              <w:rPr>
                <w:ins w:id="633" w:author="Author"/>
                <w:rFonts w:ascii="Times New Roman" w:hAnsi="Times New Roman"/>
                <w:b/>
                <w:bCs/>
                <w:sz w:val="24"/>
                <w:u w:val="single"/>
              </w:rPr>
            </w:pPr>
            <w:ins w:id="634" w:author="Author">
              <w:r w:rsidRPr="0062765D">
                <w:rPr>
                  <w:rFonts w:ascii="Times New Roman" w:hAnsi="Times New Roman"/>
                  <w:b/>
                  <w:bCs/>
                  <w:sz w:val="24"/>
                  <w:u w:val="single"/>
                </w:rPr>
                <w:t>Gains or (-) losses on non-trading financial assets mandatorily at fair value through profit or loss, net</w:t>
              </w:r>
            </w:ins>
          </w:p>
          <w:p w14:paraId="14DFFDDD" w14:textId="15326E0F" w:rsidR="00706701" w:rsidRPr="0062765D" w:rsidRDefault="00706701" w:rsidP="3B06A011">
            <w:pPr>
              <w:autoSpaceDE w:val="0"/>
              <w:autoSpaceDN w:val="0"/>
              <w:adjustRightInd w:val="0"/>
              <w:jc w:val="left"/>
              <w:rPr>
                <w:ins w:id="635" w:author="Author"/>
                <w:rFonts w:ascii="Times New Roman" w:hAnsi="Times New Roman"/>
                <w:sz w:val="24"/>
              </w:rPr>
            </w:pPr>
            <w:ins w:id="636" w:author="Author">
              <w:r w:rsidRPr="3B06A011">
                <w:rPr>
                  <w:rFonts w:ascii="Times New Roman" w:hAnsi="Times New Roman"/>
                  <w:sz w:val="24"/>
                </w:rPr>
                <w:t xml:space="preserve">Institutions shall report gains or (-) losses on non-trading financial assets mandatorily at fair value through profit or loss, net </w:t>
              </w:r>
              <w:r w:rsidRPr="3B06A011">
                <w:rPr>
                  <w:rFonts w:ascii="Times New Roman" w:hAnsi="Times New Roman"/>
                  <w:color w:val="000000" w:themeColor="text1"/>
                  <w:sz w:val="24"/>
                </w:rPr>
                <w:t xml:space="preserve">in accordance with Annex V, Part 2, paragraph 46 of </w:t>
              </w:r>
              <w:r w:rsidRPr="3B06A011">
                <w:rPr>
                  <w:rFonts w:ascii="Times New Roman" w:hAnsi="Times New Roman"/>
                  <w:sz w:val="24"/>
                </w:rPr>
                <w:t xml:space="preserve">the </w:t>
              </w:r>
              <w:r w:rsidR="00830D71">
                <w:rPr>
                  <w:rFonts w:ascii="Times New Roman" w:hAnsi="Times New Roman"/>
                  <w:sz w:val="24"/>
                </w:rPr>
                <w:t>EBA IT solutions</w:t>
              </w:r>
              <w:r w:rsidRPr="3B06A011">
                <w:rPr>
                  <w:rFonts w:ascii="Times New Roman" w:hAnsi="Times New Roman"/>
                  <w:sz w:val="24"/>
                </w:rPr>
                <w:t>.</w:t>
              </w:r>
            </w:ins>
          </w:p>
          <w:p w14:paraId="701ABB48" w14:textId="77777777" w:rsidR="00706701" w:rsidRPr="0062765D" w:rsidRDefault="00706701">
            <w:pPr>
              <w:autoSpaceDE w:val="0"/>
              <w:autoSpaceDN w:val="0"/>
              <w:adjustRightInd w:val="0"/>
              <w:jc w:val="left"/>
              <w:rPr>
                <w:ins w:id="637" w:author="Author"/>
                <w:rFonts w:ascii="Times New Roman" w:hAnsi="Times New Roman"/>
                <w:b/>
                <w:bCs/>
                <w:sz w:val="24"/>
                <w:u w:val="single"/>
              </w:rPr>
            </w:pPr>
          </w:p>
        </w:tc>
      </w:tr>
      <w:tr w:rsidR="00706701" w:rsidRPr="0062765D" w14:paraId="25AECDBE" w14:textId="77777777" w:rsidTr="402EDAAF">
        <w:trPr>
          <w:trHeight w:val="504"/>
          <w:ins w:id="638"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11D0C4A" w14:textId="77777777" w:rsidR="00706701" w:rsidRPr="0062765D" w:rsidRDefault="00706701">
            <w:pPr>
              <w:jc w:val="center"/>
              <w:rPr>
                <w:ins w:id="639" w:author="Author"/>
                <w:rFonts w:ascii="Times New Roman" w:hAnsi="Times New Roman"/>
                <w:sz w:val="24"/>
                <w:lang w:eastAsia="en-GB"/>
              </w:rPr>
            </w:pPr>
            <w:ins w:id="640" w:author="Author">
              <w:r w:rsidRPr="48F94FD4">
                <w:rPr>
                  <w:rFonts w:ascii="Times New Roman" w:hAnsi="Times New Roman"/>
                  <w:sz w:val="24"/>
                  <w:lang w:eastAsia="en-GB"/>
                </w:rPr>
                <w:t>0460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126D4AB4" w14:textId="77777777" w:rsidR="00706701" w:rsidRPr="0062765D" w:rsidRDefault="00706701" w:rsidP="3B06A011">
            <w:pPr>
              <w:jc w:val="left"/>
              <w:rPr>
                <w:ins w:id="641" w:author="Author"/>
                <w:rFonts w:ascii="Times New Roman" w:hAnsi="Times New Roman"/>
                <w:b/>
                <w:bCs/>
                <w:sz w:val="24"/>
              </w:rPr>
            </w:pPr>
            <w:ins w:id="642" w:author="Author">
              <w:r w:rsidRPr="3B06A011">
                <w:rPr>
                  <w:rFonts w:ascii="Times New Roman" w:hAnsi="Times New Roman"/>
                  <w:b/>
                  <w:bCs/>
                  <w:sz w:val="24"/>
                  <w:u w:val="single"/>
                </w:rPr>
                <w:t>Gains or (-) losses on financial assets and liabilities designated at fair value through profit or loss, net</w:t>
              </w:r>
            </w:ins>
          </w:p>
          <w:p w14:paraId="05D78A60" w14:textId="41571CA5" w:rsidR="00706701" w:rsidRPr="0062765D" w:rsidRDefault="00706701" w:rsidP="3B06A011">
            <w:pPr>
              <w:jc w:val="left"/>
              <w:rPr>
                <w:ins w:id="643" w:author="Author"/>
                <w:rFonts w:ascii="Times New Roman" w:hAnsi="Times New Roman"/>
                <w:sz w:val="24"/>
              </w:rPr>
            </w:pPr>
            <w:ins w:id="644" w:author="Author">
              <w:r w:rsidRPr="3B06A011">
                <w:rPr>
                  <w:rFonts w:ascii="Times New Roman" w:hAnsi="Times New Roman"/>
                  <w:sz w:val="24"/>
                </w:rPr>
                <w:lastRenderedPageBreak/>
                <w:t xml:space="preserve">Institutions shall report gains or (-) losses on financial assets and liabilities designated at fair value through profit or loss, net in accordance with Annex V, Part 2, paragraph 44 of the </w:t>
              </w:r>
              <w:r w:rsidR="007B1928">
                <w:rPr>
                  <w:rFonts w:ascii="Times New Roman" w:hAnsi="Times New Roman"/>
                  <w:sz w:val="24"/>
                </w:rPr>
                <w:t>EBA IT solutions</w:t>
              </w:r>
              <w:r w:rsidRPr="3B06A011">
                <w:rPr>
                  <w:rFonts w:ascii="Times New Roman" w:hAnsi="Times New Roman"/>
                  <w:sz w:val="24"/>
                </w:rPr>
                <w:t>.</w:t>
              </w:r>
            </w:ins>
          </w:p>
          <w:p w14:paraId="38E43415" w14:textId="77777777" w:rsidR="00706701" w:rsidRPr="0062765D" w:rsidRDefault="00706701">
            <w:pPr>
              <w:autoSpaceDE w:val="0"/>
              <w:autoSpaceDN w:val="0"/>
              <w:adjustRightInd w:val="0"/>
              <w:jc w:val="left"/>
              <w:rPr>
                <w:ins w:id="645" w:author="Author"/>
                <w:rFonts w:ascii="Times New Roman" w:hAnsi="Times New Roman"/>
                <w:b/>
                <w:bCs/>
                <w:sz w:val="24"/>
                <w:u w:val="single"/>
              </w:rPr>
            </w:pPr>
          </w:p>
        </w:tc>
      </w:tr>
      <w:tr w:rsidR="00706701" w:rsidRPr="0062765D" w14:paraId="3F08E03B" w14:textId="77777777" w:rsidTr="402EDAAF">
        <w:trPr>
          <w:trHeight w:val="504"/>
          <w:ins w:id="646"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E17A9C5" w14:textId="77777777" w:rsidR="00706701" w:rsidRPr="0062765D" w:rsidRDefault="00706701">
            <w:pPr>
              <w:jc w:val="center"/>
              <w:rPr>
                <w:ins w:id="647" w:author="Author"/>
                <w:rFonts w:ascii="Times New Roman" w:hAnsi="Times New Roman"/>
                <w:sz w:val="24"/>
                <w:lang w:eastAsia="en-GB"/>
              </w:rPr>
            </w:pPr>
            <w:ins w:id="648" w:author="Author">
              <w:r w:rsidRPr="48F94FD4">
                <w:rPr>
                  <w:rFonts w:ascii="Times New Roman" w:hAnsi="Times New Roman"/>
                  <w:sz w:val="24"/>
                  <w:lang w:eastAsia="en-GB"/>
                </w:rPr>
                <w:lastRenderedPageBreak/>
                <w:t>0470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2CD8C9CD" w14:textId="77777777" w:rsidR="00706701" w:rsidRPr="0062765D" w:rsidRDefault="00706701">
            <w:pPr>
              <w:jc w:val="left"/>
              <w:rPr>
                <w:ins w:id="649" w:author="Author"/>
                <w:rFonts w:ascii="Times New Roman" w:hAnsi="Times New Roman"/>
                <w:b/>
                <w:bCs/>
                <w:sz w:val="24"/>
              </w:rPr>
            </w:pPr>
            <w:ins w:id="650" w:author="Author">
              <w:r w:rsidRPr="0062765D">
                <w:rPr>
                  <w:rFonts w:ascii="Times New Roman" w:hAnsi="Times New Roman"/>
                  <w:b/>
                  <w:bCs/>
                  <w:sz w:val="24"/>
                  <w:u w:val="single"/>
                </w:rPr>
                <w:t xml:space="preserve">Banking book - Gains or (-) losses from hedge accounting, net </w:t>
              </w:r>
            </w:ins>
          </w:p>
          <w:p w14:paraId="13C29225" w14:textId="0B978348" w:rsidR="00706701" w:rsidRPr="0062765D" w:rsidRDefault="00706701">
            <w:pPr>
              <w:jc w:val="left"/>
              <w:rPr>
                <w:ins w:id="651" w:author="Author"/>
                <w:rFonts w:ascii="Times New Roman" w:eastAsia="Segoe UI" w:hAnsi="Times New Roman"/>
                <w:color w:val="333333"/>
                <w:sz w:val="24"/>
              </w:rPr>
            </w:pPr>
            <w:ins w:id="652" w:author="Author">
              <w:r w:rsidRPr="0062765D">
                <w:rPr>
                  <w:rFonts w:ascii="Times New Roman" w:hAnsi="Times New Roman"/>
                  <w:sz w:val="24"/>
                </w:rPr>
                <w:t xml:space="preserve">Institutions shall report gains or (-) losses from hedge accounting, net in accordance with Annex V, Part 2, paragraph 47 of the </w:t>
              </w:r>
              <w:r w:rsidR="007F540E">
                <w:rPr>
                  <w:rFonts w:ascii="Times New Roman" w:hAnsi="Times New Roman"/>
                  <w:sz w:val="24"/>
                </w:rPr>
                <w:t>EBA IT solutions</w:t>
              </w:r>
              <w:r w:rsidRPr="0062765D">
                <w:rPr>
                  <w:rFonts w:ascii="Times New Roman" w:hAnsi="Times New Roman"/>
                  <w:sz w:val="24"/>
                </w:rPr>
                <w:t xml:space="preserve"> or in accordance with the Accounting Directive art 8(1)(a), (6), (8), where these gains or losses originate from financial assets and liabilities held in the banking book.</w:t>
              </w:r>
            </w:ins>
          </w:p>
          <w:p w14:paraId="2A6D52A9" w14:textId="77777777" w:rsidR="00706701" w:rsidRPr="0062765D" w:rsidRDefault="00706701">
            <w:pPr>
              <w:autoSpaceDE w:val="0"/>
              <w:autoSpaceDN w:val="0"/>
              <w:adjustRightInd w:val="0"/>
              <w:jc w:val="left"/>
              <w:rPr>
                <w:ins w:id="653" w:author="Author"/>
                <w:rFonts w:ascii="Times New Roman" w:hAnsi="Times New Roman"/>
                <w:b/>
                <w:bCs/>
                <w:sz w:val="24"/>
                <w:u w:val="single"/>
              </w:rPr>
            </w:pPr>
          </w:p>
        </w:tc>
      </w:tr>
      <w:tr w:rsidR="00706701" w:rsidRPr="0062765D" w14:paraId="425EAB46" w14:textId="77777777" w:rsidTr="402EDAAF">
        <w:trPr>
          <w:trHeight w:val="504"/>
          <w:ins w:id="654" w:author="Author"/>
        </w:trPr>
        <w:tc>
          <w:tcPr>
            <w:tcW w:w="1246"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528F122C" w14:textId="77777777" w:rsidR="00706701" w:rsidRPr="0062765D" w:rsidRDefault="00706701">
            <w:pPr>
              <w:jc w:val="center"/>
              <w:rPr>
                <w:ins w:id="655" w:author="Author"/>
                <w:rFonts w:ascii="Times New Roman" w:hAnsi="Times New Roman"/>
                <w:sz w:val="24"/>
                <w:lang w:eastAsia="en-GB"/>
              </w:rPr>
            </w:pPr>
            <w:ins w:id="656" w:author="Author">
              <w:r w:rsidRPr="48F94FD4">
                <w:rPr>
                  <w:rFonts w:ascii="Times New Roman" w:hAnsi="Times New Roman"/>
                  <w:sz w:val="24"/>
                  <w:lang w:eastAsia="en-GB"/>
                </w:rPr>
                <w:t>0480</w:t>
              </w:r>
            </w:ins>
          </w:p>
        </w:tc>
        <w:tc>
          <w:tcPr>
            <w:tcW w:w="7963" w:type="dxa"/>
            <w:tcBorders>
              <w:top w:val="nil"/>
              <w:left w:val="nil"/>
              <w:bottom w:val="single" w:sz="4" w:space="0" w:color="auto"/>
              <w:right w:val="single" w:sz="4" w:space="0" w:color="auto"/>
            </w:tcBorders>
            <w:shd w:val="clear" w:color="auto" w:fill="FFFFFF" w:themeFill="background1"/>
            <w:vAlign w:val="center"/>
            <w:hideMark/>
          </w:tcPr>
          <w:p w14:paraId="55B8FA8C" w14:textId="77777777" w:rsidR="00706701" w:rsidRPr="0062765D" w:rsidRDefault="00706701">
            <w:pPr>
              <w:autoSpaceDE w:val="0"/>
              <w:autoSpaceDN w:val="0"/>
              <w:adjustRightInd w:val="0"/>
              <w:jc w:val="left"/>
              <w:rPr>
                <w:ins w:id="657" w:author="Author"/>
                <w:rFonts w:ascii="Times New Roman" w:hAnsi="Times New Roman"/>
                <w:b/>
                <w:bCs/>
                <w:sz w:val="24"/>
                <w:u w:val="single"/>
              </w:rPr>
            </w:pPr>
            <w:ins w:id="658" w:author="Author">
              <w:r w:rsidRPr="0062765D">
                <w:rPr>
                  <w:rFonts w:ascii="Times New Roman" w:hAnsi="Times New Roman"/>
                  <w:b/>
                  <w:bCs/>
                  <w:sz w:val="24"/>
                  <w:u w:val="single"/>
                </w:rPr>
                <w:t>Banking book - Exchange differences [gain or (-) loss], net</w:t>
              </w:r>
            </w:ins>
          </w:p>
          <w:p w14:paraId="3470C186" w14:textId="77777777" w:rsidR="00706701" w:rsidRPr="0062765D" w:rsidRDefault="00706701" w:rsidP="3B06A011">
            <w:pPr>
              <w:autoSpaceDE w:val="0"/>
              <w:autoSpaceDN w:val="0"/>
              <w:adjustRightInd w:val="0"/>
              <w:jc w:val="left"/>
              <w:rPr>
                <w:ins w:id="659" w:author="Author"/>
                <w:rFonts w:ascii="Times New Roman" w:hAnsi="Times New Roman"/>
                <w:sz w:val="24"/>
              </w:rPr>
            </w:pPr>
            <w:ins w:id="660" w:author="Author">
              <w:r w:rsidRPr="3B06A011">
                <w:rPr>
                  <w:rFonts w:ascii="Times New Roman" w:hAnsi="Times New Roman"/>
                  <w:sz w:val="24"/>
                </w:rPr>
                <w:t>Institutions shall report exchange differences [gain or (-) loss], net, in accordance with IAS 21.28, 52 (a) or in accordance with BAD art 39, where these differences originate from financial assets and liabilities held in the banking book.</w:t>
              </w:r>
            </w:ins>
          </w:p>
          <w:p w14:paraId="64BD0466" w14:textId="77777777" w:rsidR="00706701" w:rsidRPr="0062765D" w:rsidRDefault="00706701">
            <w:pPr>
              <w:autoSpaceDE w:val="0"/>
              <w:autoSpaceDN w:val="0"/>
              <w:adjustRightInd w:val="0"/>
              <w:jc w:val="left"/>
              <w:rPr>
                <w:ins w:id="661" w:author="Author"/>
                <w:rFonts w:ascii="Times New Roman" w:hAnsi="Times New Roman"/>
                <w:b/>
                <w:bCs/>
                <w:sz w:val="24"/>
                <w:u w:val="single"/>
              </w:rPr>
            </w:pPr>
          </w:p>
        </w:tc>
      </w:tr>
    </w:tbl>
    <w:p w14:paraId="14550C00" w14:textId="77777777" w:rsidR="009D4652" w:rsidRDefault="009D4652" w:rsidP="009D4652">
      <w:pPr>
        <w:keepNext/>
        <w:spacing w:before="240" w:after="240"/>
        <w:outlineLvl w:val="1"/>
        <w:rPr>
          <w:ins w:id="662" w:author="Author"/>
          <w:rFonts w:ascii="Times New Roman" w:eastAsia="Arial" w:hAnsi="Times New Roman"/>
          <w:sz w:val="24"/>
          <w:lang w:eastAsia="x-none"/>
        </w:rPr>
      </w:pPr>
    </w:p>
    <w:p w14:paraId="3BAED557" w14:textId="25A6B242" w:rsidR="00706701" w:rsidRPr="007F06C6" w:rsidRDefault="009D4652" w:rsidP="00852CE3">
      <w:pPr>
        <w:keepNext/>
        <w:spacing w:before="240" w:after="240"/>
        <w:outlineLvl w:val="1"/>
        <w:rPr>
          <w:ins w:id="663" w:author="Author"/>
          <w:rFonts w:ascii="Times New Roman" w:eastAsia="Arial" w:hAnsi="Times New Roman"/>
          <w:b/>
          <w:sz w:val="24"/>
          <w:lang w:eastAsia="x-none"/>
          <w:rPrChange w:id="664" w:author="Author">
            <w:rPr>
              <w:ins w:id="665" w:author="Author"/>
              <w:rFonts w:ascii="Times New Roman" w:eastAsia="Arial" w:hAnsi="Times New Roman"/>
              <w:sz w:val="24"/>
              <w:lang w:eastAsia="x-none"/>
            </w:rPr>
          </w:rPrChange>
        </w:rPr>
      </w:pPr>
      <w:ins w:id="666" w:author="Author">
        <w:r w:rsidRPr="007F06C6">
          <w:rPr>
            <w:rFonts w:ascii="Times New Roman" w:eastAsia="Arial" w:hAnsi="Times New Roman"/>
            <w:b/>
            <w:sz w:val="24"/>
            <w:lang w:eastAsia="x-none"/>
            <w:rPrChange w:id="667" w:author="Author">
              <w:rPr>
                <w:rFonts w:ascii="Times New Roman" w:eastAsia="Arial" w:hAnsi="Times New Roman"/>
                <w:sz w:val="24"/>
                <w:lang w:eastAsia="x-none"/>
              </w:rPr>
            </w:rPrChange>
          </w:rPr>
          <w:t xml:space="preserve">C 16.03 </w:t>
        </w:r>
        <w:r w:rsidR="00852CE3" w:rsidRPr="007F06C6">
          <w:rPr>
            <w:rFonts w:ascii="Times New Roman" w:eastAsia="Arial" w:hAnsi="Times New Roman"/>
            <w:b/>
            <w:sz w:val="24"/>
            <w:lang w:eastAsia="x-none"/>
            <w:rPrChange w:id="668" w:author="Author">
              <w:rPr>
                <w:rFonts w:ascii="Times New Roman" w:eastAsia="Arial" w:hAnsi="Times New Roman"/>
                <w:sz w:val="24"/>
                <w:lang w:eastAsia="x-none"/>
              </w:rPr>
            </w:rPrChange>
          </w:rPr>
          <w:t>Operational Risk Breakdown (OPR BD)</w:t>
        </w:r>
      </w:ins>
    </w:p>
    <w:p w14:paraId="523C4DBE" w14:textId="4184DBFB" w:rsidR="32BFDA66" w:rsidRDefault="005A02FF" w:rsidP="3B06A011">
      <w:pPr>
        <w:keepNext/>
        <w:spacing w:before="240" w:after="240"/>
        <w:outlineLvl w:val="1"/>
        <w:rPr>
          <w:ins w:id="669" w:author="Author"/>
          <w:del w:id="670" w:author="Author"/>
          <w:rFonts w:ascii="Times New Roman" w:hAnsi="Times New Roman"/>
          <w:sz w:val="24"/>
        </w:rPr>
      </w:pPr>
      <w:ins w:id="671" w:author="Author">
        <w:r w:rsidRPr="3B06A011">
          <w:rPr>
            <w:rFonts w:ascii="Times New Roman" w:hAnsi="Times New Roman"/>
            <w:sz w:val="24"/>
            <w:lang w:eastAsia="de-DE"/>
          </w:rPr>
          <w:t xml:space="preserve">141 j </w:t>
        </w:r>
      </w:ins>
      <w:proofErr w:type="gramStart"/>
      <w:r w:rsidR="00FD32B8" w:rsidRPr="3B06A011">
        <w:rPr>
          <w:rFonts w:ascii="Times New Roman" w:hAnsi="Times New Roman"/>
          <w:color w:val="000000" w:themeColor="text1"/>
          <w:sz w:val="24"/>
        </w:rPr>
        <w:t>I</w:t>
      </w:r>
      <w:ins w:id="672" w:author="Author">
        <w:r w:rsidR="51874041" w:rsidRPr="3B06A011">
          <w:rPr>
            <w:rFonts w:ascii="Times New Roman" w:hAnsi="Times New Roman"/>
            <w:color w:val="0078D4"/>
            <w:sz w:val="24"/>
            <w:u w:val="single"/>
          </w:rPr>
          <w:t>n</w:t>
        </w:r>
        <w:proofErr w:type="gramEnd"/>
        <w:r w:rsidR="51874041" w:rsidRPr="3B06A011">
          <w:rPr>
            <w:rFonts w:ascii="Times New Roman" w:hAnsi="Times New Roman"/>
            <w:color w:val="0078D4"/>
            <w:sz w:val="24"/>
            <w:u w:val="single"/>
          </w:rPr>
          <w:t xml:space="preserve"> accordance with Article 31</w:t>
        </w:r>
        <w:commentRangeStart w:id="673"/>
        <w:r w:rsidR="006848E9">
          <w:rPr>
            <w:rFonts w:ascii="Times New Roman" w:hAnsi="Times New Roman"/>
            <w:color w:val="0078D4"/>
            <w:sz w:val="24"/>
            <w:u w:val="single"/>
          </w:rPr>
          <w:t>4</w:t>
        </w:r>
        <w:commentRangeEnd w:id="673"/>
        <w:r w:rsidR="006848E9">
          <w:rPr>
            <w:rStyle w:val="CommentReference"/>
            <w:rFonts w:eastAsia="Arial"/>
            <w:lang w:val="en-US" w:eastAsia="x-none"/>
          </w:rPr>
          <w:commentReference w:id="673"/>
        </w:r>
        <w:del w:id="674" w:author="Author">
          <w:r w:rsidR="51874041" w:rsidRPr="3B06A011" w:rsidDel="006848E9">
            <w:rPr>
              <w:rFonts w:ascii="Times New Roman" w:hAnsi="Times New Roman"/>
              <w:color w:val="0078D4"/>
              <w:sz w:val="24"/>
              <w:u w:val="single"/>
            </w:rPr>
            <w:delText>5</w:delText>
          </w:r>
        </w:del>
        <w:r w:rsidR="51874041" w:rsidRPr="3B06A011">
          <w:rPr>
            <w:rFonts w:ascii="Times New Roman" w:hAnsi="Times New Roman"/>
            <w:color w:val="0078D4"/>
            <w:sz w:val="24"/>
            <w:u w:val="single"/>
          </w:rPr>
          <w:t xml:space="preserve"> (5) of Regulation (EU) No 575/2013,</w:t>
        </w:r>
        <w:r w:rsidR="51874041" w:rsidRPr="3B06A011">
          <w:rPr>
            <w:rFonts w:ascii="Times New Roman" w:hAnsi="Times New Roman"/>
            <w:color w:val="000000" w:themeColor="text1"/>
            <w:sz w:val="24"/>
          </w:rPr>
          <w:t xml:space="preserve"> </w:t>
        </w:r>
        <w:r w:rsidR="00FD32B8" w:rsidRPr="3B06A011">
          <w:rPr>
            <w:rFonts w:ascii="Times New Roman" w:hAnsi="Times New Roman"/>
            <w:color w:val="000000" w:themeColor="text1"/>
            <w:sz w:val="24"/>
          </w:rPr>
          <w:t xml:space="preserve">this template </w:t>
        </w:r>
        <w:r w:rsidR="51874041" w:rsidRPr="3B06A011">
          <w:rPr>
            <w:rFonts w:ascii="Times New Roman" w:hAnsi="Times New Roman"/>
            <w:color w:val="000000" w:themeColor="text1"/>
            <w:sz w:val="24"/>
          </w:rPr>
          <w:t>provides detailed information on losses, expenses, provisions and other financial impacts</w:t>
        </w:r>
        <w:r w:rsidR="51874041" w:rsidRPr="3B06A011">
          <w:rPr>
            <w:rFonts w:ascii="Times New Roman" w:hAnsi="Times New Roman"/>
            <w:color w:val="0078D4"/>
            <w:sz w:val="24"/>
            <w:u w:val="single"/>
          </w:rPr>
          <w:t>, from ordinary banking operations,</w:t>
        </w:r>
        <w:r w:rsidR="51874041" w:rsidRPr="3B06A011">
          <w:rPr>
            <w:rFonts w:ascii="Times New Roman" w:hAnsi="Times New Roman"/>
            <w:color w:val="000000" w:themeColor="text1"/>
            <w:sz w:val="24"/>
          </w:rPr>
          <w:t xml:space="preserve"> due to operational risk events accounted for in any items of the profit and loss statement. </w:t>
        </w:r>
      </w:ins>
      <w:r w:rsidR="00386BD4" w:rsidRPr="3B06A011">
        <w:rPr>
          <w:rFonts w:ascii="Times New Roman" w:hAnsi="Times New Roman"/>
          <w:color w:val="0078D4"/>
          <w:sz w:val="24"/>
          <w:u w:val="single"/>
        </w:rPr>
        <w:t xml:space="preserve">In </w:t>
      </w:r>
      <w:ins w:id="675" w:author="Author">
        <w:r w:rsidR="00386BD4" w:rsidRPr="3B06A011">
          <w:rPr>
            <w:rFonts w:ascii="Times New Roman" w:hAnsi="Times New Roman"/>
            <w:color w:val="0078D4"/>
            <w:sz w:val="24"/>
            <w:u w:val="single"/>
          </w:rPr>
          <w:t xml:space="preserve">case these losses, expenses, provisions and other financial losses are </w:t>
        </w:r>
      </w:ins>
      <w:del w:id="676" w:author="Author">
        <w:r w:rsidRPr="3B06A011" w:rsidDel="51874041">
          <w:rPr>
            <w:rFonts w:ascii="Times New Roman" w:hAnsi="Times New Roman"/>
            <w:color w:val="0078D4"/>
            <w:sz w:val="24"/>
            <w:u w:val="single"/>
          </w:rPr>
          <w:delText xml:space="preserve"> </w:delText>
        </w:r>
      </w:del>
      <w:ins w:id="677" w:author="Author">
        <w:r w:rsidR="51874041" w:rsidRPr="3B06A011">
          <w:rPr>
            <w:rFonts w:ascii="Times New Roman" w:hAnsi="Times New Roman"/>
            <w:color w:val="0078D4"/>
            <w:sz w:val="24"/>
            <w:u w:val="single"/>
          </w:rPr>
          <w:t>not due to operational risk events</w:t>
        </w:r>
      </w:ins>
      <w:r w:rsidR="00386BD4" w:rsidRPr="3B06A011">
        <w:rPr>
          <w:rFonts w:ascii="Times New Roman" w:hAnsi="Times New Roman"/>
          <w:color w:val="0078D4"/>
          <w:sz w:val="24"/>
          <w:u w:val="single"/>
        </w:rPr>
        <w:t>, they</w:t>
      </w:r>
      <w:ins w:id="678" w:author="Author">
        <w:r w:rsidR="51874041" w:rsidRPr="3B06A011">
          <w:rPr>
            <w:rFonts w:ascii="Times New Roman" w:hAnsi="Times New Roman"/>
            <w:color w:val="0078D4"/>
            <w:sz w:val="24"/>
            <w:u w:val="single"/>
          </w:rPr>
          <w:t xml:space="preserve"> will </w:t>
        </w:r>
      </w:ins>
      <w:r w:rsidR="00876D29" w:rsidRPr="3B06A011">
        <w:rPr>
          <w:rFonts w:ascii="Times New Roman" w:hAnsi="Times New Roman"/>
          <w:color w:val="0078D4"/>
          <w:sz w:val="24"/>
          <w:u w:val="single"/>
        </w:rPr>
        <w:t xml:space="preserve">not be captured by this template </w:t>
      </w:r>
      <w:r w:rsidR="00E52A38" w:rsidRPr="3B06A011">
        <w:rPr>
          <w:rFonts w:ascii="Times New Roman" w:hAnsi="Times New Roman"/>
          <w:color w:val="0078D4"/>
          <w:sz w:val="24"/>
          <w:u w:val="single"/>
        </w:rPr>
        <w:t xml:space="preserve">and instead will </w:t>
      </w:r>
      <w:ins w:id="679" w:author="Author">
        <w:r w:rsidR="51874041" w:rsidRPr="3B06A011">
          <w:rPr>
            <w:rFonts w:ascii="Times New Roman" w:hAnsi="Times New Roman"/>
            <w:color w:val="0078D4"/>
            <w:sz w:val="24"/>
            <w:u w:val="single"/>
          </w:rPr>
          <w:t>be reported in the ILDC section</w:t>
        </w:r>
      </w:ins>
      <w:r w:rsidR="00E52A38" w:rsidRPr="3B06A011">
        <w:rPr>
          <w:rFonts w:ascii="Times New Roman" w:hAnsi="Times New Roman"/>
          <w:color w:val="0078D4"/>
          <w:sz w:val="24"/>
          <w:u w:val="single"/>
        </w:rPr>
        <w:t xml:space="preserve"> of template C 16.02</w:t>
      </w:r>
      <w:ins w:id="680" w:author="Author">
        <w:r w:rsidR="51874041" w:rsidRPr="3B06A011">
          <w:rPr>
            <w:rFonts w:ascii="Times New Roman" w:hAnsi="Times New Roman"/>
            <w:color w:val="0078D4"/>
            <w:sz w:val="24"/>
            <w:u w:val="single"/>
          </w:rPr>
          <w:t xml:space="preserve">. </w:t>
        </w:r>
        <w:r w:rsidR="51874041" w:rsidRPr="3B06A011">
          <w:rPr>
            <w:rFonts w:ascii="Times New Roman" w:hAnsi="Times New Roman"/>
            <w:color w:val="000000" w:themeColor="text1"/>
            <w:sz w:val="24"/>
          </w:rPr>
          <w:t xml:space="preserve">The items reported here enter the calculation of other operating expenses in </w:t>
        </w:r>
        <w:r w:rsidR="00E70990">
          <w:rPr>
            <w:rFonts w:ascii="Times New Roman" w:hAnsi="Times New Roman"/>
            <w:color w:val="000000" w:themeColor="text1"/>
            <w:sz w:val="24"/>
          </w:rPr>
          <w:t xml:space="preserve">template </w:t>
        </w:r>
        <w:r w:rsidR="51874041" w:rsidRPr="3B06A011">
          <w:rPr>
            <w:rFonts w:ascii="Times New Roman" w:hAnsi="Times New Roman"/>
            <w:color w:val="000000" w:themeColor="text1"/>
            <w:sz w:val="24"/>
          </w:rPr>
          <w:t>C 16.02 that are used to compute the SC of the BI.</w:t>
        </w:r>
      </w:ins>
    </w:p>
    <w:p w14:paraId="442B3A41" w14:textId="5197F1DF" w:rsidR="008D04DE" w:rsidRDefault="008D04DE" w:rsidP="3B06A011">
      <w:pPr>
        <w:spacing w:before="0" w:after="240"/>
        <w:rPr>
          <w:ins w:id="681" w:author="Author"/>
          <w:rFonts w:ascii="Times New Roman" w:hAnsi="Times New Roman"/>
          <w:sz w:val="24"/>
          <w:lang w:eastAsia="de-DE"/>
        </w:rPr>
      </w:pPr>
      <w:ins w:id="682" w:author="Author">
        <w:r w:rsidRPr="3B06A011">
          <w:rPr>
            <w:rFonts w:ascii="Times New Roman" w:hAnsi="Times New Roman"/>
            <w:sz w:val="24"/>
            <w:lang w:eastAsia="de-DE"/>
          </w:rPr>
          <w:t>14</w:t>
        </w:r>
        <w:r w:rsidR="0014735F" w:rsidRPr="3B06A011">
          <w:rPr>
            <w:rFonts w:ascii="Times New Roman" w:hAnsi="Times New Roman"/>
            <w:sz w:val="24"/>
            <w:lang w:eastAsia="de-DE"/>
          </w:rPr>
          <w:t xml:space="preserve">1 </w:t>
        </w:r>
        <w:proofErr w:type="spellStart"/>
        <w:r w:rsidR="0014735F" w:rsidRPr="3B06A011">
          <w:rPr>
            <w:rFonts w:ascii="Times New Roman" w:hAnsi="Times New Roman"/>
            <w:sz w:val="24"/>
            <w:lang w:eastAsia="de-DE"/>
          </w:rPr>
          <w:t>ja</w:t>
        </w:r>
      </w:ins>
      <w:proofErr w:type="spellEnd"/>
      <w:del w:id="683" w:author="Author">
        <w:r w:rsidRPr="3B06A011" w:rsidDel="008D04DE">
          <w:rPr>
            <w:rFonts w:ascii="Times New Roman" w:hAnsi="Times New Roman"/>
            <w:sz w:val="24"/>
            <w:lang w:eastAsia="de-DE"/>
          </w:rPr>
          <w:delText>9</w:delText>
        </w:r>
      </w:del>
      <w:ins w:id="684" w:author="Author">
        <w:r w:rsidRPr="3B06A011">
          <w:rPr>
            <w:rFonts w:ascii="Times New Roman" w:hAnsi="Times New Roman"/>
            <w:sz w:val="24"/>
            <w:lang w:eastAsia="de-DE"/>
          </w:rPr>
          <w:t>. By column, institutions shall report the value according to the applicable accounting standard for each of the last three financial years. Institutions shall review the accounting values reported on a regular basis and, where applicable, adjust these to reflect the impact of mergers, acquisitions and disposals in accordance with Article 315 (1) and (2) of Regulation (EU) No 575/2013.</w:t>
        </w:r>
      </w:ins>
    </w:p>
    <w:p w14:paraId="4A051934" w14:textId="0BEA22D1" w:rsidR="0014735F" w:rsidRDefault="0014735F" w:rsidP="008D04DE">
      <w:pPr>
        <w:spacing w:before="0" w:after="240"/>
        <w:rPr>
          <w:ins w:id="685" w:author="Author"/>
          <w:rFonts w:ascii="Times New Roman" w:hAnsi="Times New Roman"/>
          <w:sz w:val="24"/>
          <w:lang w:eastAsia="de-DE"/>
        </w:rPr>
      </w:pPr>
      <w:ins w:id="686" w:author="Author">
        <w:r w:rsidRPr="00C601CA">
          <w:rPr>
            <w:rFonts w:ascii="Times New Roman" w:hAnsi="Times New Roman"/>
            <w:sz w:val="24"/>
            <w:lang w:eastAsia="de-DE"/>
          </w:rPr>
          <w:t>14</w:t>
        </w:r>
        <w:r>
          <w:rPr>
            <w:rFonts w:ascii="Times New Roman" w:hAnsi="Times New Roman"/>
            <w:sz w:val="24"/>
            <w:lang w:eastAsia="de-DE"/>
          </w:rPr>
          <w:t xml:space="preserve">1 </w:t>
        </w:r>
        <w:proofErr w:type="spellStart"/>
        <w:r>
          <w:rPr>
            <w:rFonts w:ascii="Times New Roman" w:hAnsi="Times New Roman"/>
            <w:sz w:val="24"/>
            <w:lang w:eastAsia="de-DE"/>
          </w:rPr>
          <w:t>j</w:t>
        </w:r>
        <w:r w:rsidR="0006491B">
          <w:rPr>
            <w:rFonts w:ascii="Times New Roman" w:hAnsi="Times New Roman"/>
            <w:sz w:val="24"/>
            <w:lang w:eastAsia="de-DE"/>
          </w:rPr>
          <w:t>b</w:t>
        </w:r>
        <w:del w:id="687" w:author="Author">
          <w:r w:rsidDel="0006491B">
            <w:rPr>
              <w:rFonts w:ascii="Times New Roman" w:hAnsi="Times New Roman"/>
              <w:sz w:val="24"/>
              <w:lang w:eastAsia="de-DE"/>
            </w:rPr>
            <w:delText>c</w:delText>
          </w:r>
        </w:del>
        <w:r w:rsidRPr="00C601CA">
          <w:rPr>
            <w:rFonts w:ascii="Times New Roman" w:hAnsi="Times New Roman"/>
            <w:sz w:val="24"/>
            <w:lang w:eastAsia="de-DE"/>
          </w:rPr>
          <w:t>.</w:t>
        </w:r>
        <w:proofErr w:type="spellEnd"/>
        <w:r w:rsidRPr="00C601CA">
          <w:rPr>
            <w:rFonts w:ascii="Times New Roman" w:hAnsi="Times New Roman"/>
            <w:sz w:val="24"/>
            <w:lang w:eastAsia="de-DE"/>
          </w:rPr>
          <w:t xml:space="preserve"> Where an institution is subject to the derogation referred to in Article 314(4) of Regulation (EU) No 575/2013, the institution shall not include in</w:t>
        </w:r>
        <w:r>
          <w:rPr>
            <w:rFonts w:ascii="Times New Roman" w:hAnsi="Times New Roman"/>
            <w:sz w:val="24"/>
            <w:lang w:eastAsia="de-DE"/>
          </w:rPr>
          <w:t xml:space="preserve"> this template</w:t>
        </w:r>
        <w:r w:rsidRPr="00C601CA">
          <w:rPr>
            <w:rFonts w:ascii="Times New Roman" w:hAnsi="Times New Roman"/>
            <w:sz w:val="24"/>
            <w:lang w:eastAsia="de-DE"/>
          </w:rPr>
          <w:t xml:space="preserve"> any figures from retail banking and/or commercial banking business lines</w:t>
        </w:r>
        <w:r>
          <w:rPr>
            <w:rFonts w:ascii="Times New Roman" w:hAnsi="Times New Roman"/>
            <w:sz w:val="24"/>
            <w:lang w:eastAsia="de-DE"/>
          </w:rPr>
          <w:t>, in line with the instructions for template C 16.02.</w:t>
        </w:r>
      </w:ins>
    </w:p>
    <w:p w14:paraId="41A152DD" w14:textId="77777777" w:rsidR="008F173B" w:rsidRDefault="008F173B" w:rsidP="008F173B">
      <w:pPr>
        <w:spacing w:before="0" w:after="240"/>
        <w:rPr>
          <w:ins w:id="688" w:author="Author"/>
          <w:rFonts w:ascii="Times New Roman" w:hAnsi="Times New Roman"/>
          <w:sz w:val="24"/>
          <w:u w:val="single"/>
          <w:lang w:eastAsia="de-DE"/>
        </w:rPr>
      </w:pPr>
      <w:ins w:id="689" w:author="Author">
        <w:r w:rsidRPr="0062765D">
          <w:rPr>
            <w:rFonts w:ascii="Times New Roman" w:hAnsi="Times New Roman"/>
            <w:sz w:val="24"/>
            <w:u w:val="single"/>
            <w:lang w:eastAsia="de-DE"/>
          </w:rPr>
          <w:t>Instructions concerning specific positions</w:t>
        </w:r>
        <w:r>
          <w:rPr>
            <w:rFonts w:ascii="Times New Roman" w:hAnsi="Times New Roman"/>
            <w:sz w:val="24"/>
            <w:u w:val="single"/>
            <w:lang w:eastAsia="de-DE"/>
          </w:rPr>
          <w:t>:</w:t>
        </w:r>
      </w:ins>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9"/>
        <w:gridCol w:w="8240"/>
      </w:tblGrid>
      <w:tr w:rsidR="009F552B" w:rsidRPr="0062765D" w14:paraId="0B7107E1" w14:textId="77777777" w:rsidTr="3B06A011">
        <w:trPr>
          <w:trHeight w:val="696"/>
          <w:ins w:id="690" w:author="Author"/>
        </w:trPr>
        <w:tc>
          <w:tcPr>
            <w:tcW w:w="9209" w:type="dxa"/>
            <w:gridSpan w:val="2"/>
            <w:shd w:val="clear" w:color="auto" w:fill="CCCCCC"/>
          </w:tcPr>
          <w:p w14:paraId="69A21E4B" w14:textId="633881A3" w:rsidR="009F552B" w:rsidRPr="0062765D" w:rsidRDefault="009F552B">
            <w:pPr>
              <w:autoSpaceDE w:val="0"/>
              <w:autoSpaceDN w:val="0"/>
              <w:adjustRightInd w:val="0"/>
              <w:spacing w:after="0"/>
              <w:rPr>
                <w:ins w:id="691" w:author="Author"/>
                <w:rFonts w:ascii="Times New Roman" w:hAnsi="Times New Roman"/>
                <w:b/>
                <w:bCs/>
                <w:sz w:val="24"/>
                <w:lang w:eastAsia="nl-BE"/>
              </w:rPr>
            </w:pPr>
            <w:ins w:id="692" w:author="Author">
              <w:r w:rsidRPr="0062765D">
                <w:rPr>
                  <w:rFonts w:ascii="Times New Roman" w:hAnsi="Times New Roman"/>
                  <w:b/>
                  <w:bCs/>
                  <w:sz w:val="24"/>
                  <w:lang w:eastAsia="nl-BE"/>
                </w:rPr>
                <w:t>Rows</w:t>
              </w:r>
            </w:ins>
            <w:r w:rsidR="004B40A6">
              <w:rPr>
                <w:rFonts w:ascii="Times New Roman" w:hAnsi="Times New Roman"/>
                <w:b/>
                <w:bCs/>
                <w:sz w:val="24"/>
                <w:lang w:eastAsia="nl-BE"/>
              </w:rPr>
              <w:t xml:space="preserve"> </w:t>
            </w:r>
          </w:p>
        </w:tc>
      </w:tr>
      <w:tr w:rsidR="009F552B" w14:paraId="721FFF22"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693" w:author="Author"/>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7F40B" w14:textId="77777777" w:rsidR="009F552B" w:rsidRDefault="009F552B">
            <w:pPr>
              <w:spacing w:before="0" w:after="0"/>
              <w:jc w:val="center"/>
              <w:rPr>
                <w:ins w:id="694" w:author="Author"/>
                <w:rFonts w:ascii="Times New Roman" w:hAnsi="Times New Roman"/>
                <w:sz w:val="24"/>
                <w:lang w:eastAsia="en-GB"/>
              </w:rPr>
            </w:pPr>
            <w:ins w:id="695" w:author="Author">
              <w:r w:rsidRPr="7AA87F54">
                <w:rPr>
                  <w:rFonts w:ascii="Times New Roman" w:hAnsi="Times New Roman"/>
                  <w:sz w:val="24"/>
                  <w:lang w:eastAsia="en-GB"/>
                </w:rPr>
                <w:t>0010</w:t>
              </w:r>
            </w:ins>
          </w:p>
        </w:tc>
        <w:tc>
          <w:tcPr>
            <w:tcW w:w="8240" w:type="dxa"/>
            <w:tcBorders>
              <w:top w:val="single" w:sz="4" w:space="0" w:color="auto"/>
              <w:left w:val="nil"/>
              <w:bottom w:val="single" w:sz="4" w:space="0" w:color="auto"/>
              <w:right w:val="single" w:sz="4" w:space="0" w:color="auto"/>
            </w:tcBorders>
            <w:vAlign w:val="center"/>
            <w:hideMark/>
          </w:tcPr>
          <w:p w14:paraId="056A1168" w14:textId="7DC10E07" w:rsidR="009F552B" w:rsidRDefault="004B40A6">
            <w:pPr>
              <w:jc w:val="left"/>
              <w:rPr>
                <w:ins w:id="696" w:author="Author"/>
                <w:rFonts w:ascii="Times New Roman" w:hAnsi="Times New Roman"/>
                <w:b/>
                <w:bCs/>
                <w:sz w:val="24"/>
                <w:u w:val="single"/>
              </w:rPr>
            </w:pPr>
            <w:r>
              <w:rPr>
                <w:rFonts w:ascii="Times New Roman" w:hAnsi="Times New Roman"/>
                <w:b/>
                <w:bCs/>
                <w:sz w:val="24"/>
                <w:u w:val="single"/>
              </w:rPr>
              <w:t>(</w:t>
            </w:r>
            <w:ins w:id="697" w:author="Author">
              <w:r w:rsidR="009F552B" w:rsidRPr="7AA87F54">
                <w:rPr>
                  <w:rFonts w:ascii="Times New Roman" w:hAnsi="Times New Roman"/>
                  <w:b/>
                  <w:bCs/>
                  <w:sz w:val="24"/>
                  <w:u w:val="single"/>
                </w:rPr>
                <w:t>Interest expenses</w:t>
              </w:r>
            </w:ins>
            <w:r>
              <w:rPr>
                <w:rFonts w:ascii="Times New Roman" w:hAnsi="Times New Roman"/>
                <w:b/>
                <w:bCs/>
                <w:sz w:val="24"/>
                <w:u w:val="single"/>
              </w:rPr>
              <w:t>)</w:t>
            </w:r>
          </w:p>
          <w:p w14:paraId="659FECCB" w14:textId="6EB99486" w:rsidR="009F552B" w:rsidRDefault="009F552B">
            <w:pPr>
              <w:jc w:val="left"/>
              <w:rPr>
                <w:ins w:id="698" w:author="Author"/>
                <w:rFonts w:ascii="Times New Roman" w:hAnsi="Times New Roman"/>
                <w:sz w:val="24"/>
              </w:rPr>
            </w:pPr>
            <w:ins w:id="699" w:author="Author">
              <w:r w:rsidRPr="3B06A011">
                <w:rPr>
                  <w:rFonts w:ascii="Times New Roman" w:hAnsi="Times New Roman"/>
                  <w:sz w:val="24"/>
                </w:rPr>
                <w:t xml:space="preserve">Institutions shall report interest expenses related with operational risk events in accordance with Annex V, Part 2, paragraph 31 of the </w:t>
              </w:r>
              <w:r w:rsidR="009D054B">
                <w:rPr>
                  <w:rFonts w:ascii="Times New Roman" w:hAnsi="Times New Roman"/>
                  <w:sz w:val="24"/>
                </w:rPr>
                <w:t>EBA IT solutions</w:t>
              </w:r>
              <w:r w:rsidRPr="3B06A011">
                <w:rPr>
                  <w:rFonts w:ascii="Times New Roman" w:hAnsi="Times New Roman"/>
                  <w:sz w:val="24"/>
                </w:rPr>
                <w:t xml:space="preserve"> and following the further specifications from Annex V, Part 2, paragraphs 188, 190 and 194ii of the </w:t>
              </w:r>
              <w:r w:rsidR="009D054B">
                <w:rPr>
                  <w:rFonts w:ascii="Times New Roman" w:hAnsi="Times New Roman"/>
                  <w:sz w:val="24"/>
                </w:rPr>
                <w:t>EBA IT solutions</w:t>
              </w:r>
              <w:r w:rsidRPr="3B06A011">
                <w:rPr>
                  <w:rFonts w:ascii="Times New Roman" w:hAnsi="Times New Roman"/>
                  <w:sz w:val="24"/>
                </w:rPr>
                <w:t>.</w:t>
              </w:r>
            </w:ins>
          </w:p>
          <w:p w14:paraId="434C0CE6" w14:textId="77777777" w:rsidR="009F552B" w:rsidRDefault="009F552B">
            <w:pPr>
              <w:jc w:val="left"/>
              <w:rPr>
                <w:ins w:id="700" w:author="Author"/>
                <w:rFonts w:ascii="Times New Roman" w:hAnsi="Times New Roman"/>
                <w:sz w:val="24"/>
              </w:rPr>
            </w:pPr>
          </w:p>
          <w:p w14:paraId="5797B5A2" w14:textId="77777777" w:rsidR="009F552B" w:rsidRDefault="009F552B">
            <w:pPr>
              <w:jc w:val="left"/>
              <w:rPr>
                <w:ins w:id="701" w:author="Author"/>
                <w:rFonts w:ascii="Times New Roman" w:hAnsi="Times New Roman"/>
                <w:sz w:val="24"/>
              </w:rPr>
            </w:pPr>
          </w:p>
        </w:tc>
      </w:tr>
      <w:tr w:rsidR="009F552B" w:rsidRPr="0062765D" w14:paraId="6E34E84D"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10"/>
          <w:ins w:id="702" w:author="Author"/>
        </w:trPr>
        <w:tc>
          <w:tcPr>
            <w:tcW w:w="96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8BC226" w14:textId="77777777" w:rsidR="009F552B" w:rsidRPr="0062765D" w:rsidRDefault="009F552B">
            <w:pPr>
              <w:spacing w:before="0" w:after="0"/>
              <w:jc w:val="center"/>
              <w:rPr>
                <w:ins w:id="703" w:author="Author"/>
                <w:rFonts w:ascii="Times New Roman" w:hAnsi="Times New Roman"/>
                <w:sz w:val="24"/>
                <w:lang w:eastAsia="en-GB"/>
              </w:rPr>
            </w:pPr>
            <w:ins w:id="704" w:author="Author">
              <w:r w:rsidRPr="7AA87F54">
                <w:rPr>
                  <w:rFonts w:ascii="Times New Roman" w:hAnsi="Times New Roman"/>
                  <w:sz w:val="24"/>
                  <w:lang w:eastAsia="en-GB"/>
                </w:rPr>
                <w:lastRenderedPageBreak/>
                <w:t>0020</w:t>
              </w:r>
            </w:ins>
          </w:p>
        </w:tc>
        <w:tc>
          <w:tcPr>
            <w:tcW w:w="8240" w:type="dxa"/>
            <w:tcBorders>
              <w:top w:val="single" w:sz="4" w:space="0" w:color="auto"/>
              <w:left w:val="nil"/>
              <w:bottom w:val="single" w:sz="4" w:space="0" w:color="auto"/>
              <w:right w:val="single" w:sz="4" w:space="0" w:color="auto"/>
            </w:tcBorders>
            <w:vAlign w:val="center"/>
            <w:hideMark/>
          </w:tcPr>
          <w:p w14:paraId="1CA3FCF4" w14:textId="00388BC4" w:rsidR="009F552B" w:rsidRPr="0062765D" w:rsidRDefault="004B40A6">
            <w:pPr>
              <w:autoSpaceDE w:val="0"/>
              <w:autoSpaceDN w:val="0"/>
              <w:adjustRightInd w:val="0"/>
              <w:jc w:val="left"/>
              <w:rPr>
                <w:ins w:id="705" w:author="Author"/>
                <w:rFonts w:ascii="Times New Roman" w:hAnsi="Times New Roman"/>
                <w:b/>
                <w:bCs/>
                <w:sz w:val="24"/>
                <w:u w:val="single"/>
              </w:rPr>
            </w:pPr>
            <w:r>
              <w:rPr>
                <w:rFonts w:ascii="Times New Roman" w:hAnsi="Times New Roman"/>
                <w:b/>
                <w:bCs/>
                <w:sz w:val="24"/>
                <w:u w:val="single"/>
              </w:rPr>
              <w:t>(</w:t>
            </w:r>
            <w:ins w:id="706" w:author="Author">
              <w:r w:rsidR="009F552B" w:rsidRPr="0062765D">
                <w:rPr>
                  <w:rFonts w:ascii="Times New Roman" w:hAnsi="Times New Roman"/>
                  <w:b/>
                  <w:bCs/>
                  <w:sz w:val="24"/>
                  <w:u w:val="single"/>
                </w:rPr>
                <w:t>Other Operating Expenses</w:t>
              </w:r>
            </w:ins>
            <w:r>
              <w:rPr>
                <w:rFonts w:ascii="Times New Roman" w:hAnsi="Times New Roman"/>
                <w:b/>
                <w:bCs/>
                <w:sz w:val="24"/>
                <w:u w:val="single"/>
              </w:rPr>
              <w:t>)</w:t>
            </w:r>
          </w:p>
          <w:p w14:paraId="5A2BEB9D" w14:textId="4E221385" w:rsidR="009F552B" w:rsidRPr="0062765D" w:rsidRDefault="009F552B" w:rsidP="3B06A011">
            <w:pPr>
              <w:jc w:val="left"/>
              <w:rPr>
                <w:ins w:id="707" w:author="Author"/>
                <w:rFonts w:ascii="Times New Roman" w:hAnsi="Times New Roman"/>
                <w:sz w:val="24"/>
              </w:rPr>
            </w:pPr>
            <w:ins w:id="708" w:author="Author">
              <w:r w:rsidRPr="3B06A011">
                <w:rPr>
                  <w:rFonts w:ascii="Times New Roman" w:hAnsi="Times New Roman"/>
                  <w:sz w:val="24"/>
                </w:rPr>
                <w:t xml:space="preserve">Institutions shall report the rest of other operating expenses (Other Operating Expenses. Other) in accordance with Annex V, Part 2 paragraphs 314 and 316 of </w:t>
              </w:r>
              <w:r w:rsidR="00250411">
                <w:rPr>
                  <w:rFonts w:ascii="Times New Roman" w:hAnsi="Times New Roman"/>
                  <w:sz w:val="24"/>
                </w:rPr>
                <w:t>EBA IT solutions</w:t>
              </w:r>
              <w:r w:rsidRPr="3B06A011">
                <w:rPr>
                  <w:rFonts w:ascii="Times New Roman" w:hAnsi="Times New Roman"/>
                  <w:sz w:val="24"/>
                </w:rPr>
                <w:t>, if they are not related with leased assets and are due to operational risk events.</w:t>
              </w:r>
            </w:ins>
          </w:p>
          <w:p w14:paraId="61FAD11B" w14:textId="77777777" w:rsidR="009F552B" w:rsidRPr="0062765D" w:rsidRDefault="009F552B">
            <w:pPr>
              <w:jc w:val="left"/>
              <w:rPr>
                <w:ins w:id="709" w:author="Author"/>
                <w:rFonts w:ascii="Times New Roman" w:hAnsi="Times New Roman"/>
                <w:sz w:val="24"/>
              </w:rPr>
            </w:pPr>
          </w:p>
        </w:tc>
      </w:tr>
      <w:tr w:rsidR="009F552B" w:rsidRPr="0062765D" w14:paraId="1F30526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710" w:author="Author"/>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EC0B699" w14:textId="77777777" w:rsidR="009F552B" w:rsidRPr="0062765D" w:rsidRDefault="009F552B">
            <w:pPr>
              <w:spacing w:before="0" w:after="0"/>
              <w:jc w:val="center"/>
              <w:rPr>
                <w:ins w:id="711" w:author="Author"/>
                <w:rFonts w:ascii="Times New Roman" w:hAnsi="Times New Roman"/>
                <w:sz w:val="24"/>
                <w:lang w:eastAsia="en-GB"/>
              </w:rPr>
            </w:pPr>
            <w:ins w:id="712" w:author="Author">
              <w:r w:rsidRPr="7AA87F54">
                <w:rPr>
                  <w:rFonts w:ascii="Times New Roman" w:hAnsi="Times New Roman"/>
                  <w:sz w:val="24"/>
                  <w:lang w:eastAsia="en-GB"/>
                </w:rPr>
                <w:t>0030</w:t>
              </w:r>
            </w:ins>
          </w:p>
        </w:tc>
        <w:tc>
          <w:tcPr>
            <w:tcW w:w="8240" w:type="dxa"/>
            <w:tcBorders>
              <w:top w:val="nil"/>
              <w:left w:val="nil"/>
              <w:bottom w:val="single" w:sz="4" w:space="0" w:color="auto"/>
              <w:right w:val="single" w:sz="4" w:space="0" w:color="auto"/>
            </w:tcBorders>
            <w:vAlign w:val="center"/>
            <w:hideMark/>
          </w:tcPr>
          <w:p w14:paraId="422A09B0" w14:textId="7F60A28D" w:rsidR="009F552B" w:rsidRPr="0062765D" w:rsidRDefault="004B40A6">
            <w:pPr>
              <w:autoSpaceDE w:val="0"/>
              <w:autoSpaceDN w:val="0"/>
              <w:adjustRightInd w:val="0"/>
              <w:jc w:val="left"/>
              <w:rPr>
                <w:ins w:id="713" w:author="Author"/>
                <w:rFonts w:ascii="Times New Roman" w:hAnsi="Times New Roman"/>
                <w:b/>
                <w:bCs/>
                <w:sz w:val="24"/>
                <w:u w:val="single"/>
              </w:rPr>
            </w:pPr>
            <w:r>
              <w:rPr>
                <w:rFonts w:ascii="Times New Roman" w:hAnsi="Times New Roman"/>
                <w:b/>
                <w:bCs/>
                <w:sz w:val="24"/>
                <w:u w:val="single"/>
              </w:rPr>
              <w:t>(</w:t>
            </w:r>
            <w:ins w:id="714" w:author="Author">
              <w:r w:rsidR="009F552B" w:rsidRPr="0062765D">
                <w:rPr>
                  <w:rFonts w:ascii="Times New Roman" w:hAnsi="Times New Roman"/>
                  <w:b/>
                  <w:bCs/>
                  <w:sz w:val="24"/>
                  <w:u w:val="single"/>
                </w:rPr>
                <w:t>Administrative expenses</w:t>
              </w:r>
            </w:ins>
            <w:r>
              <w:rPr>
                <w:rFonts w:ascii="Times New Roman" w:hAnsi="Times New Roman"/>
                <w:b/>
                <w:bCs/>
                <w:sz w:val="24"/>
                <w:u w:val="single"/>
              </w:rPr>
              <w:t>)</w:t>
            </w:r>
          </w:p>
          <w:p w14:paraId="61C27363" w14:textId="77777777" w:rsidR="009F552B" w:rsidRPr="0062765D" w:rsidRDefault="009F552B">
            <w:pPr>
              <w:jc w:val="left"/>
              <w:rPr>
                <w:ins w:id="715" w:author="Author"/>
              </w:rPr>
            </w:pPr>
            <w:ins w:id="716" w:author="Author">
              <w:r w:rsidRPr="7AA87F54">
                <w:rPr>
                  <w:rFonts w:ascii="Times New Roman" w:hAnsi="Times New Roman"/>
                  <w:sz w:val="24"/>
                </w:rPr>
                <w:t>Institutions shall report the following, due to operational risk events:</w:t>
              </w:r>
              <w:r>
                <w:t xml:space="preserve"> </w:t>
              </w:r>
            </w:ins>
          </w:p>
          <w:p w14:paraId="7BD17D9E" w14:textId="7D2BD965" w:rsidR="009F552B" w:rsidRPr="0062765D" w:rsidRDefault="009F552B" w:rsidP="3B06A011">
            <w:pPr>
              <w:numPr>
                <w:ilvl w:val="0"/>
                <w:numId w:val="39"/>
              </w:numPr>
              <w:jc w:val="left"/>
              <w:rPr>
                <w:ins w:id="717" w:author="Author"/>
                <w:rFonts w:ascii="Times New Roman" w:hAnsi="Times New Roman"/>
                <w:sz w:val="24"/>
              </w:rPr>
            </w:pPr>
            <w:ins w:id="718" w:author="Author">
              <w:r w:rsidRPr="3B06A011">
                <w:rPr>
                  <w:rFonts w:ascii="Times New Roman" w:hAnsi="Times New Roman"/>
                  <w:sz w:val="24"/>
                </w:rPr>
                <w:t xml:space="preserve">staff expenses in accordance with IAS 19.7; IAS 1.102, IG 6 / BAD art 27. Vertical layout(8)(a) and as referred to in Part 2, paragraph 311 of Annex V to the </w:t>
              </w:r>
              <w:r w:rsidR="000C4102">
                <w:rPr>
                  <w:rFonts w:ascii="Times New Roman" w:hAnsi="Times New Roman"/>
                  <w:sz w:val="24"/>
                </w:rPr>
                <w:t xml:space="preserve">EBA IT </w:t>
              </w:r>
              <w:proofErr w:type="gramStart"/>
              <w:r w:rsidR="000C4102">
                <w:rPr>
                  <w:rFonts w:ascii="Times New Roman" w:hAnsi="Times New Roman"/>
                  <w:sz w:val="24"/>
                </w:rPr>
                <w:t>solutions</w:t>
              </w:r>
              <w:r w:rsidRPr="3B06A011">
                <w:rPr>
                  <w:rFonts w:ascii="Times New Roman" w:hAnsi="Times New Roman"/>
                  <w:sz w:val="24"/>
                </w:rPr>
                <w:t>;</w:t>
              </w:r>
              <w:proofErr w:type="gramEnd"/>
            </w:ins>
          </w:p>
          <w:p w14:paraId="0EBA8EBF" w14:textId="76BE017A" w:rsidR="009F552B" w:rsidRPr="00E52A38" w:rsidRDefault="009F552B" w:rsidP="3B06A011">
            <w:pPr>
              <w:numPr>
                <w:ilvl w:val="0"/>
                <w:numId w:val="39"/>
              </w:numPr>
              <w:jc w:val="left"/>
              <w:rPr>
                <w:ins w:id="719" w:author="Author"/>
                <w:rFonts w:ascii="Times New Roman" w:hAnsi="Times New Roman"/>
                <w:sz w:val="24"/>
              </w:rPr>
            </w:pPr>
            <w:ins w:id="720" w:author="Author">
              <w:r w:rsidRPr="3B06A011">
                <w:rPr>
                  <w:rFonts w:ascii="Times New Roman" w:hAnsi="Times New Roman"/>
                  <w:sz w:val="24"/>
                </w:rPr>
                <w:t xml:space="preserve">other administrative expenses </w:t>
              </w:r>
              <w:r w:rsidRPr="3B06A011">
                <w:t>in accordance</w:t>
              </w:r>
              <w:r w:rsidRPr="3B06A011">
                <w:rPr>
                  <w:rFonts w:ascii="Times New Roman" w:hAnsi="Times New Roman"/>
                  <w:sz w:val="24"/>
                </w:rPr>
                <w:t xml:space="preserve"> with Annex V, Part 2 paragraphs 208i to 208x of the </w:t>
              </w:r>
              <w:r w:rsidR="00AD414B">
                <w:rPr>
                  <w:rFonts w:ascii="Times New Roman" w:hAnsi="Times New Roman"/>
                  <w:sz w:val="24"/>
                </w:rPr>
                <w:t>EBA IT solutions</w:t>
              </w:r>
              <w:r w:rsidRPr="3B06A011">
                <w:rPr>
                  <w:rFonts w:ascii="Times New Roman" w:hAnsi="Times New Roman"/>
                  <w:sz w:val="24"/>
                </w:rPr>
                <w:t>.</w:t>
              </w:r>
            </w:ins>
          </w:p>
          <w:p w14:paraId="2602DFF3" w14:textId="77777777" w:rsidR="009F552B" w:rsidRPr="0062765D" w:rsidRDefault="009F552B" w:rsidP="009F552B">
            <w:pPr>
              <w:numPr>
                <w:ilvl w:val="0"/>
                <w:numId w:val="40"/>
              </w:numPr>
              <w:autoSpaceDE w:val="0"/>
              <w:autoSpaceDN w:val="0"/>
              <w:adjustRightInd w:val="0"/>
              <w:jc w:val="left"/>
              <w:rPr>
                <w:ins w:id="721" w:author="Author"/>
                <w:rFonts w:ascii="Times New Roman" w:eastAsiaTheme="minorEastAsia" w:hAnsi="Times New Roman"/>
                <w:color w:val="000000" w:themeColor="text1"/>
                <w:sz w:val="24"/>
              </w:rPr>
            </w:pPr>
            <w:ins w:id="722" w:author="Author">
              <w:r w:rsidRPr="3D8D2702">
                <w:rPr>
                  <w:rFonts w:ascii="Times New Roman" w:hAnsi="Times New Roman"/>
                  <w:sz w:val="24"/>
                </w:rPr>
                <w:t xml:space="preserve">Institutions shall exclude </w:t>
              </w:r>
              <w:r w:rsidRPr="7AA87F54">
                <w:rPr>
                  <w:rFonts w:ascii="Times New Roman" w:eastAsiaTheme="minorEastAsia" w:hAnsi="Times New Roman"/>
                  <w:color w:val="000000" w:themeColor="text1"/>
                  <w:sz w:val="24"/>
                </w:rPr>
                <w:t xml:space="preserve">those outsourcing fees paid for the supply of financial services in case they are included under administrative expenses under the applicable accounting framework. </w:t>
              </w:r>
            </w:ins>
          </w:p>
          <w:p w14:paraId="57562758" w14:textId="77777777" w:rsidR="009F552B" w:rsidRPr="0062765D" w:rsidRDefault="009F552B">
            <w:pPr>
              <w:autoSpaceDE w:val="0"/>
              <w:autoSpaceDN w:val="0"/>
              <w:adjustRightInd w:val="0"/>
              <w:spacing w:before="0" w:after="0"/>
              <w:jc w:val="left"/>
              <w:rPr>
                <w:ins w:id="723" w:author="Author"/>
                <w:rFonts w:ascii="Times New Roman" w:hAnsi="Times New Roman"/>
                <w:b/>
                <w:bCs/>
                <w:sz w:val="24"/>
                <w:u w:val="single"/>
              </w:rPr>
            </w:pPr>
          </w:p>
        </w:tc>
      </w:tr>
      <w:tr w:rsidR="009F552B" w:rsidRPr="0062765D" w14:paraId="4D402FC3"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724" w:author="Author"/>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BD627CA" w14:textId="77777777" w:rsidR="009F552B" w:rsidRPr="0062765D" w:rsidRDefault="009F552B">
            <w:pPr>
              <w:spacing w:before="0" w:after="0"/>
              <w:jc w:val="center"/>
              <w:rPr>
                <w:ins w:id="725" w:author="Author"/>
                <w:rFonts w:ascii="Times New Roman" w:hAnsi="Times New Roman"/>
                <w:sz w:val="24"/>
                <w:lang w:eastAsia="en-GB"/>
              </w:rPr>
            </w:pPr>
            <w:ins w:id="726" w:author="Author">
              <w:r w:rsidRPr="7AA87F54">
                <w:rPr>
                  <w:rFonts w:ascii="Times New Roman" w:hAnsi="Times New Roman"/>
                  <w:sz w:val="24"/>
                  <w:lang w:eastAsia="en-GB"/>
                </w:rPr>
                <w:t>0040</w:t>
              </w:r>
            </w:ins>
          </w:p>
        </w:tc>
        <w:tc>
          <w:tcPr>
            <w:tcW w:w="8240" w:type="dxa"/>
            <w:tcBorders>
              <w:top w:val="nil"/>
              <w:left w:val="nil"/>
              <w:bottom w:val="single" w:sz="4" w:space="0" w:color="auto"/>
              <w:right w:val="single" w:sz="4" w:space="0" w:color="auto"/>
            </w:tcBorders>
            <w:vAlign w:val="center"/>
            <w:hideMark/>
          </w:tcPr>
          <w:p w14:paraId="01C13938" w14:textId="1F756F4A" w:rsidR="009F552B" w:rsidRPr="0062765D" w:rsidRDefault="004B40A6">
            <w:pPr>
              <w:autoSpaceDE w:val="0"/>
              <w:autoSpaceDN w:val="0"/>
              <w:adjustRightInd w:val="0"/>
              <w:jc w:val="left"/>
              <w:rPr>
                <w:ins w:id="727" w:author="Author"/>
                <w:rFonts w:ascii="Times New Roman" w:hAnsi="Times New Roman"/>
                <w:b/>
                <w:bCs/>
                <w:sz w:val="24"/>
                <w:u w:val="single"/>
              </w:rPr>
            </w:pPr>
            <w:ins w:id="728" w:author="Author">
              <w:r>
                <w:rPr>
                  <w:rFonts w:ascii="Times New Roman" w:hAnsi="Times New Roman"/>
                  <w:b/>
                  <w:bCs/>
                  <w:sz w:val="24"/>
                  <w:u w:val="single"/>
                </w:rPr>
                <w:t>(</w:t>
              </w:r>
              <w:r w:rsidR="009F552B" w:rsidRPr="0062765D">
                <w:rPr>
                  <w:rFonts w:ascii="Times New Roman" w:hAnsi="Times New Roman"/>
                  <w:b/>
                  <w:bCs/>
                  <w:sz w:val="24"/>
                  <w:u w:val="single"/>
                </w:rPr>
                <w:t>Depreciation due to operational risk events</w:t>
              </w:r>
              <w:r>
                <w:rPr>
                  <w:rFonts w:ascii="Times New Roman" w:hAnsi="Times New Roman"/>
                  <w:b/>
                  <w:bCs/>
                  <w:sz w:val="24"/>
                  <w:u w:val="single"/>
                </w:rPr>
                <w:t>)</w:t>
              </w:r>
            </w:ins>
          </w:p>
          <w:p w14:paraId="6CBCBBBC" w14:textId="77777777" w:rsidR="009F552B" w:rsidRPr="0062765D" w:rsidRDefault="009F552B" w:rsidP="3B06A011">
            <w:pPr>
              <w:autoSpaceDE w:val="0"/>
              <w:autoSpaceDN w:val="0"/>
              <w:adjustRightInd w:val="0"/>
              <w:jc w:val="left"/>
              <w:rPr>
                <w:ins w:id="729" w:author="Author"/>
                <w:rFonts w:ascii="Times New Roman" w:hAnsi="Times New Roman"/>
                <w:sz w:val="24"/>
              </w:rPr>
            </w:pPr>
            <w:ins w:id="730" w:author="Author">
              <w:r w:rsidRPr="3B06A011">
                <w:rPr>
                  <w:rFonts w:ascii="Times New Roman" w:hAnsi="Times New Roman"/>
                  <w:sz w:val="24"/>
                </w:rPr>
                <w:t>Institutions shall report depreciation in accordance with IAS 1.102, 104 that is due to operational risk events excluding depreciation related with leased assets.</w:t>
              </w:r>
            </w:ins>
          </w:p>
          <w:p w14:paraId="1F7B0374" w14:textId="77777777" w:rsidR="009F552B" w:rsidRPr="0062765D" w:rsidRDefault="009F552B">
            <w:pPr>
              <w:autoSpaceDE w:val="0"/>
              <w:autoSpaceDN w:val="0"/>
              <w:adjustRightInd w:val="0"/>
              <w:spacing w:before="0" w:after="0"/>
              <w:jc w:val="left"/>
              <w:rPr>
                <w:ins w:id="731" w:author="Author"/>
                <w:rFonts w:ascii="Times New Roman" w:hAnsi="Times New Roman"/>
                <w:sz w:val="24"/>
              </w:rPr>
            </w:pPr>
          </w:p>
        </w:tc>
      </w:tr>
      <w:tr w:rsidR="009F552B" w:rsidRPr="0062765D" w14:paraId="54B44559"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732" w:author="Author"/>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27535A4" w14:textId="77777777" w:rsidR="009F552B" w:rsidRPr="0062765D" w:rsidRDefault="009F552B">
            <w:pPr>
              <w:spacing w:before="0" w:after="0"/>
              <w:jc w:val="center"/>
              <w:rPr>
                <w:ins w:id="733" w:author="Author"/>
                <w:rFonts w:ascii="Times New Roman" w:hAnsi="Times New Roman"/>
                <w:sz w:val="24"/>
                <w:lang w:eastAsia="en-GB"/>
              </w:rPr>
            </w:pPr>
            <w:ins w:id="734" w:author="Author">
              <w:r w:rsidRPr="7AA87F54">
                <w:rPr>
                  <w:rFonts w:ascii="Times New Roman" w:hAnsi="Times New Roman"/>
                  <w:sz w:val="24"/>
                  <w:lang w:eastAsia="en-GB"/>
                </w:rPr>
                <w:t>0050</w:t>
              </w:r>
            </w:ins>
          </w:p>
        </w:tc>
        <w:tc>
          <w:tcPr>
            <w:tcW w:w="8240" w:type="dxa"/>
            <w:tcBorders>
              <w:top w:val="nil"/>
              <w:left w:val="nil"/>
              <w:bottom w:val="single" w:sz="4" w:space="0" w:color="auto"/>
              <w:right w:val="single" w:sz="4" w:space="0" w:color="auto"/>
            </w:tcBorders>
            <w:vAlign w:val="center"/>
            <w:hideMark/>
          </w:tcPr>
          <w:p w14:paraId="55979A56" w14:textId="2A27FD1E" w:rsidR="009F552B" w:rsidRPr="0062765D" w:rsidRDefault="004B40A6">
            <w:pPr>
              <w:autoSpaceDE w:val="0"/>
              <w:autoSpaceDN w:val="0"/>
              <w:adjustRightInd w:val="0"/>
              <w:jc w:val="left"/>
              <w:rPr>
                <w:ins w:id="735" w:author="Author"/>
                <w:rFonts w:ascii="Times New Roman" w:hAnsi="Times New Roman"/>
                <w:b/>
                <w:bCs/>
                <w:sz w:val="24"/>
                <w:u w:val="single"/>
              </w:rPr>
            </w:pPr>
            <w:ins w:id="736" w:author="Author">
              <w:r>
                <w:rPr>
                  <w:rFonts w:ascii="Times New Roman" w:hAnsi="Times New Roman"/>
                  <w:b/>
                  <w:bCs/>
                  <w:sz w:val="24"/>
                  <w:u w:val="single"/>
                </w:rPr>
                <w:t>(</w:t>
              </w:r>
              <w:r w:rsidR="009F552B" w:rsidRPr="0062765D">
                <w:rPr>
                  <w:rFonts w:ascii="Times New Roman" w:hAnsi="Times New Roman"/>
                  <w:b/>
                  <w:bCs/>
                  <w:sz w:val="24"/>
                  <w:u w:val="single"/>
                </w:rPr>
                <w:t>Provisions or (-) reversal of provisions</w:t>
              </w:r>
              <w:r w:rsidR="00674FCF">
                <w:rPr>
                  <w:rFonts w:ascii="Times New Roman" w:hAnsi="Times New Roman"/>
                  <w:b/>
                  <w:bCs/>
                  <w:sz w:val="24"/>
                  <w:u w:val="single"/>
                </w:rPr>
                <w:t>)</w:t>
              </w:r>
              <w:r w:rsidR="009F552B" w:rsidRPr="0062765D">
                <w:rPr>
                  <w:rFonts w:ascii="Times New Roman" w:hAnsi="Times New Roman"/>
                  <w:b/>
                  <w:bCs/>
                  <w:sz w:val="24"/>
                  <w:u w:val="single"/>
                </w:rPr>
                <w:t xml:space="preserve"> </w:t>
              </w:r>
            </w:ins>
          </w:p>
          <w:p w14:paraId="3408B334" w14:textId="6FACEECA" w:rsidR="009F552B" w:rsidRPr="0062765D" w:rsidRDefault="009F552B" w:rsidP="3B06A011">
            <w:pPr>
              <w:autoSpaceDE w:val="0"/>
              <w:autoSpaceDN w:val="0"/>
              <w:adjustRightInd w:val="0"/>
              <w:rPr>
                <w:ins w:id="737" w:author="Author"/>
                <w:rFonts w:ascii="Times New Roman" w:hAnsi="Times New Roman"/>
                <w:sz w:val="24"/>
              </w:rPr>
            </w:pPr>
            <w:ins w:id="738" w:author="Author">
              <w:r w:rsidRPr="3B06A011">
                <w:rPr>
                  <w:rFonts w:ascii="Times New Roman" w:hAnsi="Times New Roman"/>
                  <w:sz w:val="24"/>
                </w:rPr>
                <w:t xml:space="preserve">Institutions shall report provisions or (-) reversal of provisions </w:t>
              </w:r>
              <w:r w:rsidRPr="3B06A011">
                <w:rPr>
                  <w:rFonts w:ascii="Times New Roman" w:eastAsia="Calibri" w:hAnsi="Times New Roman"/>
                  <w:sz w:val="24"/>
                </w:rPr>
                <w:t>i</w:t>
              </w:r>
              <w:r w:rsidRPr="3B06A011">
                <w:rPr>
                  <w:rFonts w:ascii="Times New Roman" w:hAnsi="Times New Roman"/>
                  <w:sz w:val="24"/>
                </w:rPr>
                <w:t xml:space="preserve">n accordance with IAS 37.59, 84; IAS 1.98(b)(f)(g) and with Annex V, Part 2, paragraphs 48i and 50 of the </w:t>
              </w:r>
              <w:r w:rsidR="003705A2">
                <w:rPr>
                  <w:rFonts w:ascii="Times New Roman" w:hAnsi="Times New Roman"/>
                  <w:sz w:val="24"/>
                </w:rPr>
                <w:t>EBA IT solutions</w:t>
              </w:r>
              <w:r w:rsidRPr="3B06A011">
                <w:rPr>
                  <w:rFonts w:ascii="Times New Roman" w:hAnsi="Times New Roman"/>
                  <w:sz w:val="24"/>
                </w:rPr>
                <w:t xml:space="preserve"> that are due to operational risk events.</w:t>
              </w:r>
            </w:ins>
          </w:p>
          <w:p w14:paraId="4CCFA330" w14:textId="77777777" w:rsidR="009F552B" w:rsidRPr="0062765D" w:rsidRDefault="009F552B">
            <w:pPr>
              <w:autoSpaceDE w:val="0"/>
              <w:autoSpaceDN w:val="0"/>
              <w:adjustRightInd w:val="0"/>
              <w:spacing w:before="0" w:after="0"/>
              <w:rPr>
                <w:ins w:id="739" w:author="Author"/>
                <w:rFonts w:ascii="Times New Roman" w:hAnsi="Times New Roman"/>
                <w:sz w:val="24"/>
              </w:rPr>
            </w:pPr>
          </w:p>
        </w:tc>
      </w:tr>
      <w:tr w:rsidR="009F552B" w:rsidRPr="0062765D" w14:paraId="5C850028"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740" w:author="Author"/>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2D54A2A" w14:textId="77777777" w:rsidR="009F552B" w:rsidRPr="0062765D" w:rsidRDefault="009F552B">
            <w:pPr>
              <w:spacing w:before="0" w:after="0"/>
              <w:jc w:val="center"/>
              <w:rPr>
                <w:ins w:id="741" w:author="Author"/>
                <w:rFonts w:ascii="Times New Roman" w:hAnsi="Times New Roman"/>
                <w:sz w:val="24"/>
                <w:lang w:eastAsia="en-GB"/>
              </w:rPr>
            </w:pPr>
            <w:ins w:id="742" w:author="Author">
              <w:r w:rsidRPr="7AA87F54">
                <w:rPr>
                  <w:rFonts w:ascii="Times New Roman" w:hAnsi="Times New Roman"/>
                  <w:sz w:val="24"/>
                  <w:lang w:eastAsia="en-GB"/>
                </w:rPr>
                <w:t>0060</w:t>
              </w:r>
            </w:ins>
          </w:p>
        </w:tc>
        <w:tc>
          <w:tcPr>
            <w:tcW w:w="8240" w:type="dxa"/>
            <w:tcBorders>
              <w:top w:val="nil"/>
              <w:left w:val="nil"/>
              <w:bottom w:val="single" w:sz="4" w:space="0" w:color="auto"/>
              <w:right w:val="single" w:sz="4" w:space="0" w:color="auto"/>
            </w:tcBorders>
            <w:vAlign w:val="center"/>
            <w:hideMark/>
          </w:tcPr>
          <w:p w14:paraId="6B8AF723" w14:textId="5970E41A" w:rsidR="009F552B" w:rsidRDefault="00674FCF">
            <w:pPr>
              <w:jc w:val="left"/>
              <w:rPr>
                <w:ins w:id="743" w:author="Author"/>
                <w:rFonts w:ascii="Times New Roman" w:hAnsi="Times New Roman"/>
                <w:b/>
                <w:bCs/>
                <w:sz w:val="24"/>
                <w:u w:val="single"/>
              </w:rPr>
            </w:pPr>
            <w:proofErr w:type="gramStart"/>
            <w:ins w:id="744" w:author="Author">
              <w:r>
                <w:rPr>
                  <w:rFonts w:ascii="Times New Roman" w:hAnsi="Times New Roman"/>
                  <w:b/>
                  <w:bCs/>
                  <w:sz w:val="24"/>
                  <w:u w:val="single"/>
                </w:rPr>
                <w:t>(</w:t>
              </w:r>
              <w:r w:rsidR="009F552B" w:rsidRPr="6F6A7070">
                <w:rPr>
                  <w:rFonts w:ascii="Times New Roman" w:hAnsi="Times New Roman"/>
                  <w:b/>
                  <w:bCs/>
                  <w:sz w:val="24"/>
                  <w:u w:val="single"/>
                </w:rPr>
                <w:t xml:space="preserve"> Impairment</w:t>
              </w:r>
              <w:proofErr w:type="gramEnd"/>
              <w:r w:rsidR="009F552B" w:rsidRPr="6F6A7070">
                <w:rPr>
                  <w:rFonts w:ascii="Times New Roman" w:hAnsi="Times New Roman"/>
                  <w:b/>
                  <w:bCs/>
                  <w:sz w:val="24"/>
                  <w:u w:val="single"/>
                </w:rPr>
                <w:t xml:space="preserve"> or (-) reversal of impairment</w:t>
              </w:r>
              <w:r>
                <w:rPr>
                  <w:rFonts w:ascii="Times New Roman" w:hAnsi="Times New Roman"/>
                  <w:b/>
                  <w:bCs/>
                  <w:sz w:val="24"/>
                  <w:u w:val="single"/>
                </w:rPr>
                <w:t>)</w:t>
              </w:r>
              <w:r w:rsidR="003829E9">
                <w:rPr>
                  <w:rFonts w:ascii="Times New Roman" w:hAnsi="Times New Roman"/>
                  <w:b/>
                  <w:bCs/>
                  <w:sz w:val="24"/>
                  <w:u w:val="single"/>
                </w:rPr>
                <w:t xml:space="preserve"> </w:t>
              </w:r>
            </w:ins>
          </w:p>
          <w:p w14:paraId="4D37D74D" w14:textId="77777777" w:rsidR="009F552B" w:rsidRPr="0062765D" w:rsidRDefault="009F552B">
            <w:pPr>
              <w:autoSpaceDE w:val="0"/>
              <w:autoSpaceDN w:val="0"/>
              <w:adjustRightInd w:val="0"/>
              <w:jc w:val="left"/>
              <w:rPr>
                <w:ins w:id="745" w:author="Author"/>
                <w:rFonts w:ascii="Times New Roman" w:hAnsi="Times New Roman"/>
                <w:sz w:val="24"/>
              </w:rPr>
            </w:pPr>
            <w:ins w:id="746" w:author="Author">
              <w:r w:rsidRPr="7AA87F54">
                <w:rPr>
                  <w:rFonts w:ascii="Times New Roman" w:hAnsi="Times New Roman"/>
                  <w:sz w:val="24"/>
                </w:rPr>
                <w:t>Institutions shall report, due to operational risk events:</w:t>
              </w:r>
            </w:ins>
          </w:p>
          <w:p w14:paraId="724B79DD" w14:textId="78CC1E40" w:rsidR="009F552B" w:rsidRPr="0062765D" w:rsidRDefault="009F552B" w:rsidP="3B06A011">
            <w:pPr>
              <w:pStyle w:val="ListParagraph"/>
              <w:numPr>
                <w:ilvl w:val="0"/>
                <w:numId w:val="38"/>
              </w:numPr>
              <w:autoSpaceDE w:val="0"/>
              <w:autoSpaceDN w:val="0"/>
              <w:adjustRightInd w:val="0"/>
              <w:jc w:val="left"/>
              <w:rPr>
                <w:ins w:id="747" w:author="Author"/>
                <w:rFonts w:ascii="Times New Roman" w:hAnsi="Times New Roman"/>
                <w:sz w:val="24"/>
              </w:rPr>
            </w:pPr>
            <w:ins w:id="748" w:author="Author">
              <w:r w:rsidRPr="3B06A011">
                <w:rPr>
                  <w:rFonts w:ascii="Times New Roman" w:hAnsi="Times New Roman"/>
                  <w:sz w:val="24"/>
                </w:rPr>
                <w:t xml:space="preserve">the Impairment or reversal of impairment on financial assets not measured at fair value through profit or loss in accordance with Annex V, Part 2, paragraphs 51 and 53 of the </w:t>
              </w:r>
              <w:r w:rsidR="007B5D54">
                <w:rPr>
                  <w:rFonts w:ascii="Times New Roman" w:hAnsi="Times New Roman"/>
                  <w:sz w:val="24"/>
                </w:rPr>
                <w:t>EBA IT solutions</w:t>
              </w:r>
              <w:r w:rsidRPr="3B06A011">
                <w:rPr>
                  <w:rFonts w:ascii="Times New Roman" w:hAnsi="Times New Roman"/>
                  <w:sz w:val="24"/>
                </w:rPr>
                <w:t>.</w:t>
              </w:r>
            </w:ins>
          </w:p>
          <w:p w14:paraId="0EC36168" w14:textId="60167944" w:rsidR="009F552B" w:rsidRPr="00827C10" w:rsidRDefault="009F552B">
            <w:pPr>
              <w:pStyle w:val="ListParagraph"/>
              <w:numPr>
                <w:ilvl w:val="0"/>
                <w:numId w:val="38"/>
              </w:numPr>
              <w:autoSpaceDE w:val="0"/>
              <w:autoSpaceDN w:val="0"/>
              <w:adjustRightInd w:val="0"/>
              <w:jc w:val="left"/>
              <w:rPr>
                <w:ins w:id="749" w:author="Author"/>
                <w:rFonts w:ascii="Times New Roman" w:hAnsi="Times New Roman"/>
                <w:sz w:val="24"/>
              </w:rPr>
            </w:pPr>
            <w:ins w:id="750" w:author="Author">
              <w:r w:rsidRPr="3B06A011">
                <w:rPr>
                  <w:rFonts w:ascii="Times New Roman" w:hAnsi="Times New Roman"/>
                  <w:sz w:val="24"/>
                </w:rPr>
                <w:t xml:space="preserve">the Impairment or </w:t>
              </w:r>
              <w:del w:id="751" w:author="Author">
                <w:r w:rsidRPr="3B06A011" w:rsidDel="00544874">
                  <w:rPr>
                    <w:rFonts w:ascii="Times New Roman" w:hAnsi="Times New Roman"/>
                    <w:sz w:val="24"/>
                  </w:rPr>
                  <w:delText xml:space="preserve"> </w:delText>
                </w:r>
              </w:del>
              <w:r w:rsidRPr="3B06A011">
                <w:rPr>
                  <w:rFonts w:ascii="Times New Roman" w:hAnsi="Times New Roman"/>
                  <w:sz w:val="24"/>
                </w:rPr>
                <w:t>reversal of impairment of investments in subsidiaries, joint ventures and associates, in accordance with IAS 28 paragraphs 40 to 43.</w:t>
              </w:r>
            </w:ins>
          </w:p>
          <w:p w14:paraId="787C8847" w14:textId="77777777" w:rsidR="009F552B" w:rsidRPr="0062765D" w:rsidRDefault="009F552B" w:rsidP="3B06A011">
            <w:pPr>
              <w:autoSpaceDE w:val="0"/>
              <w:autoSpaceDN w:val="0"/>
              <w:adjustRightInd w:val="0"/>
              <w:spacing w:before="0" w:after="0"/>
              <w:jc w:val="left"/>
              <w:rPr>
                <w:ins w:id="752" w:author="Author"/>
                <w:rFonts w:ascii="Times New Roman" w:hAnsi="Times New Roman"/>
                <w:sz w:val="24"/>
              </w:rPr>
            </w:pPr>
            <w:ins w:id="753" w:author="Author">
              <w:r w:rsidRPr="3B06A011">
                <w:rPr>
                  <w:rFonts w:ascii="Times New Roman" w:hAnsi="Times New Roman"/>
                  <w:sz w:val="24"/>
                </w:rPr>
                <w:t xml:space="preserve">The impairment or (-) reversal of impairment due to credit risk losses shall not be considered under in </w:t>
              </w:r>
              <w:del w:id="754" w:author="Author">
                <w:r w:rsidRPr="3B06A011" w:rsidDel="00B74CDB">
                  <w:rPr>
                    <w:rFonts w:ascii="Times New Roman" w:hAnsi="Times New Roman"/>
                    <w:sz w:val="24"/>
                  </w:rPr>
                  <w:delText xml:space="preserve"> </w:delText>
                </w:r>
              </w:del>
              <w:r w:rsidRPr="3B06A011">
                <w:rPr>
                  <w:rFonts w:ascii="Times New Roman" w:hAnsi="Times New Roman"/>
                  <w:sz w:val="24"/>
                </w:rPr>
                <w:t xml:space="preserve">this row irrespective of the relevant accounting framework </w:t>
              </w:r>
              <w:proofErr w:type="gramStart"/>
              <w:r w:rsidRPr="3B06A011">
                <w:rPr>
                  <w:rFonts w:ascii="Times New Roman" w:hAnsi="Times New Roman"/>
                  <w:sz w:val="24"/>
                </w:rPr>
                <w:t>due to the fact that</w:t>
              </w:r>
              <w:proofErr w:type="gramEnd"/>
              <w:r w:rsidRPr="3B06A011">
                <w:rPr>
                  <w:rFonts w:ascii="Times New Roman" w:hAnsi="Times New Roman"/>
                  <w:sz w:val="24"/>
                </w:rPr>
                <w:t xml:space="preserve"> it is no related with operational risk events.</w:t>
              </w:r>
            </w:ins>
          </w:p>
        </w:tc>
      </w:tr>
      <w:tr w:rsidR="009F552B" w:rsidRPr="0062765D" w14:paraId="0FA30EA7"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04"/>
          <w:ins w:id="755" w:author="Author"/>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563DBD0" w14:textId="77777777" w:rsidR="009F552B" w:rsidRPr="0062765D" w:rsidRDefault="009F552B">
            <w:pPr>
              <w:spacing w:before="0" w:after="0"/>
              <w:jc w:val="center"/>
              <w:rPr>
                <w:ins w:id="756" w:author="Author"/>
                <w:rFonts w:ascii="Times New Roman" w:hAnsi="Times New Roman"/>
                <w:sz w:val="24"/>
                <w:lang w:eastAsia="en-GB"/>
              </w:rPr>
            </w:pPr>
            <w:ins w:id="757" w:author="Author">
              <w:r w:rsidRPr="7AA87F54">
                <w:rPr>
                  <w:rFonts w:ascii="Times New Roman" w:hAnsi="Times New Roman"/>
                  <w:sz w:val="24"/>
                  <w:lang w:eastAsia="en-GB"/>
                </w:rPr>
                <w:t>0070</w:t>
              </w:r>
            </w:ins>
          </w:p>
        </w:tc>
        <w:tc>
          <w:tcPr>
            <w:tcW w:w="8240" w:type="dxa"/>
            <w:tcBorders>
              <w:top w:val="nil"/>
              <w:left w:val="nil"/>
              <w:bottom w:val="single" w:sz="4" w:space="0" w:color="auto"/>
              <w:right w:val="single" w:sz="4" w:space="0" w:color="auto"/>
            </w:tcBorders>
            <w:vAlign w:val="center"/>
            <w:hideMark/>
          </w:tcPr>
          <w:p w14:paraId="527F996F" w14:textId="1883A186" w:rsidR="009F552B" w:rsidRPr="006B4564" w:rsidRDefault="005C6B6E" w:rsidP="006B4564">
            <w:pPr>
              <w:spacing w:before="0" w:line="259" w:lineRule="auto"/>
              <w:jc w:val="left"/>
              <w:rPr>
                <w:ins w:id="758" w:author="Author"/>
                <w:rFonts w:ascii="Times New Roman" w:hAnsi="Times New Roman"/>
                <w:b/>
                <w:bCs/>
                <w:sz w:val="24"/>
                <w:u w:val="single"/>
              </w:rPr>
            </w:pPr>
            <w:bookmarkStart w:id="759" w:name="_Hlk152863457"/>
            <w:ins w:id="760" w:author="Author">
              <w:r>
                <w:rPr>
                  <w:rFonts w:ascii="Times New Roman" w:hAnsi="Times New Roman"/>
                  <w:b/>
                  <w:bCs/>
                  <w:sz w:val="24"/>
                  <w:u w:val="single"/>
                </w:rPr>
                <w:t>(</w:t>
              </w:r>
              <w:r w:rsidR="009F552B" w:rsidRPr="6F6A7070">
                <w:rPr>
                  <w:rFonts w:ascii="Times New Roman" w:hAnsi="Times New Roman"/>
                  <w:b/>
                  <w:bCs/>
                  <w:sz w:val="24"/>
                  <w:u w:val="single"/>
                </w:rPr>
                <w:t>Other</w:t>
              </w:r>
              <w:bookmarkEnd w:id="759"/>
              <w:r>
                <w:rPr>
                  <w:rFonts w:ascii="Times New Roman" w:hAnsi="Times New Roman"/>
                  <w:b/>
                  <w:bCs/>
                  <w:sz w:val="24"/>
                  <w:u w:val="single"/>
                </w:rPr>
                <w:t>)</w:t>
              </w:r>
            </w:ins>
          </w:p>
          <w:p w14:paraId="042E16C9" w14:textId="77777777" w:rsidR="009F552B" w:rsidRDefault="009F552B">
            <w:pPr>
              <w:spacing w:before="0"/>
              <w:jc w:val="left"/>
              <w:rPr>
                <w:ins w:id="761" w:author="Author"/>
                <w:rFonts w:ascii="Times New Roman" w:hAnsi="Times New Roman"/>
                <w:sz w:val="24"/>
              </w:rPr>
            </w:pPr>
            <w:ins w:id="762" w:author="Author">
              <w:r w:rsidRPr="6F6A7070">
                <w:rPr>
                  <w:rFonts w:ascii="Times New Roman" w:hAnsi="Times New Roman"/>
                  <w:sz w:val="24"/>
                </w:rPr>
                <w:t>Institutions shall report the rest of other losses due to operational risk events not included within the above.</w:t>
              </w:r>
            </w:ins>
          </w:p>
          <w:p w14:paraId="772CE03A" w14:textId="77777777" w:rsidR="009F552B" w:rsidRPr="0062765D" w:rsidRDefault="009F552B">
            <w:pPr>
              <w:spacing w:before="0"/>
              <w:jc w:val="left"/>
              <w:rPr>
                <w:ins w:id="763" w:author="Author"/>
                <w:rFonts w:ascii="Times New Roman" w:hAnsi="Times New Roman"/>
                <w:sz w:val="24"/>
              </w:rPr>
            </w:pPr>
          </w:p>
        </w:tc>
      </w:tr>
      <w:tr w:rsidR="009F552B" w14:paraId="122808DE" w14:textId="77777777" w:rsidTr="3B06A01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0"/>
          <w:ins w:id="764" w:author="Author"/>
        </w:trPr>
        <w:tc>
          <w:tcPr>
            <w:tcW w:w="969" w:type="dxa"/>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D75E0A0" w14:textId="77777777" w:rsidR="009F552B" w:rsidRDefault="009F552B">
            <w:pPr>
              <w:jc w:val="center"/>
              <w:rPr>
                <w:ins w:id="765" w:author="Author"/>
                <w:rFonts w:ascii="Times New Roman" w:hAnsi="Times New Roman"/>
                <w:sz w:val="24"/>
                <w:lang w:eastAsia="en-GB"/>
              </w:rPr>
            </w:pPr>
            <w:ins w:id="766" w:author="Author">
              <w:r w:rsidRPr="6F6A7070">
                <w:rPr>
                  <w:rFonts w:ascii="Times New Roman" w:hAnsi="Times New Roman"/>
                  <w:sz w:val="24"/>
                  <w:lang w:eastAsia="en-GB"/>
                </w:rPr>
                <w:t>0080</w:t>
              </w:r>
            </w:ins>
          </w:p>
        </w:tc>
        <w:tc>
          <w:tcPr>
            <w:tcW w:w="8240" w:type="dxa"/>
            <w:tcBorders>
              <w:top w:val="nil"/>
              <w:left w:val="nil"/>
              <w:bottom w:val="single" w:sz="4" w:space="0" w:color="auto"/>
              <w:right w:val="single" w:sz="4" w:space="0" w:color="auto"/>
            </w:tcBorders>
            <w:vAlign w:val="center"/>
            <w:hideMark/>
          </w:tcPr>
          <w:p w14:paraId="1B1E4B06" w14:textId="389ABE10" w:rsidR="009F552B" w:rsidRDefault="005C6B6E">
            <w:pPr>
              <w:jc w:val="left"/>
              <w:rPr>
                <w:ins w:id="767" w:author="Author"/>
                <w:rFonts w:ascii="Times New Roman" w:hAnsi="Times New Roman"/>
                <w:b/>
                <w:bCs/>
                <w:sz w:val="24"/>
                <w:u w:val="single"/>
              </w:rPr>
            </w:pPr>
            <w:ins w:id="768" w:author="Author">
              <w:r>
                <w:rPr>
                  <w:rFonts w:ascii="Times New Roman" w:hAnsi="Times New Roman"/>
                  <w:b/>
                  <w:bCs/>
                  <w:sz w:val="24"/>
                  <w:u w:val="single"/>
                </w:rPr>
                <w:t>(</w:t>
              </w:r>
              <w:r w:rsidR="009F552B" w:rsidRPr="6F6A7070">
                <w:rPr>
                  <w:rFonts w:ascii="Times New Roman" w:hAnsi="Times New Roman"/>
                  <w:b/>
                  <w:bCs/>
                  <w:sz w:val="24"/>
                  <w:u w:val="single"/>
                </w:rPr>
                <w:t>Total</w:t>
              </w:r>
              <w:r>
                <w:rPr>
                  <w:rFonts w:ascii="Times New Roman" w:hAnsi="Times New Roman"/>
                  <w:b/>
                  <w:bCs/>
                  <w:sz w:val="24"/>
                  <w:u w:val="single"/>
                </w:rPr>
                <w:t>)</w:t>
              </w:r>
            </w:ins>
          </w:p>
          <w:p w14:paraId="7430E0AB" w14:textId="77777777" w:rsidR="009F552B" w:rsidRDefault="009F552B">
            <w:pPr>
              <w:spacing w:before="0"/>
              <w:jc w:val="left"/>
              <w:rPr>
                <w:ins w:id="769" w:author="Author"/>
                <w:rFonts w:ascii="Times New Roman" w:hAnsi="Times New Roman"/>
                <w:sz w:val="24"/>
              </w:rPr>
            </w:pPr>
            <w:ins w:id="770" w:author="Author">
              <w:r w:rsidRPr="6F6A7070">
                <w:rPr>
                  <w:rFonts w:ascii="Times New Roman" w:hAnsi="Times New Roman"/>
                  <w:sz w:val="24"/>
                </w:rPr>
                <w:lastRenderedPageBreak/>
                <w:t>It shall be the sum of the amounts of rows 0010 to 0070 of this template.</w:t>
              </w:r>
            </w:ins>
          </w:p>
        </w:tc>
      </w:tr>
    </w:tbl>
    <w:p w14:paraId="46FBD577" w14:textId="77777777" w:rsidR="008F173B" w:rsidRPr="0062765D" w:rsidRDefault="008F173B">
      <w:pPr>
        <w:spacing w:before="0" w:after="240"/>
        <w:rPr>
          <w:ins w:id="771" w:author="Author"/>
          <w:rFonts w:ascii="Times New Roman" w:hAnsi="Times New Roman"/>
          <w:sz w:val="24"/>
          <w:u w:val="single"/>
          <w:lang w:eastAsia="de-DE"/>
        </w:rPr>
        <w:pPrChange w:id="772" w:author="Author">
          <w:pPr>
            <w:spacing w:before="0" w:after="240"/>
            <w:ind w:left="360"/>
          </w:pPr>
        </w:pPrChange>
      </w:pPr>
    </w:p>
    <w:p w14:paraId="34C0CC98" w14:textId="2F5C6465" w:rsidR="0006491B" w:rsidRPr="007F06C6" w:rsidRDefault="00F14249" w:rsidP="00F14249">
      <w:pPr>
        <w:keepNext/>
        <w:spacing w:before="240" w:after="240"/>
        <w:outlineLvl w:val="1"/>
        <w:rPr>
          <w:ins w:id="773" w:author="Author"/>
          <w:rFonts w:ascii="Times New Roman" w:eastAsia="Arial" w:hAnsi="Times New Roman"/>
          <w:b/>
          <w:sz w:val="24"/>
          <w:u w:val="single"/>
          <w:lang w:val="en-US"/>
          <w:rPrChange w:id="774" w:author="Author">
            <w:rPr>
              <w:ins w:id="775" w:author="Author"/>
              <w:rFonts w:ascii="Times New Roman" w:eastAsia="Arial" w:hAnsi="Times New Roman"/>
              <w:sz w:val="24"/>
              <w:u w:val="single"/>
              <w:lang w:val="en-US"/>
            </w:rPr>
          </w:rPrChange>
        </w:rPr>
      </w:pPr>
      <w:ins w:id="776" w:author="Author">
        <w:r w:rsidRPr="007F06C6">
          <w:rPr>
            <w:rFonts w:ascii="Times New Roman" w:eastAsia="Arial" w:hAnsi="Times New Roman"/>
            <w:b/>
            <w:sz w:val="24"/>
            <w:u w:val="single"/>
            <w:lang w:val="en-US"/>
            <w:rPrChange w:id="777" w:author="Author">
              <w:rPr>
                <w:rFonts w:ascii="Times New Roman" w:eastAsia="Arial" w:hAnsi="Times New Roman"/>
                <w:sz w:val="24"/>
                <w:u w:val="single"/>
                <w:lang w:val="en-US"/>
              </w:rPr>
            </w:rPrChange>
          </w:rPr>
          <w:t>C 16.04 – Information on subsidia</w:t>
        </w:r>
        <w:r w:rsidR="0070736D" w:rsidRPr="007F06C6">
          <w:rPr>
            <w:rFonts w:ascii="Times New Roman" w:eastAsia="Arial" w:hAnsi="Times New Roman"/>
            <w:b/>
            <w:sz w:val="24"/>
            <w:u w:val="single"/>
            <w:lang w:val="en-US"/>
            <w:rPrChange w:id="778" w:author="Author">
              <w:rPr>
                <w:rFonts w:ascii="Times New Roman" w:eastAsia="Arial" w:hAnsi="Times New Roman"/>
                <w:sz w:val="24"/>
                <w:u w:val="single"/>
                <w:lang w:val="en-US"/>
              </w:rPr>
            </w:rPrChange>
          </w:rPr>
          <w:t>ries</w:t>
        </w:r>
      </w:ins>
      <w:r w:rsidR="00827C10" w:rsidRPr="007F06C6">
        <w:rPr>
          <w:rFonts w:ascii="Times New Roman" w:eastAsia="Arial" w:hAnsi="Times New Roman"/>
          <w:b/>
          <w:sz w:val="24"/>
          <w:u w:val="single"/>
          <w:lang w:val="en-US"/>
          <w:rPrChange w:id="779" w:author="Author">
            <w:rPr>
              <w:rFonts w:ascii="Times New Roman" w:eastAsia="Arial" w:hAnsi="Times New Roman"/>
              <w:sz w:val="24"/>
              <w:u w:val="single"/>
              <w:lang w:val="en-US"/>
            </w:rPr>
          </w:rPrChange>
        </w:rPr>
        <w:t xml:space="preserve"> </w:t>
      </w:r>
      <w:ins w:id="780" w:author="Author">
        <w:r w:rsidR="0070736D" w:rsidRPr="007F06C6">
          <w:rPr>
            <w:rFonts w:ascii="Times New Roman" w:eastAsia="Arial" w:hAnsi="Times New Roman"/>
            <w:b/>
            <w:sz w:val="24"/>
            <w:u w:val="single"/>
            <w:lang w:val="en-US"/>
            <w:rPrChange w:id="781" w:author="Author">
              <w:rPr>
                <w:rFonts w:ascii="Times New Roman" w:eastAsia="Arial" w:hAnsi="Times New Roman"/>
                <w:sz w:val="24"/>
                <w:u w:val="single"/>
                <w:lang w:val="en-US"/>
              </w:rPr>
            </w:rPrChange>
          </w:rPr>
          <w:t xml:space="preserve">subject to </w:t>
        </w:r>
        <w:r w:rsidRPr="007F06C6">
          <w:rPr>
            <w:rFonts w:ascii="Times New Roman" w:eastAsia="Arial" w:hAnsi="Times New Roman"/>
            <w:b/>
            <w:sz w:val="24"/>
            <w:u w:val="single"/>
            <w:lang w:val="en-US"/>
            <w:rPrChange w:id="782" w:author="Author">
              <w:rPr>
                <w:rFonts w:ascii="Times New Roman" w:eastAsia="Arial" w:hAnsi="Times New Roman"/>
                <w:sz w:val="24"/>
                <w:u w:val="single"/>
                <w:lang w:val="en-US"/>
              </w:rPr>
            </w:rPrChange>
          </w:rPr>
          <w:t>Article 314(3)</w:t>
        </w:r>
      </w:ins>
    </w:p>
    <w:p w14:paraId="3BD38534" w14:textId="40249A06" w:rsidR="0070736D" w:rsidRDefault="00350A84" w:rsidP="3B06A011">
      <w:pPr>
        <w:keepNext/>
        <w:spacing w:before="240" w:after="240"/>
        <w:outlineLvl w:val="1"/>
        <w:rPr>
          <w:ins w:id="783" w:author="Author"/>
          <w:rFonts w:ascii="Times New Roman" w:hAnsi="Times New Roman"/>
          <w:sz w:val="24"/>
          <w:lang w:eastAsia="de-DE"/>
        </w:rPr>
      </w:pPr>
      <w:ins w:id="784" w:author="Author">
        <w:r w:rsidRPr="3B06A011">
          <w:rPr>
            <w:rFonts w:ascii="Times New Roman" w:hAnsi="Times New Roman"/>
            <w:sz w:val="24"/>
            <w:lang w:eastAsia="de-DE"/>
          </w:rPr>
          <w:t xml:space="preserve">141 k </w:t>
        </w:r>
        <w:proofErr w:type="gramStart"/>
        <w:r w:rsidR="00D10120" w:rsidRPr="3B06A011">
          <w:rPr>
            <w:rFonts w:ascii="Times New Roman" w:hAnsi="Times New Roman"/>
            <w:sz w:val="24"/>
            <w:lang w:eastAsia="de-DE"/>
          </w:rPr>
          <w:t>In</w:t>
        </w:r>
        <w:proofErr w:type="gramEnd"/>
        <w:r w:rsidR="00D10120" w:rsidRPr="3B06A011">
          <w:rPr>
            <w:rFonts w:ascii="Times New Roman" w:hAnsi="Times New Roman"/>
            <w:sz w:val="24"/>
            <w:lang w:eastAsia="de-DE"/>
          </w:rPr>
          <w:t xml:space="preserve"> case of consolidated reporting, where an institution is subject to the derogation referred to in Article 314(3), it shall provide information on the ILDC and its sub-components for those subsidiary institutions for which a separate ILDC is computed. A separate row for each subsidiary institution shall be provided. Intercompany balances between the subsidiaries </w:t>
        </w:r>
        <w:r w:rsidR="003B50EE" w:rsidRPr="003B50EE">
          <w:rPr>
            <w:rFonts w:ascii="Times New Roman" w:hAnsi="Times New Roman"/>
            <w:sz w:val="24"/>
            <w:lang w:eastAsia="de-DE"/>
          </w:rPr>
          <w:t>subject to the derogation referred to in Article 314(3)</w:t>
        </w:r>
        <w:r w:rsidR="00D10120" w:rsidRPr="3B06A011">
          <w:rPr>
            <w:rFonts w:ascii="Times New Roman" w:hAnsi="Times New Roman"/>
            <w:sz w:val="24"/>
            <w:lang w:eastAsia="de-DE"/>
          </w:rPr>
          <w:t xml:space="preserve"> and the rest of the group shall be eliminated.   </w:t>
        </w:r>
      </w:ins>
    </w:p>
    <w:p w14:paraId="6A4F0063" w14:textId="77394F39" w:rsidR="006127C5" w:rsidRDefault="006B4564" w:rsidP="006127C5">
      <w:pPr>
        <w:spacing w:before="0" w:after="240"/>
        <w:rPr>
          <w:ins w:id="785" w:author="Author"/>
          <w:rFonts w:ascii="Times New Roman" w:hAnsi="Times New Roman"/>
          <w:sz w:val="24"/>
          <w:u w:val="single"/>
          <w:lang w:eastAsia="de-DE"/>
        </w:rPr>
      </w:pPr>
      <w:ins w:id="786" w:author="Author">
        <w:r>
          <w:rPr>
            <w:rFonts w:ascii="Times New Roman" w:hAnsi="Times New Roman"/>
            <w:sz w:val="24"/>
            <w:u w:val="single"/>
            <w:lang w:eastAsia="de-DE"/>
          </w:rPr>
          <w:t xml:space="preserve">Instructions </w:t>
        </w:r>
        <w:r w:rsidR="006127C5" w:rsidRPr="519C1D1E">
          <w:rPr>
            <w:rFonts w:ascii="Times New Roman" w:hAnsi="Times New Roman"/>
            <w:sz w:val="24"/>
            <w:u w:val="single"/>
            <w:lang w:eastAsia="de-DE"/>
          </w:rPr>
          <w:t>concerning specific positions:</w:t>
        </w:r>
      </w:ins>
    </w:p>
    <w:tbl>
      <w:tblPr>
        <w:tblStyle w:val="TableGrid"/>
        <w:tblW w:w="0" w:type="auto"/>
        <w:shd w:val="clear" w:color="auto" w:fill="BFBFBF" w:themeFill="background1" w:themeFillShade="BF"/>
        <w:tblLayout w:type="fixed"/>
        <w:tblLook w:val="06A0" w:firstRow="1" w:lastRow="0" w:firstColumn="1" w:lastColumn="0" w:noHBand="1" w:noVBand="1"/>
      </w:tblPr>
      <w:tblGrid>
        <w:gridCol w:w="1005"/>
        <w:gridCol w:w="8010"/>
      </w:tblGrid>
      <w:tr w:rsidR="006B3866" w:rsidRPr="0062765D" w14:paraId="7B074C2D" w14:textId="77777777" w:rsidTr="29F3C040">
        <w:trPr>
          <w:trHeight w:val="300"/>
          <w:ins w:id="787" w:author="Author"/>
        </w:trPr>
        <w:tc>
          <w:tcPr>
            <w:tcW w:w="9015" w:type="dxa"/>
            <w:gridSpan w:val="2"/>
            <w:shd w:val="clear" w:color="auto" w:fill="BFBFBF" w:themeFill="background1" w:themeFillShade="BF"/>
          </w:tcPr>
          <w:p w14:paraId="798B9606" w14:textId="77777777" w:rsidR="006B3866" w:rsidRPr="0062765D" w:rsidRDefault="006B3866">
            <w:pPr>
              <w:spacing w:after="0"/>
              <w:rPr>
                <w:ins w:id="788" w:author="Author"/>
                <w:rFonts w:ascii="Times New Roman" w:hAnsi="Times New Roman"/>
                <w:b/>
                <w:bCs/>
                <w:sz w:val="24"/>
                <w:lang w:val="en-GB" w:eastAsia="nl-BE"/>
              </w:rPr>
            </w:pPr>
            <w:ins w:id="789" w:author="Author">
              <w:r w:rsidRPr="0062765D">
                <w:rPr>
                  <w:rFonts w:ascii="Times New Roman" w:hAnsi="Times New Roman"/>
                  <w:b/>
                  <w:bCs/>
                  <w:sz w:val="24"/>
                  <w:lang w:val="en-GB" w:eastAsia="nl-BE"/>
                </w:rPr>
                <w:t>C</w:t>
              </w:r>
              <w:proofErr w:type="spellStart"/>
              <w:r w:rsidRPr="0062765D">
                <w:rPr>
                  <w:rFonts w:ascii="Times New Roman" w:hAnsi="Times New Roman"/>
                  <w:b/>
                  <w:bCs/>
                  <w:sz w:val="24"/>
                  <w:lang w:eastAsia="nl-BE"/>
                </w:rPr>
                <w:t>olumns</w:t>
              </w:r>
              <w:proofErr w:type="spellEnd"/>
            </w:ins>
          </w:p>
        </w:tc>
      </w:tr>
      <w:tr w:rsidR="006B3866" w:rsidRPr="0062765D" w14:paraId="09575E6A" w14:textId="77777777" w:rsidTr="29F3C040">
        <w:trPr>
          <w:trHeight w:val="300"/>
          <w:ins w:id="790" w:author="Author"/>
        </w:trPr>
        <w:tc>
          <w:tcPr>
            <w:tcW w:w="1005" w:type="dxa"/>
            <w:shd w:val="clear" w:color="auto" w:fill="BFBFBF" w:themeFill="background1" w:themeFillShade="BF"/>
          </w:tcPr>
          <w:p w14:paraId="62025F0B" w14:textId="77777777" w:rsidR="006B3866" w:rsidRPr="0062765D" w:rsidRDefault="006B3866">
            <w:pPr>
              <w:spacing w:before="0" w:after="240"/>
              <w:jc w:val="left"/>
              <w:rPr>
                <w:ins w:id="791" w:author="Author"/>
                <w:rFonts w:ascii="Times New Roman" w:hAnsi="Times New Roman"/>
                <w:sz w:val="24"/>
                <w:highlight w:val="darkGray"/>
                <w:lang w:val="en-GB" w:eastAsia="es-ES_tradnl"/>
              </w:rPr>
            </w:pPr>
            <w:ins w:id="792" w:author="Author">
              <w:r w:rsidRPr="0062765D">
                <w:rPr>
                  <w:rFonts w:ascii="Times New Roman" w:hAnsi="Times New Roman"/>
                  <w:sz w:val="24"/>
                  <w:highlight w:val="darkGray"/>
                  <w:lang w:val="en-GB" w:eastAsia="es-ES_tradnl"/>
                </w:rPr>
                <w:t>0010</w:t>
              </w:r>
            </w:ins>
          </w:p>
        </w:tc>
        <w:tc>
          <w:tcPr>
            <w:tcW w:w="8010" w:type="dxa"/>
          </w:tcPr>
          <w:p w14:paraId="10051D37" w14:textId="77777777" w:rsidR="006B3866" w:rsidRPr="0062765D" w:rsidRDefault="006B3866">
            <w:pPr>
              <w:autoSpaceDE w:val="0"/>
              <w:autoSpaceDN w:val="0"/>
              <w:adjustRightInd w:val="0"/>
              <w:spacing w:before="0" w:after="240"/>
              <w:jc w:val="left"/>
              <w:rPr>
                <w:ins w:id="793" w:author="Author"/>
                <w:rFonts w:ascii="Times New Roman" w:hAnsi="Times New Roman"/>
                <w:b/>
                <w:bCs/>
                <w:sz w:val="24"/>
                <w:u w:val="single"/>
                <w:lang w:val="en-GB"/>
              </w:rPr>
            </w:pPr>
            <w:ins w:id="794" w:author="Author">
              <w:r w:rsidRPr="0062765D">
                <w:rPr>
                  <w:rFonts w:ascii="Times New Roman" w:hAnsi="Times New Roman"/>
                  <w:b/>
                  <w:bCs/>
                  <w:sz w:val="24"/>
                  <w:u w:val="single"/>
                  <w:lang w:val="en-GB"/>
                </w:rPr>
                <w:t>Legal Entity name</w:t>
              </w:r>
            </w:ins>
          </w:p>
          <w:p w14:paraId="2F3E6FE5" w14:textId="77777777" w:rsidR="006B3866" w:rsidRPr="0062765D" w:rsidRDefault="006B3866">
            <w:pPr>
              <w:spacing w:before="0" w:after="240"/>
              <w:jc w:val="left"/>
              <w:rPr>
                <w:ins w:id="795" w:author="Author"/>
                <w:rFonts w:ascii="Times New Roman" w:hAnsi="Times New Roman"/>
                <w:sz w:val="24"/>
                <w:lang w:val="en-GB" w:eastAsia="es-ES_tradnl"/>
              </w:rPr>
            </w:pPr>
            <w:proofErr w:type="spellStart"/>
            <w:ins w:id="796" w:author="Author">
              <w:r w:rsidRPr="0062765D">
                <w:rPr>
                  <w:rFonts w:ascii="Times New Roman" w:eastAsia="Arial" w:hAnsi="Times New Roman"/>
                  <w:sz w:val="24"/>
                  <w:lang w:val="es-ES_tradnl" w:eastAsia="es-ES"/>
                </w:rPr>
                <w:t>The</w:t>
              </w:r>
              <w:proofErr w:type="spellEnd"/>
              <w:r w:rsidRPr="0062765D">
                <w:rPr>
                  <w:rFonts w:ascii="Times New Roman" w:eastAsia="Arial" w:hAnsi="Times New Roman"/>
                  <w:sz w:val="24"/>
                  <w:lang w:val="es-ES_tradnl" w:eastAsia="es-ES"/>
                </w:rPr>
                <w:t xml:space="preserve"> </w:t>
              </w:r>
              <w:proofErr w:type="spellStart"/>
              <w:r w:rsidRPr="0062765D">
                <w:rPr>
                  <w:rFonts w:ascii="Times New Roman" w:eastAsia="Arial" w:hAnsi="Times New Roman"/>
                  <w:sz w:val="24"/>
                  <w:lang w:val="es-ES_tradnl" w:eastAsia="es-ES"/>
                </w:rPr>
                <w:t>name</w:t>
              </w:r>
              <w:proofErr w:type="spellEnd"/>
              <w:r w:rsidRPr="0062765D">
                <w:rPr>
                  <w:rFonts w:ascii="Times New Roman" w:eastAsia="Arial" w:hAnsi="Times New Roman"/>
                  <w:sz w:val="24"/>
                  <w:lang w:val="es-ES_tradnl" w:eastAsia="es-ES"/>
                </w:rPr>
                <w:t xml:space="preserve"> of </w:t>
              </w:r>
              <w:proofErr w:type="spellStart"/>
              <w:r w:rsidRPr="0062765D">
                <w:rPr>
                  <w:rFonts w:ascii="Times New Roman" w:eastAsia="Arial" w:hAnsi="Times New Roman"/>
                  <w:sz w:val="24"/>
                  <w:lang w:val="es-ES_tradnl" w:eastAsia="es-ES"/>
                </w:rPr>
                <w:t>each</w:t>
              </w:r>
              <w:proofErr w:type="spellEnd"/>
              <w:r w:rsidRPr="0062765D">
                <w:rPr>
                  <w:rFonts w:ascii="Times New Roman" w:eastAsia="Arial" w:hAnsi="Times New Roman"/>
                  <w:sz w:val="24"/>
                  <w:lang w:val="es-ES_tradnl" w:eastAsia="es-ES"/>
                </w:rPr>
                <w:t xml:space="preserve"> legal </w:t>
              </w:r>
              <w:proofErr w:type="spellStart"/>
              <w:r w:rsidRPr="0062765D">
                <w:rPr>
                  <w:rFonts w:ascii="Times New Roman" w:eastAsia="Arial" w:hAnsi="Times New Roman"/>
                  <w:sz w:val="24"/>
                  <w:lang w:val="es-ES_tradnl" w:eastAsia="es-ES"/>
                </w:rPr>
                <w:t>entity</w:t>
              </w:r>
              <w:proofErr w:type="spellEnd"/>
            </w:ins>
          </w:p>
        </w:tc>
      </w:tr>
      <w:tr w:rsidR="006B3866" w:rsidRPr="0062765D" w14:paraId="0C574563" w14:textId="77777777" w:rsidTr="29F3C040">
        <w:trPr>
          <w:trHeight w:val="300"/>
          <w:ins w:id="797" w:author="Author"/>
        </w:trPr>
        <w:tc>
          <w:tcPr>
            <w:tcW w:w="1005" w:type="dxa"/>
            <w:shd w:val="clear" w:color="auto" w:fill="BFBFBF" w:themeFill="background1" w:themeFillShade="BF"/>
          </w:tcPr>
          <w:p w14:paraId="77CDC127" w14:textId="77777777" w:rsidR="006B3866" w:rsidRPr="0062765D" w:rsidRDefault="006B3866">
            <w:pPr>
              <w:spacing w:before="0" w:after="240"/>
              <w:jc w:val="left"/>
              <w:rPr>
                <w:ins w:id="798" w:author="Author"/>
                <w:rFonts w:ascii="Times New Roman" w:hAnsi="Times New Roman"/>
                <w:sz w:val="24"/>
                <w:highlight w:val="darkGray"/>
                <w:lang w:val="en-GB" w:eastAsia="es-ES_tradnl"/>
              </w:rPr>
            </w:pPr>
            <w:ins w:id="799" w:author="Author">
              <w:r w:rsidRPr="0062765D">
                <w:rPr>
                  <w:rFonts w:ascii="Times New Roman" w:hAnsi="Times New Roman"/>
                  <w:sz w:val="24"/>
                  <w:highlight w:val="darkGray"/>
                  <w:lang w:val="en-GB" w:eastAsia="es-ES_tradnl"/>
                </w:rPr>
                <w:t>0020</w:t>
              </w:r>
            </w:ins>
          </w:p>
        </w:tc>
        <w:tc>
          <w:tcPr>
            <w:tcW w:w="8010" w:type="dxa"/>
          </w:tcPr>
          <w:p w14:paraId="2B77DB4C" w14:textId="77777777" w:rsidR="006B3866" w:rsidRPr="0062765D" w:rsidRDefault="006B3866">
            <w:pPr>
              <w:autoSpaceDE w:val="0"/>
              <w:autoSpaceDN w:val="0"/>
              <w:adjustRightInd w:val="0"/>
              <w:spacing w:before="0" w:after="240"/>
              <w:jc w:val="left"/>
              <w:rPr>
                <w:ins w:id="800" w:author="Author"/>
                <w:rFonts w:ascii="Times New Roman" w:hAnsi="Times New Roman"/>
                <w:b/>
                <w:bCs/>
                <w:sz w:val="24"/>
                <w:u w:val="single"/>
                <w:lang w:val="en-GB"/>
              </w:rPr>
            </w:pPr>
            <w:ins w:id="801" w:author="Author">
              <w:r w:rsidRPr="0062765D">
                <w:rPr>
                  <w:rFonts w:ascii="Times New Roman" w:hAnsi="Times New Roman"/>
                  <w:b/>
                  <w:bCs/>
                  <w:sz w:val="24"/>
                  <w:u w:val="single"/>
                  <w:lang w:val="en-GB"/>
                </w:rPr>
                <w:t>LEI Code</w:t>
              </w:r>
            </w:ins>
          </w:p>
          <w:p w14:paraId="3024BC44" w14:textId="77777777" w:rsidR="006B3866" w:rsidRPr="0062765D" w:rsidRDefault="006B3866">
            <w:pPr>
              <w:spacing w:before="0" w:after="240"/>
              <w:jc w:val="left"/>
              <w:rPr>
                <w:ins w:id="802" w:author="Author"/>
                <w:rFonts w:ascii="Times New Roman" w:eastAsia="Arial" w:hAnsi="Times New Roman"/>
                <w:sz w:val="24"/>
                <w:szCs w:val="20"/>
                <w:lang w:val="es-ES_tradnl" w:eastAsia="es-ES_tradnl"/>
              </w:rPr>
            </w:pPr>
            <w:ins w:id="803" w:author="Author">
              <w:r w:rsidRPr="0062765D">
                <w:rPr>
                  <w:rFonts w:ascii="Times New Roman" w:hAnsi="Times New Roman"/>
                  <w:sz w:val="24"/>
                  <w:lang w:eastAsia="es-ES_tradnl"/>
                </w:rPr>
                <w:t xml:space="preserve">The legal entity identifier code </w:t>
              </w:r>
            </w:ins>
          </w:p>
        </w:tc>
      </w:tr>
      <w:tr w:rsidR="006B3866" w:rsidRPr="0062765D" w14:paraId="08733BAF" w14:textId="77777777" w:rsidTr="29F3C040">
        <w:trPr>
          <w:trHeight w:val="300"/>
          <w:ins w:id="804" w:author="Author"/>
        </w:trPr>
        <w:tc>
          <w:tcPr>
            <w:tcW w:w="1005" w:type="dxa"/>
            <w:shd w:val="clear" w:color="auto" w:fill="BFBFBF" w:themeFill="background1" w:themeFillShade="BF"/>
          </w:tcPr>
          <w:p w14:paraId="0B0DA1CA" w14:textId="77777777" w:rsidR="006B3866" w:rsidRPr="0062765D" w:rsidRDefault="006B3866">
            <w:pPr>
              <w:spacing w:before="0" w:after="240"/>
              <w:jc w:val="left"/>
              <w:rPr>
                <w:ins w:id="805" w:author="Author"/>
                <w:rFonts w:ascii="Times New Roman" w:hAnsi="Times New Roman"/>
                <w:sz w:val="24"/>
                <w:highlight w:val="darkGray"/>
                <w:lang w:val="en-GB" w:eastAsia="es-ES_tradnl"/>
              </w:rPr>
            </w:pPr>
            <w:ins w:id="806" w:author="Author">
              <w:r w:rsidRPr="0062765D">
                <w:rPr>
                  <w:rFonts w:ascii="Times New Roman" w:hAnsi="Times New Roman"/>
                  <w:sz w:val="24"/>
                  <w:highlight w:val="darkGray"/>
                  <w:lang w:val="en-GB" w:eastAsia="es-ES_tradnl"/>
                </w:rPr>
                <w:t>0030</w:t>
              </w:r>
            </w:ins>
          </w:p>
        </w:tc>
        <w:tc>
          <w:tcPr>
            <w:tcW w:w="8010" w:type="dxa"/>
          </w:tcPr>
          <w:p w14:paraId="2504660D" w14:textId="77777777" w:rsidR="006B3866" w:rsidRPr="0062765D" w:rsidRDefault="006B3866">
            <w:pPr>
              <w:spacing w:before="0" w:after="240"/>
              <w:jc w:val="left"/>
              <w:rPr>
                <w:ins w:id="807" w:author="Author"/>
                <w:rFonts w:ascii="Times New Roman" w:hAnsi="Times New Roman"/>
                <w:b/>
                <w:bCs/>
                <w:sz w:val="24"/>
                <w:u w:val="single"/>
                <w:lang w:val="en-GB" w:eastAsia="es-ES_tradnl"/>
              </w:rPr>
            </w:pPr>
            <w:ins w:id="808" w:author="Author">
              <w:r w:rsidRPr="0062765D">
                <w:rPr>
                  <w:rFonts w:ascii="Times New Roman" w:hAnsi="Times New Roman"/>
                  <w:b/>
                  <w:bCs/>
                  <w:sz w:val="24"/>
                  <w:szCs w:val="20"/>
                  <w:u w:val="single"/>
                  <w:lang w:val="es-ES_tradnl" w:eastAsia="es-ES_tradnl"/>
                </w:rPr>
                <w:t>ILDC</w:t>
              </w:r>
            </w:ins>
          </w:p>
          <w:p w14:paraId="34CBC5E2" w14:textId="77777777" w:rsidR="006B3866" w:rsidRPr="0062765D" w:rsidRDefault="006B3866" w:rsidP="29F3C040">
            <w:pPr>
              <w:spacing w:before="0" w:after="240"/>
              <w:jc w:val="left"/>
              <w:rPr>
                <w:ins w:id="809" w:author="Author"/>
                <w:rFonts w:ascii="Times New Roman" w:hAnsi="Times New Roman"/>
                <w:color w:val="000000" w:themeColor="text1"/>
                <w:sz w:val="24"/>
                <w:lang w:val="en-GB"/>
              </w:rPr>
            </w:pPr>
            <w:ins w:id="810" w:author="Author">
              <w:r w:rsidRPr="29F3C040">
                <w:rPr>
                  <w:rFonts w:ascii="Times New Roman" w:hAnsi="Times New Roman"/>
                  <w:sz w:val="24"/>
                  <w:lang w:val="en-GB"/>
                </w:rPr>
                <w:t>T</w:t>
              </w:r>
              <w:r w:rsidRPr="29F3C040">
                <w:rPr>
                  <w:rFonts w:ascii="Times New Roman" w:hAnsi="Times New Roman"/>
                  <w:color w:val="000000" w:themeColor="text1"/>
                  <w:sz w:val="24"/>
                  <w:lang w:val="en-GB"/>
                </w:rPr>
                <w:t>he interest, leases and dividend component (ILDC) shall be calculated in accordance with Article 314 (2) of Regulation (EU) No 575/2013.</w:t>
              </w:r>
            </w:ins>
          </w:p>
        </w:tc>
      </w:tr>
      <w:tr w:rsidR="006B3866" w:rsidRPr="0062765D" w14:paraId="0236EA38" w14:textId="77777777" w:rsidTr="29F3C040">
        <w:trPr>
          <w:trHeight w:val="300"/>
          <w:ins w:id="811" w:author="Author"/>
        </w:trPr>
        <w:tc>
          <w:tcPr>
            <w:tcW w:w="1005" w:type="dxa"/>
            <w:shd w:val="clear" w:color="auto" w:fill="BFBFBF" w:themeFill="background1" w:themeFillShade="BF"/>
          </w:tcPr>
          <w:p w14:paraId="47C54E1D" w14:textId="77777777" w:rsidR="006B3866" w:rsidRPr="0062765D" w:rsidRDefault="006B3866">
            <w:pPr>
              <w:spacing w:before="0" w:after="240"/>
              <w:jc w:val="left"/>
              <w:rPr>
                <w:ins w:id="812" w:author="Author"/>
                <w:rFonts w:ascii="Times New Roman" w:hAnsi="Times New Roman"/>
                <w:sz w:val="24"/>
                <w:highlight w:val="darkGray"/>
                <w:lang w:val="en-GB" w:eastAsia="es-ES_tradnl"/>
              </w:rPr>
            </w:pPr>
            <w:ins w:id="813" w:author="Author">
              <w:r w:rsidRPr="0062765D">
                <w:rPr>
                  <w:rFonts w:ascii="Times New Roman" w:hAnsi="Times New Roman"/>
                  <w:sz w:val="24"/>
                  <w:highlight w:val="darkGray"/>
                  <w:lang w:val="en-GB" w:eastAsia="es-ES_tradnl"/>
                </w:rPr>
                <w:t>0040</w:t>
              </w:r>
            </w:ins>
          </w:p>
        </w:tc>
        <w:tc>
          <w:tcPr>
            <w:tcW w:w="8010" w:type="dxa"/>
          </w:tcPr>
          <w:p w14:paraId="77528872" w14:textId="77777777" w:rsidR="006B3866" w:rsidRPr="0062765D" w:rsidRDefault="006B3866">
            <w:pPr>
              <w:spacing w:before="0" w:after="240"/>
              <w:jc w:val="left"/>
              <w:rPr>
                <w:ins w:id="814" w:author="Author"/>
                <w:rFonts w:ascii="Times New Roman" w:hAnsi="Times New Roman"/>
                <w:b/>
                <w:bCs/>
                <w:sz w:val="24"/>
                <w:u w:val="single"/>
                <w:lang w:val="en-GB" w:eastAsia="es-ES_tradnl"/>
              </w:rPr>
            </w:pPr>
            <w:ins w:id="815" w:author="Author">
              <w:r w:rsidRPr="0062765D">
                <w:rPr>
                  <w:rFonts w:ascii="Times New Roman" w:hAnsi="Times New Roman"/>
                  <w:b/>
                  <w:bCs/>
                  <w:sz w:val="24"/>
                  <w:szCs w:val="20"/>
                  <w:u w:val="single"/>
                  <w:lang w:val="es-ES_tradnl" w:eastAsia="es-ES_tradnl"/>
                </w:rPr>
                <w:t>IC</w:t>
              </w:r>
            </w:ins>
          </w:p>
          <w:p w14:paraId="34497C6B" w14:textId="77777777" w:rsidR="006B3866" w:rsidRPr="0062765D" w:rsidRDefault="006B3866">
            <w:pPr>
              <w:spacing w:before="0" w:after="240"/>
              <w:jc w:val="left"/>
              <w:rPr>
                <w:ins w:id="816" w:author="Author"/>
                <w:rFonts w:ascii="Times New Roman" w:hAnsi="Times New Roman"/>
                <w:b/>
                <w:bCs/>
                <w:sz w:val="24"/>
                <w:u w:val="single"/>
                <w:lang w:val="en-GB"/>
              </w:rPr>
            </w:pPr>
            <w:ins w:id="817" w:author="Author">
              <w:r w:rsidRPr="0062765D">
                <w:rPr>
                  <w:rFonts w:ascii="Times New Roman" w:hAnsi="Times New Roman"/>
                  <w:sz w:val="24"/>
                </w:rPr>
                <w:t>T</w:t>
              </w:r>
              <w:r w:rsidRPr="0062765D">
                <w:rPr>
                  <w:rFonts w:ascii="Times New Roman" w:hAnsi="Times New Roman"/>
                  <w:color w:val="000000" w:themeColor="text1"/>
                  <w:sz w:val="24"/>
                </w:rPr>
                <w:t>he interest component (IC) shall be calculated in accordance with Article 314 (2) of Regulation (EU) No 575/2013.</w:t>
              </w:r>
            </w:ins>
          </w:p>
        </w:tc>
      </w:tr>
      <w:tr w:rsidR="006B3866" w:rsidRPr="0062765D" w14:paraId="40B86984" w14:textId="77777777" w:rsidTr="29F3C040">
        <w:trPr>
          <w:trHeight w:val="300"/>
          <w:ins w:id="818" w:author="Author"/>
        </w:trPr>
        <w:tc>
          <w:tcPr>
            <w:tcW w:w="1005" w:type="dxa"/>
            <w:shd w:val="clear" w:color="auto" w:fill="BFBFBF" w:themeFill="background1" w:themeFillShade="BF"/>
          </w:tcPr>
          <w:p w14:paraId="0FC4158D" w14:textId="77777777" w:rsidR="006B3866" w:rsidRPr="0062765D" w:rsidRDefault="006B3866">
            <w:pPr>
              <w:spacing w:before="0" w:after="240"/>
              <w:jc w:val="left"/>
              <w:rPr>
                <w:ins w:id="819" w:author="Author"/>
                <w:rFonts w:ascii="Times New Roman" w:hAnsi="Times New Roman"/>
                <w:sz w:val="24"/>
                <w:highlight w:val="darkGray"/>
                <w:lang w:val="en-GB" w:eastAsia="es-ES_tradnl"/>
              </w:rPr>
            </w:pPr>
            <w:ins w:id="820" w:author="Author">
              <w:r w:rsidRPr="0062765D">
                <w:rPr>
                  <w:rFonts w:ascii="Times New Roman" w:hAnsi="Times New Roman"/>
                  <w:sz w:val="24"/>
                  <w:highlight w:val="darkGray"/>
                  <w:lang w:val="en-GB" w:eastAsia="es-ES_tradnl"/>
                </w:rPr>
                <w:t>0050</w:t>
              </w:r>
            </w:ins>
          </w:p>
        </w:tc>
        <w:tc>
          <w:tcPr>
            <w:tcW w:w="8010" w:type="dxa"/>
          </w:tcPr>
          <w:p w14:paraId="707B8655" w14:textId="77777777" w:rsidR="006B3866" w:rsidRPr="0062765D" w:rsidRDefault="006B3866">
            <w:pPr>
              <w:autoSpaceDE w:val="0"/>
              <w:autoSpaceDN w:val="0"/>
              <w:adjustRightInd w:val="0"/>
              <w:spacing w:before="0" w:after="240"/>
              <w:jc w:val="left"/>
              <w:rPr>
                <w:ins w:id="821" w:author="Author"/>
                <w:rFonts w:ascii="Times New Roman" w:hAnsi="Times New Roman"/>
                <w:b/>
                <w:bCs/>
                <w:sz w:val="24"/>
                <w:u w:val="single"/>
                <w:lang w:val="en-GB"/>
              </w:rPr>
            </w:pPr>
            <w:ins w:id="822" w:author="Author">
              <w:r w:rsidRPr="0062765D">
                <w:rPr>
                  <w:rFonts w:ascii="Times New Roman" w:hAnsi="Times New Roman"/>
                  <w:b/>
                  <w:bCs/>
                  <w:sz w:val="24"/>
                  <w:u w:val="single"/>
                  <w:lang w:val="es-ES_tradnl"/>
                </w:rPr>
                <w:t>AC</w:t>
              </w:r>
            </w:ins>
          </w:p>
          <w:p w14:paraId="4DDD5FFE" w14:textId="77777777" w:rsidR="006B3866" w:rsidRPr="0062765D" w:rsidRDefault="006B3866">
            <w:pPr>
              <w:spacing w:before="0" w:after="240"/>
              <w:jc w:val="left"/>
              <w:rPr>
                <w:ins w:id="823" w:author="Author"/>
                <w:rFonts w:ascii="Times New Roman" w:hAnsi="Times New Roman"/>
                <w:color w:val="000000" w:themeColor="text1"/>
                <w:sz w:val="24"/>
              </w:rPr>
            </w:pPr>
            <w:ins w:id="824" w:author="Author">
              <w:r w:rsidRPr="0062765D">
                <w:rPr>
                  <w:rFonts w:ascii="Times New Roman" w:eastAsia="Arial" w:hAnsi="Times New Roman"/>
                  <w:color w:val="000000" w:themeColor="text1"/>
                  <w:sz w:val="24"/>
                  <w:lang w:val="en-GB"/>
                </w:rPr>
                <w:t>The asset component (AC) shall be calculated in accordance with Article 314 (2) of Regulation (EU) No 575/2013</w:t>
              </w:r>
            </w:ins>
          </w:p>
        </w:tc>
      </w:tr>
      <w:tr w:rsidR="006B3866" w:rsidRPr="0062765D" w14:paraId="56C68C88" w14:textId="77777777" w:rsidTr="29F3C040">
        <w:trPr>
          <w:trHeight w:val="300"/>
          <w:ins w:id="825" w:author="Author"/>
        </w:trPr>
        <w:tc>
          <w:tcPr>
            <w:tcW w:w="1005" w:type="dxa"/>
            <w:shd w:val="clear" w:color="auto" w:fill="BFBFBF" w:themeFill="background1" w:themeFillShade="BF"/>
          </w:tcPr>
          <w:p w14:paraId="7DB4C969" w14:textId="77777777" w:rsidR="006B3866" w:rsidRPr="0062765D" w:rsidRDefault="006B3866">
            <w:pPr>
              <w:spacing w:before="0" w:after="240"/>
              <w:jc w:val="left"/>
              <w:rPr>
                <w:ins w:id="826" w:author="Author"/>
                <w:rFonts w:ascii="Times New Roman" w:hAnsi="Times New Roman"/>
                <w:sz w:val="24"/>
                <w:highlight w:val="darkGray"/>
                <w:lang w:val="en-GB" w:eastAsia="es-ES_tradnl"/>
              </w:rPr>
            </w:pPr>
            <w:ins w:id="827" w:author="Author">
              <w:r w:rsidRPr="0062765D">
                <w:rPr>
                  <w:rFonts w:ascii="Times New Roman" w:hAnsi="Times New Roman"/>
                  <w:sz w:val="24"/>
                  <w:highlight w:val="darkGray"/>
                  <w:lang w:val="en-GB" w:eastAsia="es-ES_tradnl"/>
                </w:rPr>
                <w:t>0060</w:t>
              </w:r>
            </w:ins>
          </w:p>
        </w:tc>
        <w:tc>
          <w:tcPr>
            <w:tcW w:w="8010" w:type="dxa"/>
          </w:tcPr>
          <w:p w14:paraId="1B9FC6E5" w14:textId="77777777" w:rsidR="006B3866" w:rsidRPr="0062765D" w:rsidRDefault="006B3866">
            <w:pPr>
              <w:autoSpaceDE w:val="0"/>
              <w:autoSpaceDN w:val="0"/>
              <w:adjustRightInd w:val="0"/>
              <w:spacing w:before="0" w:after="240"/>
              <w:jc w:val="left"/>
              <w:rPr>
                <w:ins w:id="828" w:author="Author"/>
                <w:rFonts w:ascii="Times New Roman" w:hAnsi="Times New Roman"/>
                <w:b/>
                <w:bCs/>
                <w:sz w:val="24"/>
                <w:u w:val="single"/>
                <w:lang w:val="es-ES_tradnl"/>
              </w:rPr>
            </w:pPr>
            <w:ins w:id="829" w:author="Author">
              <w:r w:rsidRPr="0062765D">
                <w:rPr>
                  <w:rFonts w:ascii="Times New Roman" w:hAnsi="Times New Roman"/>
                  <w:b/>
                  <w:bCs/>
                  <w:sz w:val="24"/>
                  <w:u w:val="single"/>
                  <w:lang w:val="es-ES_tradnl"/>
                </w:rPr>
                <w:t>DC</w:t>
              </w:r>
            </w:ins>
          </w:p>
          <w:p w14:paraId="5B9DFB82" w14:textId="77777777" w:rsidR="006B3866" w:rsidRPr="0062765D" w:rsidRDefault="006B3866" w:rsidP="29F3C040">
            <w:pPr>
              <w:autoSpaceDE w:val="0"/>
              <w:autoSpaceDN w:val="0"/>
              <w:adjustRightInd w:val="0"/>
              <w:spacing w:before="0" w:after="240"/>
              <w:jc w:val="left"/>
              <w:rPr>
                <w:ins w:id="830" w:author="Author"/>
                <w:rFonts w:ascii="Times New Roman" w:hAnsi="Times New Roman"/>
                <w:color w:val="000000" w:themeColor="text1"/>
                <w:sz w:val="24"/>
                <w:lang w:val="en-GB"/>
              </w:rPr>
            </w:pPr>
            <w:ins w:id="831" w:author="Author">
              <w:r w:rsidRPr="29F3C040">
                <w:rPr>
                  <w:rFonts w:ascii="Times New Roman" w:hAnsi="Times New Roman"/>
                  <w:color w:val="000000" w:themeColor="text1"/>
                  <w:sz w:val="24"/>
                  <w:lang w:val="en-GB"/>
                </w:rPr>
                <w:t>The dividend component (DC) shall be calculated in accordance with Article 314 (2) of Regulation (EU) No 575/2013.</w:t>
              </w:r>
            </w:ins>
          </w:p>
        </w:tc>
      </w:tr>
    </w:tbl>
    <w:p w14:paraId="2767B3DF" w14:textId="77777777" w:rsidR="00E3668F" w:rsidRDefault="00E3668F" w:rsidP="00E3668F">
      <w:pPr>
        <w:pStyle w:val="Instructionsberschrift2"/>
        <w:numPr>
          <w:ilvl w:val="0"/>
          <w:numId w:val="0"/>
        </w:numPr>
        <w:rPr>
          <w:ins w:id="832" w:author="Author"/>
          <w:rFonts w:ascii="Times New Roman" w:hAnsi="Times New Roman" w:cs="Times New Roman"/>
          <w:sz w:val="24"/>
          <w:u w:val="none"/>
          <w:lang w:val="en-GB"/>
        </w:rPr>
      </w:pPr>
    </w:p>
    <w:p w14:paraId="21F9BF35" w14:textId="43C90EE6" w:rsidR="007E561D" w:rsidRPr="00934426" w:rsidRDefault="00125707" w:rsidP="008C1630">
      <w:pPr>
        <w:pStyle w:val="Instructionsberschrift2"/>
        <w:numPr>
          <w:ilvl w:val="0"/>
          <w:numId w:val="0"/>
        </w:numPr>
        <w:ind w:left="357" w:hanging="357"/>
        <w:rPr>
          <w:rFonts w:ascii="Times New Roman" w:hAnsi="Times New Roman" w:cs="Times New Roman"/>
          <w:sz w:val="24"/>
          <w:lang w:val="en-GB"/>
        </w:rPr>
      </w:pPr>
      <w:r w:rsidRPr="00934426">
        <w:rPr>
          <w:rFonts w:ascii="Times New Roman" w:hAnsi="Times New Roman" w:cs="Times New Roman"/>
          <w:sz w:val="24"/>
          <w:u w:val="none"/>
          <w:lang w:val="en-GB"/>
        </w:rPr>
        <w:t>4.2.</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Operational Risk: Detailed information on losses in the last year (OPR DETAILS)</w:t>
      </w:r>
      <w:bookmarkEnd w:id="84"/>
      <w:bookmarkEnd w:id="85"/>
    </w:p>
    <w:p w14:paraId="430B891B" w14:textId="77777777" w:rsidR="00FD54FC" w:rsidRPr="00934426" w:rsidRDefault="00125707" w:rsidP="0023700C">
      <w:pPr>
        <w:pStyle w:val="Instructionsberschrift2"/>
        <w:numPr>
          <w:ilvl w:val="0"/>
          <w:numId w:val="0"/>
        </w:numPr>
        <w:ind w:left="357" w:hanging="357"/>
        <w:rPr>
          <w:rFonts w:ascii="Times New Roman" w:hAnsi="Times New Roman" w:cs="Times New Roman"/>
          <w:sz w:val="24"/>
          <w:lang w:val="en-GB"/>
        </w:rPr>
      </w:pPr>
      <w:bookmarkStart w:id="833" w:name="_Toc473561024"/>
      <w:bookmarkStart w:id="834" w:name="_Toc152862718"/>
      <w:r w:rsidRPr="00934426">
        <w:rPr>
          <w:rFonts w:ascii="Times New Roman" w:hAnsi="Times New Roman" w:cs="Times New Roman"/>
          <w:sz w:val="24"/>
          <w:u w:val="none"/>
          <w:lang w:val="en-GB"/>
        </w:rPr>
        <w:t>4.2.1.</w:t>
      </w:r>
      <w:r w:rsidRPr="00934426">
        <w:rPr>
          <w:rFonts w:ascii="Times New Roman" w:hAnsi="Times New Roman" w:cs="Times New Roman"/>
          <w:sz w:val="24"/>
          <w:u w:val="none"/>
          <w:lang w:val="en-GB"/>
        </w:rPr>
        <w:tab/>
      </w:r>
      <w:r w:rsidR="00FD54FC" w:rsidRPr="00934426">
        <w:rPr>
          <w:rFonts w:ascii="Times New Roman" w:hAnsi="Times New Roman" w:cs="Times New Roman"/>
          <w:sz w:val="24"/>
          <w:lang w:val="en-GB"/>
        </w:rPr>
        <w:t>General Remarks</w:t>
      </w:r>
      <w:bookmarkEnd w:id="833"/>
      <w:bookmarkEnd w:id="834"/>
    </w:p>
    <w:p w14:paraId="4AD0CC5E" w14:textId="11470677" w:rsidR="002871CE" w:rsidRDefault="005C14B0" w:rsidP="00A768EA">
      <w:pPr>
        <w:pStyle w:val="InstructionsText2"/>
        <w:numPr>
          <w:ilvl w:val="0"/>
          <w:numId w:val="29"/>
        </w:numPr>
      </w:pPr>
      <w:bookmarkStart w:id="835" w:name="_Hlk152855791"/>
      <w:r w:rsidRPr="002A677E">
        <w:t xml:space="preserve"> </w:t>
      </w:r>
      <w:r w:rsidR="00FD54FC" w:rsidRPr="002A677E">
        <w:t xml:space="preserve">Template C 17.01 (OPR DETAILS 1) summarises the information on the gross losses and loss recoveries registered by an institution in the last year </w:t>
      </w:r>
      <w:r w:rsidR="0023276A" w:rsidRPr="002A677E">
        <w:t>by</w:t>
      </w:r>
      <w:r w:rsidR="00FD54FC" w:rsidRPr="002A677E">
        <w:t xml:space="preserve"> event types and business lines</w:t>
      </w:r>
      <w:r w:rsidR="003B190F">
        <w:t>,</w:t>
      </w:r>
      <w:r w:rsidR="00090A99">
        <w:t xml:space="preserve"> </w:t>
      </w:r>
      <w:r w:rsidR="003B190F">
        <w:t xml:space="preserve">following the definitions in </w:t>
      </w:r>
      <w:r w:rsidR="00090A99">
        <w:t>T</w:t>
      </w:r>
      <w:r w:rsidR="003B190F">
        <w:t>able</w:t>
      </w:r>
      <w:r w:rsidR="00090A99">
        <w:t xml:space="preserve"> </w:t>
      </w:r>
      <w:r w:rsidR="003B190F">
        <w:t xml:space="preserve">1 and </w:t>
      </w:r>
      <w:r w:rsidR="00090A99">
        <w:t>T</w:t>
      </w:r>
      <w:r w:rsidR="003B190F">
        <w:t>able 2 in this section</w:t>
      </w:r>
      <w:r w:rsidR="00FD54FC" w:rsidRPr="002A677E">
        <w:t xml:space="preserve">. </w:t>
      </w:r>
      <w:r w:rsidR="00FD54FC" w:rsidRPr="002A677E">
        <w:lastRenderedPageBreak/>
        <w:t xml:space="preserve">Template C 17.02 (OPR DETAILS 2) provides detailed information on the largest loss events in the </w:t>
      </w:r>
      <w:r w:rsidR="001F6487" w:rsidRPr="002A677E">
        <w:t>most recent</w:t>
      </w:r>
      <w:r w:rsidR="00FD54FC" w:rsidRPr="002A677E">
        <w:t xml:space="preserve"> year. </w:t>
      </w:r>
      <w:r w:rsidR="00292CEA" w:rsidRPr="00292CEA">
        <w:t>Only events that result in a loss should be captured</w:t>
      </w:r>
      <w:r w:rsidR="002871CE">
        <w:t xml:space="preserve">. </w:t>
      </w:r>
    </w:p>
    <w:p w14:paraId="2FD685B4" w14:textId="42F38B19" w:rsidR="00C30107" w:rsidRDefault="00C30107" w:rsidP="00E434A1">
      <w:pPr>
        <w:pStyle w:val="InstructionsText2"/>
        <w:numPr>
          <w:ilvl w:val="0"/>
          <w:numId w:val="0"/>
        </w:numPr>
      </w:pPr>
      <w:r>
        <w:t>Table 1:  Event types for operational risk events</w:t>
      </w:r>
    </w:p>
    <w:tbl>
      <w:tblPr>
        <w:tblStyle w:val="TableGrid"/>
        <w:tblW w:w="9136" w:type="dxa"/>
        <w:tblBorders>
          <w:top w:val="single" w:sz="6" w:space="0" w:color="auto"/>
          <w:left w:val="single" w:sz="6" w:space="0" w:color="auto"/>
          <w:bottom w:val="single" w:sz="6" w:space="0" w:color="auto"/>
          <w:right w:val="single" w:sz="6" w:space="0" w:color="auto"/>
        </w:tblBorders>
        <w:tblLayout w:type="fixed"/>
        <w:tblLook w:val="06A0" w:firstRow="1" w:lastRow="0" w:firstColumn="1" w:lastColumn="0" w:noHBand="1" w:noVBand="1"/>
      </w:tblPr>
      <w:tblGrid>
        <w:gridCol w:w="2686"/>
        <w:gridCol w:w="6450"/>
      </w:tblGrid>
      <w:tr w:rsidR="00C30107" w14:paraId="05960DF2" w14:textId="77777777" w:rsidTr="29F3C040">
        <w:trPr>
          <w:trHeight w:val="300"/>
        </w:trPr>
        <w:tc>
          <w:tcPr>
            <w:tcW w:w="2686" w:type="dxa"/>
            <w:tcMar>
              <w:top w:w="30" w:type="dxa"/>
              <w:left w:w="30" w:type="dxa"/>
              <w:bottom w:w="30" w:type="dxa"/>
              <w:right w:w="30" w:type="dxa"/>
            </w:tcMar>
          </w:tcPr>
          <w:p w14:paraId="12D5C5B7" w14:textId="77777777" w:rsidR="00C30107" w:rsidRPr="001619AF" w:rsidRDefault="00C30107">
            <w:pPr>
              <w:spacing w:before="60" w:after="60"/>
              <w:rPr>
                <w:rFonts w:ascii="Times New Roman" w:hAnsi="Times New Roman"/>
                <w:b/>
                <w:bCs/>
                <w:sz w:val="24"/>
                <w:lang w:eastAsia="de-DE"/>
              </w:rPr>
            </w:pPr>
            <w:r w:rsidRPr="001619AF">
              <w:rPr>
                <w:rFonts w:ascii="Times New Roman" w:hAnsi="Times New Roman"/>
                <w:b/>
                <w:bCs/>
                <w:sz w:val="24"/>
                <w:lang w:eastAsia="de-DE"/>
              </w:rPr>
              <w:t>Event-Type Category</w:t>
            </w:r>
          </w:p>
        </w:tc>
        <w:tc>
          <w:tcPr>
            <w:tcW w:w="6450" w:type="dxa"/>
            <w:tcMar>
              <w:top w:w="30" w:type="dxa"/>
              <w:left w:w="30" w:type="dxa"/>
              <w:bottom w:w="30" w:type="dxa"/>
              <w:right w:w="30" w:type="dxa"/>
            </w:tcMar>
          </w:tcPr>
          <w:p w14:paraId="2E0EB72D" w14:textId="77777777" w:rsidR="00C30107" w:rsidRPr="001619AF" w:rsidRDefault="00C30107">
            <w:pPr>
              <w:spacing w:before="60" w:after="60"/>
              <w:rPr>
                <w:rFonts w:ascii="Times New Roman" w:hAnsi="Times New Roman"/>
                <w:b/>
                <w:bCs/>
                <w:sz w:val="24"/>
                <w:lang w:eastAsia="de-DE"/>
              </w:rPr>
            </w:pPr>
            <w:r w:rsidRPr="001619AF">
              <w:rPr>
                <w:rFonts w:ascii="Times New Roman" w:hAnsi="Times New Roman"/>
                <w:b/>
                <w:bCs/>
                <w:sz w:val="24"/>
                <w:lang w:eastAsia="de-DE"/>
              </w:rPr>
              <w:t>Definition</w:t>
            </w:r>
          </w:p>
        </w:tc>
      </w:tr>
      <w:tr w:rsidR="00C30107" w14:paraId="5ACB2D58" w14:textId="77777777" w:rsidTr="29F3C040">
        <w:trPr>
          <w:trHeight w:val="300"/>
        </w:trPr>
        <w:tc>
          <w:tcPr>
            <w:tcW w:w="2686" w:type="dxa"/>
            <w:tcMar>
              <w:top w:w="30" w:type="dxa"/>
              <w:left w:w="30" w:type="dxa"/>
              <w:bottom w:w="30" w:type="dxa"/>
              <w:right w:w="30" w:type="dxa"/>
            </w:tcMar>
          </w:tcPr>
          <w:p w14:paraId="68A1B32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Internal fraud</w:t>
            </w:r>
          </w:p>
        </w:tc>
        <w:tc>
          <w:tcPr>
            <w:tcW w:w="6450" w:type="dxa"/>
            <w:tcMar>
              <w:top w:w="30" w:type="dxa"/>
              <w:left w:w="30" w:type="dxa"/>
              <w:bottom w:w="30" w:type="dxa"/>
              <w:right w:w="30" w:type="dxa"/>
            </w:tcMar>
          </w:tcPr>
          <w:p w14:paraId="1E631938" w14:textId="77777777" w:rsidR="00C30107" w:rsidRPr="001619AF" w:rsidRDefault="00C30107" w:rsidP="29F3C040">
            <w:pPr>
              <w:spacing w:before="60" w:after="60"/>
              <w:rPr>
                <w:rFonts w:ascii="Times New Roman" w:hAnsi="Times New Roman"/>
                <w:sz w:val="24"/>
                <w:lang w:val="en-GB" w:eastAsia="de-DE"/>
              </w:rPr>
            </w:pPr>
            <w:r w:rsidRPr="29F3C040">
              <w:rPr>
                <w:rFonts w:ascii="Times New Roman" w:hAnsi="Times New Roman"/>
                <w:sz w:val="24"/>
                <w:lang w:val="en-GB" w:eastAsia="de-DE"/>
              </w:rPr>
              <w:t>Losses due to acts of a type intended to defraud, misappropriate property or circumvent regulations, the law or company policy, excluding diversity/discrimination events, which involves at least one internal party</w:t>
            </w:r>
          </w:p>
        </w:tc>
      </w:tr>
      <w:tr w:rsidR="00C30107" w14:paraId="37555D1F" w14:textId="77777777" w:rsidTr="29F3C040">
        <w:trPr>
          <w:trHeight w:val="300"/>
        </w:trPr>
        <w:tc>
          <w:tcPr>
            <w:tcW w:w="2686" w:type="dxa"/>
            <w:tcMar>
              <w:top w:w="30" w:type="dxa"/>
              <w:left w:w="30" w:type="dxa"/>
              <w:bottom w:w="30" w:type="dxa"/>
              <w:right w:w="30" w:type="dxa"/>
            </w:tcMar>
          </w:tcPr>
          <w:p w14:paraId="3F97650E"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External fraud</w:t>
            </w:r>
          </w:p>
        </w:tc>
        <w:tc>
          <w:tcPr>
            <w:tcW w:w="6450" w:type="dxa"/>
            <w:tcMar>
              <w:top w:w="30" w:type="dxa"/>
              <w:left w:w="30" w:type="dxa"/>
              <w:bottom w:w="30" w:type="dxa"/>
              <w:right w:w="30" w:type="dxa"/>
            </w:tcMar>
          </w:tcPr>
          <w:p w14:paraId="2E0CACFE" w14:textId="77777777" w:rsidR="00C30107" w:rsidRPr="001619AF" w:rsidRDefault="00C30107" w:rsidP="29F3C040">
            <w:pPr>
              <w:spacing w:before="60" w:after="60"/>
              <w:rPr>
                <w:rFonts w:ascii="Times New Roman" w:hAnsi="Times New Roman"/>
                <w:sz w:val="24"/>
                <w:lang w:val="en-GB" w:eastAsia="de-DE"/>
              </w:rPr>
            </w:pPr>
            <w:r w:rsidRPr="29F3C040">
              <w:rPr>
                <w:rFonts w:ascii="Times New Roman" w:hAnsi="Times New Roman"/>
                <w:sz w:val="24"/>
                <w:lang w:val="en-GB" w:eastAsia="de-DE"/>
              </w:rPr>
              <w:t>Losses due to acts of a type intended to defraud, misappropriate property or circumvent the law, by a third party</w:t>
            </w:r>
          </w:p>
        </w:tc>
      </w:tr>
      <w:tr w:rsidR="00C30107" w14:paraId="1CC049D6" w14:textId="77777777" w:rsidTr="29F3C040">
        <w:trPr>
          <w:trHeight w:val="300"/>
        </w:trPr>
        <w:tc>
          <w:tcPr>
            <w:tcW w:w="2686" w:type="dxa"/>
            <w:tcMar>
              <w:top w:w="30" w:type="dxa"/>
              <w:left w:w="30" w:type="dxa"/>
              <w:bottom w:w="30" w:type="dxa"/>
              <w:right w:w="30" w:type="dxa"/>
            </w:tcMar>
          </w:tcPr>
          <w:p w14:paraId="60E247B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Employment Practices and Workplace Safety</w:t>
            </w:r>
          </w:p>
        </w:tc>
        <w:tc>
          <w:tcPr>
            <w:tcW w:w="6450" w:type="dxa"/>
            <w:tcMar>
              <w:top w:w="30" w:type="dxa"/>
              <w:left w:w="30" w:type="dxa"/>
              <w:bottom w:w="30" w:type="dxa"/>
              <w:right w:w="30" w:type="dxa"/>
            </w:tcMar>
          </w:tcPr>
          <w:p w14:paraId="63E67FC3"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acts inconsistent with employment, health or safety laws or agreements, from payment of personal injury claims, or from diversity/discrimination events</w:t>
            </w:r>
          </w:p>
        </w:tc>
      </w:tr>
      <w:tr w:rsidR="00C30107" w14:paraId="6D787E8A" w14:textId="77777777" w:rsidTr="29F3C040">
        <w:trPr>
          <w:trHeight w:val="300"/>
        </w:trPr>
        <w:tc>
          <w:tcPr>
            <w:tcW w:w="2686" w:type="dxa"/>
            <w:tcMar>
              <w:top w:w="30" w:type="dxa"/>
              <w:left w:w="30" w:type="dxa"/>
              <w:bottom w:w="30" w:type="dxa"/>
              <w:right w:w="30" w:type="dxa"/>
            </w:tcMar>
          </w:tcPr>
          <w:p w14:paraId="17DD631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Clients, Products &amp; Business Practices</w:t>
            </w:r>
          </w:p>
        </w:tc>
        <w:tc>
          <w:tcPr>
            <w:tcW w:w="6450" w:type="dxa"/>
            <w:tcMar>
              <w:top w:w="30" w:type="dxa"/>
              <w:left w:w="30" w:type="dxa"/>
              <w:bottom w:w="30" w:type="dxa"/>
              <w:right w:w="30" w:type="dxa"/>
            </w:tcMar>
          </w:tcPr>
          <w:p w14:paraId="232F6D15"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an unintentional or negligent failure to meet a professional obligation to specific clients (including fiduciary and suitability requirements), or from the nature or design of a product</w:t>
            </w:r>
          </w:p>
        </w:tc>
      </w:tr>
      <w:tr w:rsidR="00C30107" w14:paraId="06698FCA" w14:textId="77777777" w:rsidTr="29F3C040">
        <w:trPr>
          <w:trHeight w:val="300"/>
        </w:trPr>
        <w:tc>
          <w:tcPr>
            <w:tcW w:w="2686" w:type="dxa"/>
            <w:tcMar>
              <w:top w:w="30" w:type="dxa"/>
              <w:left w:w="30" w:type="dxa"/>
              <w:bottom w:w="30" w:type="dxa"/>
              <w:right w:w="30" w:type="dxa"/>
            </w:tcMar>
          </w:tcPr>
          <w:p w14:paraId="429B7203"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Damage to Physical Assets</w:t>
            </w:r>
          </w:p>
        </w:tc>
        <w:tc>
          <w:tcPr>
            <w:tcW w:w="6450" w:type="dxa"/>
            <w:tcMar>
              <w:top w:w="30" w:type="dxa"/>
              <w:left w:w="30" w:type="dxa"/>
              <w:bottom w:w="30" w:type="dxa"/>
              <w:right w:w="30" w:type="dxa"/>
            </w:tcMar>
          </w:tcPr>
          <w:p w14:paraId="6071BCEC"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loss or damage to physical assets from natural disaster or other events</w:t>
            </w:r>
          </w:p>
        </w:tc>
      </w:tr>
      <w:tr w:rsidR="00C30107" w14:paraId="54C7B685" w14:textId="77777777" w:rsidTr="29F3C040">
        <w:trPr>
          <w:trHeight w:val="300"/>
        </w:trPr>
        <w:tc>
          <w:tcPr>
            <w:tcW w:w="2686" w:type="dxa"/>
            <w:tcMar>
              <w:top w:w="30" w:type="dxa"/>
              <w:left w:w="30" w:type="dxa"/>
              <w:bottom w:w="30" w:type="dxa"/>
              <w:right w:w="30" w:type="dxa"/>
            </w:tcMar>
          </w:tcPr>
          <w:p w14:paraId="1ABDFAFF"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Business disruption and system failures</w:t>
            </w:r>
          </w:p>
        </w:tc>
        <w:tc>
          <w:tcPr>
            <w:tcW w:w="6450" w:type="dxa"/>
            <w:tcMar>
              <w:top w:w="30" w:type="dxa"/>
              <w:left w:w="30" w:type="dxa"/>
              <w:bottom w:w="30" w:type="dxa"/>
              <w:right w:w="30" w:type="dxa"/>
            </w:tcMar>
          </w:tcPr>
          <w:p w14:paraId="0552CE7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arising from disruption of business or system failures</w:t>
            </w:r>
          </w:p>
        </w:tc>
      </w:tr>
      <w:tr w:rsidR="00C30107" w14:paraId="649DAAC7" w14:textId="77777777" w:rsidTr="29F3C040">
        <w:trPr>
          <w:trHeight w:val="300"/>
        </w:trPr>
        <w:tc>
          <w:tcPr>
            <w:tcW w:w="2686" w:type="dxa"/>
            <w:tcMar>
              <w:top w:w="30" w:type="dxa"/>
              <w:left w:w="30" w:type="dxa"/>
              <w:bottom w:w="30" w:type="dxa"/>
              <w:right w:w="30" w:type="dxa"/>
            </w:tcMar>
          </w:tcPr>
          <w:p w14:paraId="0CB1FFDC"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Execution, Delivery &amp; Process Management</w:t>
            </w:r>
          </w:p>
        </w:tc>
        <w:tc>
          <w:tcPr>
            <w:tcW w:w="6450" w:type="dxa"/>
            <w:tcMar>
              <w:top w:w="30" w:type="dxa"/>
              <w:left w:w="30" w:type="dxa"/>
              <w:bottom w:w="30" w:type="dxa"/>
              <w:right w:w="30" w:type="dxa"/>
            </w:tcMar>
          </w:tcPr>
          <w:p w14:paraId="23B151D9" w14:textId="77777777" w:rsidR="00C30107" w:rsidRPr="001619AF" w:rsidRDefault="00C30107">
            <w:pPr>
              <w:spacing w:before="60" w:after="60"/>
              <w:rPr>
                <w:rFonts w:ascii="Times New Roman" w:hAnsi="Times New Roman"/>
                <w:sz w:val="24"/>
                <w:lang w:eastAsia="de-DE"/>
              </w:rPr>
            </w:pPr>
            <w:r w:rsidRPr="001619AF">
              <w:rPr>
                <w:rFonts w:ascii="Times New Roman" w:hAnsi="Times New Roman"/>
                <w:sz w:val="24"/>
                <w:lang w:eastAsia="de-DE"/>
              </w:rPr>
              <w:t>Losses from failed transaction processing or process management, from relations with trade counterparties and vendors</w:t>
            </w:r>
          </w:p>
        </w:tc>
      </w:tr>
    </w:tbl>
    <w:p w14:paraId="18C5F03D" w14:textId="77777777" w:rsidR="00C30107" w:rsidRDefault="00C30107" w:rsidP="00E434A1">
      <w:pPr>
        <w:pStyle w:val="InstructionsText2"/>
        <w:numPr>
          <w:ilvl w:val="0"/>
          <w:numId w:val="0"/>
        </w:numPr>
      </w:pPr>
    </w:p>
    <w:p w14:paraId="38E4F126" w14:textId="7EF0B194" w:rsidR="00C30107" w:rsidRDefault="00C30107" w:rsidP="00E434A1">
      <w:pPr>
        <w:pStyle w:val="InstructionsText2"/>
        <w:numPr>
          <w:ilvl w:val="0"/>
          <w:numId w:val="0"/>
        </w:numPr>
      </w:pPr>
      <w:r>
        <w:t xml:space="preserve">Table 2:  </w:t>
      </w:r>
      <w:r w:rsidR="00105D77">
        <w:t xml:space="preserve">Business lines </w:t>
      </w:r>
    </w:p>
    <w:tbl>
      <w:tblPr>
        <w:tblW w:w="9136" w:type="dxa"/>
        <w:tblLayout w:type="fixed"/>
        <w:tblLook w:val="04A0" w:firstRow="1" w:lastRow="0" w:firstColumn="1" w:lastColumn="0" w:noHBand="0" w:noVBand="1"/>
      </w:tblPr>
      <w:tblGrid>
        <w:gridCol w:w="2400"/>
        <w:gridCol w:w="6736"/>
      </w:tblGrid>
      <w:tr w:rsidR="00105D77" w14:paraId="507A2BC0" w14:textId="77777777" w:rsidTr="00E62FFE">
        <w:trPr>
          <w:trHeight w:val="40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A9BB2DC" w14:textId="77777777" w:rsidR="00105D77" w:rsidRDefault="00105D77">
            <w:pPr>
              <w:spacing w:before="60" w:after="60"/>
              <w:rPr>
                <w:rFonts w:ascii="Times New Roman" w:hAnsi="Times New Roman"/>
                <w:b/>
                <w:bCs/>
                <w:sz w:val="24"/>
              </w:rPr>
            </w:pPr>
            <w:r w:rsidRPr="288775FB">
              <w:rPr>
                <w:rFonts w:ascii="Times New Roman" w:hAnsi="Times New Roman"/>
                <w:b/>
                <w:bCs/>
                <w:sz w:val="24"/>
              </w:rPr>
              <w:t>Business line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4229965C" w14:textId="77777777" w:rsidR="00105D77" w:rsidRDefault="00105D77">
            <w:pPr>
              <w:spacing w:before="60" w:after="60"/>
              <w:rPr>
                <w:rFonts w:ascii="Times New Roman" w:hAnsi="Times New Roman"/>
                <w:b/>
                <w:bCs/>
                <w:sz w:val="24"/>
              </w:rPr>
            </w:pPr>
            <w:r w:rsidRPr="288775FB">
              <w:rPr>
                <w:rFonts w:ascii="Times New Roman" w:hAnsi="Times New Roman"/>
                <w:b/>
                <w:bCs/>
                <w:sz w:val="24"/>
              </w:rPr>
              <w:t>List of activities</w:t>
            </w:r>
          </w:p>
        </w:tc>
      </w:tr>
      <w:tr w:rsidR="00105D77" w14:paraId="13EBFD82" w14:textId="77777777" w:rsidTr="00E62FFE">
        <w:trPr>
          <w:trHeight w:val="3211"/>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ED46E7" w14:textId="77777777" w:rsidR="00105D77" w:rsidRDefault="00105D77">
            <w:pPr>
              <w:spacing w:before="60" w:after="60"/>
              <w:rPr>
                <w:rFonts w:ascii="Times New Roman" w:hAnsi="Times New Roman"/>
                <w:sz w:val="24"/>
              </w:rPr>
            </w:pPr>
            <w:r w:rsidRPr="288775FB">
              <w:rPr>
                <w:rFonts w:ascii="Times New Roman" w:hAnsi="Times New Roman"/>
                <w:sz w:val="24"/>
              </w:rPr>
              <w:t>Corporate finance</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EC60A2D" w14:textId="77777777" w:rsidR="00105D77" w:rsidRDefault="00105D77">
            <w:pPr>
              <w:spacing w:before="60" w:after="60"/>
              <w:rPr>
                <w:rFonts w:ascii="Times New Roman" w:hAnsi="Times New Roman"/>
                <w:sz w:val="24"/>
              </w:rPr>
            </w:pPr>
            <w:r w:rsidRPr="288775FB">
              <w:rPr>
                <w:rFonts w:ascii="Times New Roman" w:hAnsi="Times New Roman"/>
                <w:sz w:val="24"/>
              </w:rPr>
              <w:t>Underwriting of financial instruments or placing of financial instruments on a firm commitment basis</w:t>
            </w:r>
          </w:p>
          <w:p w14:paraId="2E81165F" w14:textId="77777777" w:rsidR="00105D77" w:rsidRDefault="00105D77">
            <w:pPr>
              <w:spacing w:before="60" w:after="60"/>
              <w:rPr>
                <w:rFonts w:ascii="Times New Roman" w:hAnsi="Times New Roman"/>
                <w:sz w:val="24"/>
              </w:rPr>
            </w:pPr>
            <w:r w:rsidRPr="288775FB">
              <w:rPr>
                <w:rFonts w:ascii="Times New Roman" w:hAnsi="Times New Roman"/>
                <w:sz w:val="24"/>
              </w:rPr>
              <w:t>Services related to underwriting</w:t>
            </w:r>
          </w:p>
          <w:p w14:paraId="294412EE" w14:textId="77777777" w:rsidR="00105D77" w:rsidRDefault="00105D77">
            <w:pPr>
              <w:spacing w:before="60" w:after="60"/>
              <w:rPr>
                <w:rFonts w:ascii="Times New Roman" w:hAnsi="Times New Roman"/>
                <w:sz w:val="24"/>
              </w:rPr>
            </w:pPr>
            <w:r w:rsidRPr="288775FB">
              <w:rPr>
                <w:rFonts w:ascii="Times New Roman" w:hAnsi="Times New Roman"/>
                <w:sz w:val="24"/>
              </w:rPr>
              <w:t>Investment advice</w:t>
            </w:r>
          </w:p>
          <w:p w14:paraId="3396F4D3" w14:textId="77777777" w:rsidR="00105D77" w:rsidRDefault="00105D77">
            <w:pPr>
              <w:spacing w:before="60" w:after="60"/>
              <w:rPr>
                <w:rFonts w:ascii="Times New Roman" w:hAnsi="Times New Roman"/>
                <w:sz w:val="24"/>
              </w:rPr>
            </w:pPr>
            <w:r w:rsidRPr="288775FB">
              <w:rPr>
                <w:rFonts w:ascii="Times New Roman" w:hAnsi="Times New Roman"/>
                <w:sz w:val="24"/>
              </w:rPr>
              <w:t>Advice to undertakings on capital structure, industrial strategy and related matters and advice and services relating to the mergers and the purchase of undertakings</w:t>
            </w:r>
          </w:p>
          <w:p w14:paraId="413B1D9E" w14:textId="77777777" w:rsidR="00105D77" w:rsidRDefault="00105D77">
            <w:pPr>
              <w:spacing w:before="60" w:after="60"/>
              <w:rPr>
                <w:rFonts w:ascii="Times New Roman" w:hAnsi="Times New Roman"/>
                <w:sz w:val="24"/>
              </w:rPr>
            </w:pPr>
            <w:r w:rsidRPr="288775FB">
              <w:rPr>
                <w:rFonts w:ascii="Times New Roman" w:hAnsi="Times New Roman"/>
                <w:sz w:val="24"/>
              </w:rPr>
              <w:t>Investment research and financial analysis and other forms of general recommendation relating to transactions in financial instruments</w:t>
            </w:r>
          </w:p>
        </w:tc>
      </w:tr>
      <w:tr w:rsidR="00105D77" w14:paraId="60B3E933" w14:textId="77777777" w:rsidTr="00E62FFE">
        <w:trPr>
          <w:trHeight w:val="247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692629" w14:textId="77777777" w:rsidR="00105D77" w:rsidRDefault="00105D77">
            <w:pPr>
              <w:spacing w:before="60" w:after="60"/>
              <w:rPr>
                <w:rFonts w:ascii="Times New Roman" w:hAnsi="Times New Roman"/>
                <w:sz w:val="24"/>
              </w:rPr>
            </w:pPr>
            <w:r w:rsidRPr="288775FB">
              <w:rPr>
                <w:rFonts w:ascii="Times New Roman" w:hAnsi="Times New Roman"/>
                <w:sz w:val="24"/>
              </w:rPr>
              <w:lastRenderedPageBreak/>
              <w:t>Trading and sales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FE9ED1A" w14:textId="77777777" w:rsidR="00105D77" w:rsidRDefault="00105D77">
            <w:pPr>
              <w:spacing w:before="60" w:after="60"/>
              <w:rPr>
                <w:rFonts w:ascii="Times New Roman" w:hAnsi="Times New Roman"/>
                <w:sz w:val="24"/>
              </w:rPr>
            </w:pPr>
            <w:r w:rsidRPr="288775FB">
              <w:rPr>
                <w:rFonts w:ascii="Times New Roman" w:hAnsi="Times New Roman"/>
                <w:sz w:val="24"/>
              </w:rPr>
              <w:t>Dealing on own account</w:t>
            </w:r>
          </w:p>
          <w:p w14:paraId="2C39E21A" w14:textId="77777777" w:rsidR="00105D77" w:rsidRDefault="00105D77">
            <w:pPr>
              <w:spacing w:before="60" w:after="60"/>
              <w:rPr>
                <w:rFonts w:ascii="Times New Roman" w:hAnsi="Times New Roman"/>
                <w:sz w:val="24"/>
              </w:rPr>
            </w:pPr>
            <w:r w:rsidRPr="288775FB">
              <w:rPr>
                <w:rFonts w:ascii="Times New Roman" w:hAnsi="Times New Roman"/>
                <w:sz w:val="24"/>
              </w:rPr>
              <w:t>Money broking</w:t>
            </w:r>
          </w:p>
          <w:p w14:paraId="43A3C940" w14:textId="77777777" w:rsidR="00105D77" w:rsidRDefault="00105D77">
            <w:pPr>
              <w:spacing w:before="60" w:after="60"/>
              <w:rPr>
                <w:rFonts w:ascii="Times New Roman" w:hAnsi="Times New Roman"/>
                <w:sz w:val="24"/>
              </w:rPr>
            </w:pPr>
            <w:r w:rsidRPr="288775FB">
              <w:rPr>
                <w:rFonts w:ascii="Times New Roman" w:hAnsi="Times New Roman"/>
                <w:sz w:val="24"/>
              </w:rPr>
              <w:t>Reception and transmission of orders in relation to one or more financial instruments</w:t>
            </w:r>
          </w:p>
          <w:p w14:paraId="7D6C72DD" w14:textId="77777777" w:rsidR="00105D77" w:rsidRDefault="00105D77">
            <w:pPr>
              <w:spacing w:before="60" w:after="60"/>
              <w:rPr>
                <w:rFonts w:ascii="Times New Roman" w:hAnsi="Times New Roman"/>
                <w:sz w:val="24"/>
              </w:rPr>
            </w:pPr>
            <w:r w:rsidRPr="288775FB">
              <w:rPr>
                <w:rFonts w:ascii="Times New Roman" w:hAnsi="Times New Roman"/>
                <w:sz w:val="24"/>
              </w:rPr>
              <w:t>Execution of orders on behalf of clients</w:t>
            </w:r>
          </w:p>
          <w:p w14:paraId="447F8797" w14:textId="77777777" w:rsidR="00105D77" w:rsidRDefault="00105D77">
            <w:pPr>
              <w:spacing w:before="60" w:after="60"/>
              <w:rPr>
                <w:rFonts w:ascii="Times New Roman" w:hAnsi="Times New Roman"/>
                <w:sz w:val="24"/>
              </w:rPr>
            </w:pPr>
            <w:r w:rsidRPr="288775FB">
              <w:rPr>
                <w:rFonts w:ascii="Times New Roman" w:hAnsi="Times New Roman"/>
                <w:sz w:val="24"/>
              </w:rPr>
              <w:t>Placing of financial instruments without a firm commitment basis</w:t>
            </w:r>
          </w:p>
          <w:p w14:paraId="6B8176B5" w14:textId="77777777" w:rsidR="00105D77" w:rsidRDefault="00105D77">
            <w:pPr>
              <w:spacing w:before="60" w:after="60"/>
              <w:rPr>
                <w:rFonts w:ascii="Times New Roman" w:hAnsi="Times New Roman"/>
                <w:sz w:val="24"/>
              </w:rPr>
            </w:pPr>
            <w:r w:rsidRPr="288775FB">
              <w:rPr>
                <w:rFonts w:ascii="Times New Roman" w:hAnsi="Times New Roman"/>
                <w:sz w:val="24"/>
              </w:rPr>
              <w:t>Operation of Multilateral Trading Facilities</w:t>
            </w:r>
          </w:p>
        </w:tc>
      </w:tr>
      <w:tr w:rsidR="00105D77" w14:paraId="71FDE058" w14:textId="77777777" w:rsidTr="00E62FFE">
        <w:trPr>
          <w:trHeight w:val="169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10635A5" w14:textId="77777777" w:rsidR="00105D77" w:rsidRDefault="00105D77">
            <w:pPr>
              <w:spacing w:before="60" w:after="60"/>
              <w:rPr>
                <w:rFonts w:ascii="Times New Roman" w:hAnsi="Times New Roman"/>
                <w:sz w:val="24"/>
              </w:rPr>
            </w:pPr>
            <w:r w:rsidRPr="288775FB">
              <w:rPr>
                <w:rFonts w:ascii="Times New Roman" w:hAnsi="Times New Roman"/>
                <w:sz w:val="24"/>
              </w:rPr>
              <w:t>Retail brokerage</w:t>
            </w:r>
          </w:p>
          <w:p w14:paraId="1644FF45" w14:textId="77777777" w:rsidR="00105D77" w:rsidRDefault="00105D77">
            <w:pPr>
              <w:spacing w:before="60" w:after="60"/>
              <w:rPr>
                <w:rFonts w:ascii="Times New Roman" w:hAnsi="Times New Roman"/>
                <w:sz w:val="24"/>
              </w:rPr>
            </w:pPr>
            <w:r w:rsidRPr="288775FB">
              <w:rPr>
                <w:rFonts w:ascii="Times New Roman" w:hAnsi="Times New Roman"/>
                <w:sz w:val="24"/>
              </w:rPr>
              <w:t>(Activities with natural persons or with SMEs meeting the criteria set out in Article 123 for the retail exposure class)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01A526" w14:textId="77777777" w:rsidR="00105D77" w:rsidRDefault="00105D77">
            <w:pPr>
              <w:spacing w:before="60" w:after="60"/>
              <w:rPr>
                <w:rFonts w:ascii="Times New Roman" w:hAnsi="Times New Roman"/>
                <w:sz w:val="24"/>
              </w:rPr>
            </w:pPr>
            <w:r w:rsidRPr="288775FB">
              <w:rPr>
                <w:rFonts w:ascii="Times New Roman" w:hAnsi="Times New Roman"/>
                <w:sz w:val="24"/>
              </w:rPr>
              <w:t>Reception and transmission of orders in relation to one or more financial instruments</w:t>
            </w:r>
          </w:p>
          <w:p w14:paraId="0A298DA8" w14:textId="77777777" w:rsidR="00105D77" w:rsidRDefault="00105D77">
            <w:pPr>
              <w:spacing w:before="60" w:after="60"/>
              <w:rPr>
                <w:rFonts w:ascii="Times New Roman" w:hAnsi="Times New Roman"/>
                <w:sz w:val="24"/>
              </w:rPr>
            </w:pPr>
            <w:r w:rsidRPr="288775FB">
              <w:rPr>
                <w:rFonts w:ascii="Times New Roman" w:hAnsi="Times New Roman"/>
                <w:sz w:val="24"/>
              </w:rPr>
              <w:t>Execution of orders on behalf of clients</w:t>
            </w:r>
          </w:p>
          <w:p w14:paraId="772C1A67" w14:textId="77777777" w:rsidR="00105D77" w:rsidRDefault="00105D77">
            <w:pPr>
              <w:spacing w:before="60" w:after="60"/>
              <w:rPr>
                <w:rFonts w:ascii="Times New Roman" w:hAnsi="Times New Roman"/>
                <w:sz w:val="24"/>
              </w:rPr>
            </w:pPr>
            <w:r w:rsidRPr="288775FB">
              <w:rPr>
                <w:rFonts w:ascii="Times New Roman" w:hAnsi="Times New Roman"/>
                <w:sz w:val="24"/>
              </w:rPr>
              <w:t>Placing of financial instruments without a firm commitment basis</w:t>
            </w:r>
          </w:p>
        </w:tc>
      </w:tr>
      <w:tr w:rsidR="00105D77" w14:paraId="6B99BB33" w14:textId="77777777" w:rsidTr="00E62FFE">
        <w:trPr>
          <w:trHeight w:val="1544"/>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339484C8" w14:textId="77777777" w:rsidR="00105D77" w:rsidRDefault="00105D77">
            <w:pPr>
              <w:spacing w:before="60" w:after="60"/>
              <w:rPr>
                <w:rFonts w:ascii="Times New Roman" w:hAnsi="Times New Roman"/>
                <w:sz w:val="24"/>
              </w:rPr>
            </w:pPr>
            <w:r w:rsidRPr="288775FB">
              <w:rPr>
                <w:rFonts w:ascii="Times New Roman" w:hAnsi="Times New Roman"/>
                <w:sz w:val="24"/>
              </w:rPr>
              <w:t>Commercial banking</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63B6CD63" w14:textId="77777777" w:rsidR="00105D77" w:rsidRDefault="00105D77">
            <w:pPr>
              <w:spacing w:before="60" w:after="60"/>
              <w:rPr>
                <w:rFonts w:ascii="Times New Roman" w:hAnsi="Times New Roman"/>
                <w:sz w:val="24"/>
              </w:rPr>
            </w:pPr>
            <w:r w:rsidRPr="288775FB">
              <w:rPr>
                <w:rFonts w:ascii="Times New Roman" w:hAnsi="Times New Roman"/>
                <w:sz w:val="24"/>
              </w:rPr>
              <w:t>Acceptance of deposits and other repayable funds</w:t>
            </w:r>
          </w:p>
          <w:p w14:paraId="76F23BE8" w14:textId="77777777" w:rsidR="00105D77" w:rsidRDefault="00105D77">
            <w:pPr>
              <w:spacing w:before="60" w:after="60"/>
              <w:rPr>
                <w:rFonts w:ascii="Times New Roman" w:hAnsi="Times New Roman"/>
                <w:sz w:val="24"/>
              </w:rPr>
            </w:pPr>
            <w:r w:rsidRPr="288775FB">
              <w:rPr>
                <w:rFonts w:ascii="Times New Roman" w:hAnsi="Times New Roman"/>
                <w:sz w:val="24"/>
              </w:rPr>
              <w:t>Lending</w:t>
            </w:r>
          </w:p>
          <w:p w14:paraId="45F13788" w14:textId="77777777" w:rsidR="00105D77" w:rsidRDefault="00105D77">
            <w:pPr>
              <w:spacing w:before="60" w:after="60"/>
              <w:rPr>
                <w:rFonts w:ascii="Times New Roman" w:hAnsi="Times New Roman"/>
                <w:sz w:val="24"/>
              </w:rPr>
            </w:pPr>
            <w:r w:rsidRPr="288775FB">
              <w:rPr>
                <w:rFonts w:ascii="Times New Roman" w:hAnsi="Times New Roman"/>
                <w:sz w:val="24"/>
              </w:rPr>
              <w:t>Financial leasing</w:t>
            </w:r>
          </w:p>
          <w:p w14:paraId="51EC26CF" w14:textId="77777777" w:rsidR="00105D77" w:rsidRDefault="00105D77">
            <w:pPr>
              <w:spacing w:before="60" w:after="60"/>
              <w:rPr>
                <w:rFonts w:ascii="Times New Roman" w:hAnsi="Times New Roman"/>
                <w:sz w:val="24"/>
              </w:rPr>
            </w:pPr>
            <w:r w:rsidRPr="288775FB">
              <w:rPr>
                <w:rFonts w:ascii="Times New Roman" w:hAnsi="Times New Roman"/>
                <w:sz w:val="24"/>
              </w:rPr>
              <w:t>Guarantees and commitments</w:t>
            </w:r>
          </w:p>
        </w:tc>
      </w:tr>
      <w:tr w:rsidR="00105D77" w14:paraId="72830314" w14:textId="77777777" w:rsidTr="00E62FFE">
        <w:trPr>
          <w:trHeight w:val="14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3AF71DE" w14:textId="77777777" w:rsidR="00105D77" w:rsidRDefault="00105D77">
            <w:pPr>
              <w:spacing w:before="60" w:after="60"/>
              <w:rPr>
                <w:rFonts w:ascii="Times New Roman" w:hAnsi="Times New Roman"/>
                <w:sz w:val="24"/>
              </w:rPr>
            </w:pPr>
            <w:r w:rsidRPr="288775FB">
              <w:rPr>
                <w:rFonts w:ascii="Times New Roman" w:hAnsi="Times New Roman"/>
                <w:sz w:val="24"/>
              </w:rPr>
              <w:t>Retail banking</w:t>
            </w:r>
          </w:p>
          <w:p w14:paraId="7CAFF922" w14:textId="77777777" w:rsidR="00105D77" w:rsidRDefault="00105D77">
            <w:pPr>
              <w:spacing w:before="60" w:after="60"/>
              <w:rPr>
                <w:rFonts w:ascii="Times New Roman" w:hAnsi="Times New Roman"/>
                <w:sz w:val="24"/>
              </w:rPr>
            </w:pPr>
            <w:r w:rsidRPr="288775FB">
              <w:rPr>
                <w:rFonts w:ascii="Times New Roman" w:hAnsi="Times New Roman"/>
                <w:sz w:val="24"/>
              </w:rPr>
              <w:t>(Activities with natural persons or with SMEs meeting the criteria set out in Article 123 for the retail exposure class)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05F582FE" w14:textId="77777777" w:rsidR="00105D77" w:rsidRDefault="00105D77">
            <w:pPr>
              <w:spacing w:before="60" w:after="60"/>
              <w:rPr>
                <w:rFonts w:ascii="Times New Roman" w:hAnsi="Times New Roman"/>
                <w:sz w:val="24"/>
              </w:rPr>
            </w:pPr>
            <w:r w:rsidRPr="288775FB">
              <w:rPr>
                <w:rFonts w:ascii="Times New Roman" w:hAnsi="Times New Roman"/>
                <w:sz w:val="24"/>
              </w:rPr>
              <w:t>Acceptance of deposits and other repayable funds</w:t>
            </w:r>
          </w:p>
          <w:p w14:paraId="36AF04A5" w14:textId="77777777" w:rsidR="00105D77" w:rsidRDefault="00105D77">
            <w:pPr>
              <w:spacing w:before="60" w:after="60"/>
              <w:rPr>
                <w:rFonts w:ascii="Times New Roman" w:hAnsi="Times New Roman"/>
                <w:sz w:val="24"/>
              </w:rPr>
            </w:pPr>
            <w:r w:rsidRPr="288775FB">
              <w:rPr>
                <w:rFonts w:ascii="Times New Roman" w:hAnsi="Times New Roman"/>
                <w:sz w:val="24"/>
              </w:rPr>
              <w:t>Lending</w:t>
            </w:r>
          </w:p>
          <w:p w14:paraId="7351F485" w14:textId="77777777" w:rsidR="00105D77" w:rsidRDefault="00105D77">
            <w:pPr>
              <w:spacing w:before="60" w:after="60"/>
              <w:rPr>
                <w:rFonts w:ascii="Times New Roman" w:hAnsi="Times New Roman"/>
                <w:sz w:val="24"/>
              </w:rPr>
            </w:pPr>
            <w:r w:rsidRPr="288775FB">
              <w:rPr>
                <w:rFonts w:ascii="Times New Roman" w:hAnsi="Times New Roman"/>
                <w:sz w:val="24"/>
              </w:rPr>
              <w:t>Financial leasing</w:t>
            </w:r>
          </w:p>
          <w:p w14:paraId="2A1E9691" w14:textId="77777777" w:rsidR="00105D77" w:rsidRDefault="00105D77">
            <w:pPr>
              <w:spacing w:before="60" w:after="60"/>
              <w:rPr>
                <w:rFonts w:ascii="Times New Roman" w:hAnsi="Times New Roman"/>
                <w:sz w:val="24"/>
              </w:rPr>
            </w:pPr>
            <w:r w:rsidRPr="288775FB">
              <w:rPr>
                <w:rFonts w:ascii="Times New Roman" w:hAnsi="Times New Roman"/>
                <w:sz w:val="24"/>
              </w:rPr>
              <w:t>Guarantees and commitments</w:t>
            </w:r>
          </w:p>
        </w:tc>
      </w:tr>
      <w:tr w:rsidR="00105D77" w14:paraId="76DC3A73" w14:textId="77777777" w:rsidTr="00E62FFE">
        <w:trPr>
          <w:trHeight w:val="1035"/>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719FE45" w14:textId="77777777" w:rsidR="00105D77" w:rsidRDefault="00105D77">
            <w:pPr>
              <w:spacing w:before="60" w:after="60"/>
              <w:rPr>
                <w:rFonts w:ascii="Times New Roman" w:hAnsi="Times New Roman"/>
                <w:sz w:val="24"/>
              </w:rPr>
            </w:pPr>
            <w:r w:rsidRPr="288775FB">
              <w:rPr>
                <w:rFonts w:ascii="Times New Roman" w:hAnsi="Times New Roman"/>
                <w:sz w:val="24"/>
              </w:rPr>
              <w:t>Payment and settlement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2B3C550A" w14:textId="77777777" w:rsidR="00105D77" w:rsidRDefault="00105D77">
            <w:pPr>
              <w:spacing w:before="60" w:after="60"/>
              <w:rPr>
                <w:rFonts w:ascii="Times New Roman" w:hAnsi="Times New Roman"/>
                <w:sz w:val="24"/>
              </w:rPr>
            </w:pPr>
            <w:r w:rsidRPr="288775FB">
              <w:rPr>
                <w:rFonts w:ascii="Times New Roman" w:hAnsi="Times New Roman"/>
                <w:sz w:val="24"/>
              </w:rPr>
              <w:t>Money transmission services,</w:t>
            </w:r>
          </w:p>
          <w:p w14:paraId="44972E69" w14:textId="77777777" w:rsidR="00105D77" w:rsidRDefault="00105D77">
            <w:pPr>
              <w:spacing w:before="60" w:after="60"/>
              <w:rPr>
                <w:rFonts w:ascii="Times New Roman" w:hAnsi="Times New Roman"/>
                <w:sz w:val="24"/>
              </w:rPr>
            </w:pPr>
            <w:r w:rsidRPr="288775FB">
              <w:rPr>
                <w:rFonts w:ascii="Times New Roman" w:hAnsi="Times New Roman"/>
                <w:sz w:val="24"/>
              </w:rPr>
              <w:t>Issuing and administering means of payment</w:t>
            </w:r>
          </w:p>
        </w:tc>
      </w:tr>
      <w:tr w:rsidR="00105D77" w14:paraId="30CA4827" w14:textId="77777777" w:rsidTr="00E62FFE">
        <w:trPr>
          <w:trHeight w:val="1226"/>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9BB327A" w14:textId="77777777" w:rsidR="00105D77" w:rsidRDefault="00105D77">
            <w:pPr>
              <w:spacing w:before="60" w:after="60"/>
              <w:rPr>
                <w:rFonts w:ascii="Times New Roman" w:hAnsi="Times New Roman"/>
                <w:sz w:val="24"/>
              </w:rPr>
            </w:pPr>
            <w:r w:rsidRPr="288775FB">
              <w:rPr>
                <w:rFonts w:ascii="Times New Roman" w:hAnsi="Times New Roman"/>
                <w:sz w:val="24"/>
              </w:rPr>
              <w:t>Agency services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D8C7752" w14:textId="77777777" w:rsidR="00105D77" w:rsidRDefault="00105D77">
            <w:pPr>
              <w:spacing w:before="60" w:after="60"/>
              <w:rPr>
                <w:rFonts w:ascii="Times New Roman" w:hAnsi="Times New Roman"/>
                <w:sz w:val="24"/>
              </w:rPr>
            </w:pPr>
            <w:r w:rsidRPr="288775FB">
              <w:rPr>
                <w:rFonts w:ascii="Times New Roman" w:hAnsi="Times New Roman"/>
                <w:sz w:val="24"/>
              </w:rPr>
              <w:t>Safekeeping and administration of financial instruments for the account of clients, including custodianship and related services such as cash/collateral management</w:t>
            </w:r>
          </w:p>
        </w:tc>
      </w:tr>
      <w:tr w:rsidR="00105D77" w14:paraId="00CB6421" w14:textId="77777777" w:rsidTr="00E62FFE">
        <w:trPr>
          <w:trHeight w:val="1110"/>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5B3EBEF5" w14:textId="77777777" w:rsidR="00105D77" w:rsidRDefault="00105D77">
            <w:pPr>
              <w:spacing w:before="60" w:after="60"/>
              <w:rPr>
                <w:rFonts w:ascii="Times New Roman" w:hAnsi="Times New Roman"/>
                <w:sz w:val="24"/>
              </w:rPr>
            </w:pPr>
            <w:r w:rsidRPr="288775FB">
              <w:rPr>
                <w:rFonts w:ascii="Times New Roman" w:hAnsi="Times New Roman"/>
                <w:sz w:val="24"/>
              </w:rPr>
              <w:t>Asset management</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1309F17" w14:textId="77777777" w:rsidR="00105D77" w:rsidRDefault="00105D77">
            <w:pPr>
              <w:spacing w:before="60" w:after="60"/>
              <w:rPr>
                <w:rFonts w:ascii="Times New Roman" w:hAnsi="Times New Roman"/>
                <w:sz w:val="24"/>
              </w:rPr>
            </w:pPr>
            <w:r w:rsidRPr="288775FB">
              <w:rPr>
                <w:rFonts w:ascii="Times New Roman" w:hAnsi="Times New Roman"/>
                <w:sz w:val="24"/>
              </w:rPr>
              <w:t>Portfolio management</w:t>
            </w:r>
          </w:p>
          <w:p w14:paraId="1153DFEB" w14:textId="77777777" w:rsidR="00105D77" w:rsidRDefault="00105D77">
            <w:pPr>
              <w:spacing w:before="60" w:after="60"/>
              <w:rPr>
                <w:rFonts w:ascii="Times New Roman" w:hAnsi="Times New Roman"/>
                <w:sz w:val="24"/>
              </w:rPr>
            </w:pPr>
            <w:r w:rsidRPr="288775FB">
              <w:rPr>
                <w:rFonts w:ascii="Times New Roman" w:hAnsi="Times New Roman"/>
                <w:sz w:val="24"/>
              </w:rPr>
              <w:t>Managing of UCITS</w:t>
            </w:r>
          </w:p>
          <w:p w14:paraId="59C1F470" w14:textId="77777777" w:rsidR="00105D77" w:rsidRDefault="00105D77">
            <w:pPr>
              <w:spacing w:before="60" w:after="60"/>
              <w:rPr>
                <w:rFonts w:ascii="Times New Roman" w:hAnsi="Times New Roman"/>
                <w:sz w:val="24"/>
              </w:rPr>
            </w:pPr>
            <w:r w:rsidRPr="288775FB">
              <w:rPr>
                <w:rFonts w:ascii="Times New Roman" w:hAnsi="Times New Roman"/>
                <w:sz w:val="24"/>
              </w:rPr>
              <w:t>Other forms of asset management</w:t>
            </w:r>
          </w:p>
        </w:tc>
      </w:tr>
      <w:tr w:rsidR="00105D77" w14:paraId="3543DFD5" w14:textId="77777777" w:rsidTr="00E62FFE">
        <w:trPr>
          <w:trHeight w:val="742"/>
        </w:trPr>
        <w:tc>
          <w:tcPr>
            <w:tcW w:w="2400"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15CCE7A2" w14:textId="77777777" w:rsidR="00105D77" w:rsidRPr="001619AF" w:rsidRDefault="00105D77">
            <w:pPr>
              <w:spacing w:before="60" w:after="60"/>
              <w:rPr>
                <w:rFonts w:ascii="Times New Roman" w:hAnsi="Times New Roman"/>
                <w:color w:val="333333"/>
                <w:sz w:val="24"/>
              </w:rPr>
            </w:pPr>
            <w:r w:rsidRPr="001619AF">
              <w:rPr>
                <w:rFonts w:ascii="Times New Roman" w:hAnsi="Times New Roman"/>
                <w:color w:val="333333"/>
                <w:sz w:val="24"/>
              </w:rPr>
              <w:t>Corporate items</w:t>
            </w:r>
          </w:p>
        </w:tc>
        <w:tc>
          <w:tcPr>
            <w:tcW w:w="6736" w:type="dxa"/>
            <w:tcBorders>
              <w:top w:val="single" w:sz="8" w:space="0" w:color="auto"/>
              <w:left w:val="single" w:sz="8" w:space="0" w:color="auto"/>
              <w:bottom w:val="single" w:sz="8" w:space="0" w:color="auto"/>
              <w:right w:val="single" w:sz="8" w:space="0" w:color="auto"/>
            </w:tcBorders>
            <w:tcMar>
              <w:top w:w="30" w:type="dxa"/>
              <w:left w:w="30" w:type="dxa"/>
              <w:bottom w:w="30" w:type="dxa"/>
              <w:right w:w="30" w:type="dxa"/>
            </w:tcMar>
          </w:tcPr>
          <w:p w14:paraId="70DEFAAE" w14:textId="5E013C16" w:rsidR="00105D77" w:rsidRPr="00F5485A" w:rsidRDefault="00105D77">
            <w:pPr>
              <w:spacing w:before="60" w:after="60"/>
              <w:rPr>
                <w:rFonts w:ascii="Times New Roman" w:eastAsia="Verdana" w:hAnsi="Times New Roman"/>
                <w:sz w:val="24"/>
              </w:rPr>
            </w:pPr>
            <w:r w:rsidRPr="001619AF">
              <w:rPr>
                <w:rFonts w:ascii="Times New Roman" w:eastAsia="Verdana" w:hAnsi="Times New Roman"/>
                <w:sz w:val="24"/>
              </w:rPr>
              <w:t xml:space="preserve"> </w:t>
            </w:r>
            <w:r w:rsidRPr="490D644F">
              <w:rPr>
                <w:rFonts w:ascii="Times New Roman" w:hAnsi="Times New Roman"/>
                <w:sz w:val="24"/>
              </w:rPr>
              <w:t>Loss events affecting the entire institution</w:t>
            </w:r>
            <w:r w:rsidRPr="08D2007B">
              <w:rPr>
                <w:rFonts w:ascii="Times New Roman" w:hAnsi="Times New Roman"/>
                <w:sz w:val="24"/>
              </w:rPr>
              <w:t xml:space="preserve"> and are not listed in the categories above. </w:t>
            </w:r>
          </w:p>
        </w:tc>
      </w:tr>
    </w:tbl>
    <w:p w14:paraId="5EFFCA85" w14:textId="77777777" w:rsidR="00C30107" w:rsidRDefault="00C30107" w:rsidP="00E434A1">
      <w:pPr>
        <w:pStyle w:val="InstructionsText2"/>
        <w:numPr>
          <w:ilvl w:val="0"/>
          <w:numId w:val="0"/>
        </w:numPr>
      </w:pPr>
    </w:p>
    <w:p w14:paraId="3089C09D" w14:textId="77777777" w:rsidR="00C30107" w:rsidRPr="002A677E" w:rsidRDefault="00C30107" w:rsidP="00E434A1">
      <w:pPr>
        <w:pStyle w:val="InstructionsText2"/>
        <w:numPr>
          <w:ilvl w:val="0"/>
          <w:numId w:val="0"/>
        </w:numPr>
      </w:pPr>
    </w:p>
    <w:bookmarkEnd w:id="835"/>
    <w:p w14:paraId="504CA18E" w14:textId="0480AAC4" w:rsidR="00FD54FC" w:rsidRPr="002A677E" w:rsidRDefault="008F3052" w:rsidP="3B06A011">
      <w:pPr>
        <w:pStyle w:val="InstructionsText2"/>
        <w:numPr>
          <w:ilvl w:val="0"/>
          <w:numId w:val="0"/>
        </w:numPr>
      </w:pPr>
      <w:r>
        <w:lastRenderedPageBreak/>
        <w:fldChar w:fldCharType="begin"/>
      </w:r>
      <w:r>
        <w:instrText xml:space="preserve"> seq paragraphs </w:instrText>
      </w:r>
      <w:r>
        <w:fldChar w:fldCharType="separate"/>
      </w:r>
      <w:r w:rsidR="00771068" w:rsidRPr="3B06A011">
        <w:t>143</w:t>
      </w:r>
      <w:r>
        <w:fldChar w:fldCharType="end"/>
      </w:r>
      <w:r w:rsidR="00125707" w:rsidRPr="3B06A011">
        <w:t>.</w:t>
      </w:r>
      <w:r w:rsidR="005C14B0" w:rsidRPr="3B06A011">
        <w:t xml:space="preserve"> </w:t>
      </w:r>
      <w:r w:rsidR="00FD54FC" w:rsidRPr="3B06A011">
        <w:t xml:space="preserve">Operational risk losses </w:t>
      </w:r>
      <w:r w:rsidR="003D3A95" w:rsidRPr="3B06A011">
        <w:rPr>
          <w:color w:val="000000" w:themeColor="text1"/>
        </w:rPr>
        <w:t>related to credit risk that are accounted for in the risk weighted exposure amount for credit risk</w:t>
      </w:r>
      <w:r w:rsidR="003D3A95" w:rsidRPr="3B06A011">
        <w:t xml:space="preserve"> </w:t>
      </w:r>
      <w:r w:rsidR="00FD54FC" w:rsidRPr="3B06A011">
        <w:t xml:space="preserve">(boundary credit-related operational risk events) are neither considered in template C 17.01 nor </w:t>
      </w:r>
      <w:r w:rsidR="003D3A95" w:rsidRPr="3B06A011">
        <w:t xml:space="preserve">in </w:t>
      </w:r>
      <w:r w:rsidR="00FD54FC" w:rsidRPr="3B06A011">
        <w:t>template C 17.02</w:t>
      </w:r>
      <w:r w:rsidR="00941255" w:rsidRPr="3B06A011">
        <w:t xml:space="preserve"> according to Article 317(5</w:t>
      </w:r>
      <w:r w:rsidR="00E62FFE" w:rsidRPr="3B06A011">
        <w:t>) Regulation</w:t>
      </w:r>
      <w:r w:rsidR="00941255" w:rsidRPr="3B06A011">
        <w:t xml:space="preserve"> (EU) No 575/</w:t>
      </w:r>
      <w:proofErr w:type="gramStart"/>
      <w:r w:rsidR="00941255" w:rsidRPr="3B06A011">
        <w:t>2013.</w:t>
      </w:r>
      <w:r w:rsidR="00FD54FC" w:rsidRPr="3B06A011">
        <w:t>.</w:t>
      </w:r>
      <w:proofErr w:type="gramEnd"/>
    </w:p>
    <w:p w14:paraId="26DEA8B1" w14:textId="2FE80D2B" w:rsidR="00FD54FC" w:rsidRPr="002A677E" w:rsidRDefault="00771068" w:rsidP="00E434A1">
      <w:pPr>
        <w:pStyle w:val="InstructionsText2"/>
        <w:numPr>
          <w:ilvl w:val="0"/>
          <w:numId w:val="0"/>
        </w:numPr>
      </w:pPr>
      <w:fldSimple w:instr=" seq paragraphs ">
        <w:r w:rsidRPr="002A677E">
          <w:t>144</w:t>
        </w:r>
      </w:fldSimple>
      <w:r w:rsidR="00125707" w:rsidRPr="002A677E">
        <w:t>.</w:t>
      </w:r>
      <w:r w:rsidR="005C14B0" w:rsidRPr="002A677E">
        <w:t xml:space="preserve"> </w:t>
      </w:r>
      <w:r w:rsidR="006B71D2">
        <w:t xml:space="preserve">[empty] </w:t>
      </w:r>
    </w:p>
    <w:p w14:paraId="46FA5B8D" w14:textId="744E080E" w:rsidR="00FD54FC" w:rsidRPr="002A677E" w:rsidRDefault="00771068" w:rsidP="00E434A1">
      <w:pPr>
        <w:pStyle w:val="InstructionsText2"/>
        <w:numPr>
          <w:ilvl w:val="0"/>
          <w:numId w:val="0"/>
        </w:numPr>
      </w:pPr>
      <w:fldSimple w:instr=" seq paragraphs ">
        <w:r w:rsidRPr="002A677E">
          <w:rPr>
            <w:noProof/>
          </w:rPr>
          <w:t>145</w:t>
        </w:r>
      </w:fldSimple>
      <w:r w:rsidR="00125707" w:rsidRPr="002A677E">
        <w:t>.</w:t>
      </w:r>
      <w:r w:rsidR="005C14B0" w:rsidRPr="002A677E">
        <w:t xml:space="preserve"> </w:t>
      </w:r>
      <w:r w:rsidR="00FD54FC" w:rsidRPr="002A677E">
        <w:t>“Gross loss” means a loss</w:t>
      </w:r>
      <w:r w:rsidR="0023276A" w:rsidRPr="002A677E">
        <w:t xml:space="preserve"> -</w:t>
      </w:r>
      <w:r w:rsidR="00FD54FC" w:rsidRPr="002A677E">
        <w:t xml:space="preserve"> </w:t>
      </w:r>
      <w:r w:rsidR="0023276A" w:rsidRPr="002A677E">
        <w:t>as referred to</w:t>
      </w:r>
      <w:r w:rsidR="001B4C43">
        <w:t xml:space="preserve"> in</w:t>
      </w:r>
      <w:r w:rsidR="0023276A" w:rsidRPr="002A677E">
        <w:t xml:space="preserve"> </w:t>
      </w:r>
      <w:r w:rsidR="00EE5C67">
        <w:t>Article 318(1)</w:t>
      </w:r>
      <w:r w:rsidR="0062765D">
        <w:t xml:space="preserve"> </w:t>
      </w:r>
      <w:r w:rsidR="0095353C" w:rsidRPr="008C1630">
        <w:rPr>
          <w:lang w:val="en-US"/>
        </w:rPr>
        <w:t>of Regulation (EU) No 575/2013</w:t>
      </w:r>
      <w:r w:rsidR="0023276A" w:rsidRPr="002A677E">
        <w:t xml:space="preserve"> </w:t>
      </w:r>
      <w:r w:rsidR="000D67C6">
        <w:t>–</w:t>
      </w:r>
      <w:r w:rsidR="0023276A" w:rsidRPr="002A677E">
        <w:t xml:space="preserve"> </w:t>
      </w:r>
      <w:r w:rsidR="000D67C6">
        <w:t>linked to an</w:t>
      </w:r>
      <w:r w:rsidR="0062765D">
        <w:t xml:space="preserve"> </w:t>
      </w:r>
      <w:r w:rsidR="00FD54FC" w:rsidRPr="002A677E">
        <w:t>operational risk even</w:t>
      </w:r>
      <w:r w:rsidR="0062765D">
        <w:t xml:space="preserve"> </w:t>
      </w:r>
      <w:r w:rsidR="00FD54FC" w:rsidRPr="002A677E">
        <w:t xml:space="preserve">before recoveries of any </w:t>
      </w:r>
      <w:r w:rsidR="000D67C6">
        <w:t>type</w:t>
      </w:r>
      <w:r w:rsidR="00FD54FC" w:rsidRPr="002A677E">
        <w:t xml:space="preserve">, without prejudice to “rapidly recovered loss events” as defined below. </w:t>
      </w:r>
    </w:p>
    <w:p w14:paraId="0D97147B" w14:textId="62C64B74" w:rsidR="00FD54FC" w:rsidRPr="002A677E" w:rsidRDefault="00771068" w:rsidP="00E434A1">
      <w:pPr>
        <w:pStyle w:val="InstructionsText2"/>
        <w:numPr>
          <w:ilvl w:val="0"/>
          <w:numId w:val="0"/>
        </w:numPr>
      </w:pPr>
      <w:fldSimple w:instr=" seq paragraphs ">
        <w:r w:rsidRPr="002A677E">
          <w:rPr>
            <w:noProof/>
          </w:rPr>
          <w:t>146</w:t>
        </w:r>
      </w:fldSimple>
      <w:r w:rsidR="00125707" w:rsidRPr="002A677E">
        <w:t>.</w:t>
      </w:r>
      <w:r w:rsidR="005C14B0" w:rsidRPr="002A677E">
        <w:t xml:space="preserve"> </w:t>
      </w:r>
      <w:r w:rsidR="00FD54FC" w:rsidRPr="002A677E">
        <w:t>“Recovery</w:t>
      </w:r>
      <w:r w:rsidR="001F6487" w:rsidRPr="002A677E">
        <w:t>”</w:t>
      </w:r>
      <w:r w:rsidR="00FD54FC" w:rsidRPr="002A677E">
        <w:t xml:space="preserve"> means </w:t>
      </w:r>
      <w:r w:rsidR="00B92F87">
        <w:t>– as referred</w:t>
      </w:r>
      <w:r w:rsidR="001B4C43">
        <w:t xml:space="preserve"> to</w:t>
      </w:r>
      <w:r w:rsidR="00B92F87">
        <w:t xml:space="preserve"> in Article 318(1) </w:t>
      </w:r>
      <w:r w:rsidR="0062765D">
        <w:t>-</w:t>
      </w:r>
      <w:r w:rsidR="00B92F87">
        <w:t xml:space="preserve"> one or multiple independent occurrences, related to the original operational risk event, separated in time, in which funds or inflows of economic benefits are received from a third party.</w:t>
      </w:r>
    </w:p>
    <w:p w14:paraId="77F96781" w14:textId="2DE959F6" w:rsidR="00FD54FC" w:rsidRPr="002A677E"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147</w:t>
      </w:r>
      <w:r w:rsidRPr="3B06A011">
        <w:rPr>
          <w:noProof/>
        </w:rPr>
        <w:fldChar w:fldCharType="end"/>
      </w:r>
      <w:r w:rsidR="00125707" w:rsidRPr="3B06A011">
        <w:t>.</w:t>
      </w:r>
      <w:r>
        <w:tab/>
      </w:r>
      <w:r w:rsidR="005C14B0" w:rsidRPr="3B06A011">
        <w:t xml:space="preserve"> </w:t>
      </w:r>
      <w:r w:rsidR="00FD54FC" w:rsidRPr="3B06A011">
        <w:t>“Rapidly recovered loss events</w:t>
      </w:r>
      <w:r w:rsidR="001F6487" w:rsidRPr="3B06A011">
        <w:t>”</w:t>
      </w:r>
      <w:r w:rsidR="00FD54FC" w:rsidRPr="3B06A011">
        <w:t xml:space="preserve"> means operational risk events that lead to losses that are partly or fully recovered within five working days. In case of a rapidly recovered loss event, only the part of the loss that is not fully recovered (i.e. the loss net of the partial rapid recovery) shall be included into the gross loss definition. </w:t>
      </w:r>
      <w:proofErr w:type="gramStart"/>
      <w:r w:rsidR="00FD54FC" w:rsidRPr="3B06A011">
        <w:t>As a consequence</w:t>
      </w:r>
      <w:proofErr w:type="gramEnd"/>
      <w:r w:rsidR="00FD54FC" w:rsidRPr="3B06A011">
        <w:t xml:space="preserve">, loss events that lead to losses that are fully recovered within five working days shall not be included into the gross loss definition, </w:t>
      </w:r>
      <w:r w:rsidR="0023276A" w:rsidRPr="3B06A011">
        <w:t>and neither</w:t>
      </w:r>
      <w:r w:rsidR="00FD54FC" w:rsidRPr="3B06A011">
        <w:t xml:space="preserve"> into the OPR DETAILS reporting.</w:t>
      </w:r>
    </w:p>
    <w:p w14:paraId="3604C23D" w14:textId="6C498265" w:rsidR="00FD54FC" w:rsidRPr="002A677E" w:rsidRDefault="00771068" w:rsidP="00E434A1">
      <w:pPr>
        <w:pStyle w:val="InstructionsText2"/>
        <w:numPr>
          <w:ilvl w:val="0"/>
          <w:numId w:val="0"/>
        </w:numPr>
      </w:pPr>
      <w:fldSimple w:instr=" seq paragraphs ">
        <w:r w:rsidRPr="002A677E">
          <w:rPr>
            <w:noProof/>
          </w:rPr>
          <w:t>148</w:t>
        </w:r>
      </w:fldSimple>
      <w:r w:rsidR="00125707" w:rsidRPr="002A677E">
        <w:t>.</w:t>
      </w:r>
      <w:r w:rsidR="00125707" w:rsidRPr="002A677E">
        <w:tab/>
      </w:r>
      <w:r w:rsidR="005C14B0" w:rsidRPr="002A677E">
        <w:t xml:space="preserve"> </w:t>
      </w:r>
      <w:r w:rsidR="00FD54FC" w:rsidRPr="002A677E">
        <w:t>“Date of accounting” means the date when a loss or reserve/provision was first recogni</w:t>
      </w:r>
      <w:r w:rsidR="00C7103D" w:rsidRPr="002A677E">
        <w:t>s</w:t>
      </w:r>
      <w:r w:rsidR="00FD54FC" w:rsidRPr="002A677E">
        <w:t>ed in the Profit and Loss statement, against an operational risk loss</w:t>
      </w:r>
      <w:r w:rsidR="009349EC">
        <w:t>, as referred to in Article 317(4)(a) of Regulation (EU) No 575/2013.</w:t>
      </w:r>
      <w:r w:rsidR="00FD54FC" w:rsidRPr="002A677E">
        <w:t xml:space="preserve"> </w:t>
      </w:r>
      <w:proofErr w:type="gramStart"/>
      <w:r w:rsidR="00FD54FC" w:rsidRPr="002A677E">
        <w:t>Th</w:t>
      </w:r>
      <w:r w:rsidR="001F6487" w:rsidRPr="002A677E">
        <w:t>o</w:t>
      </w:r>
      <w:r w:rsidR="00FD54FC" w:rsidRPr="002A677E">
        <w:t>s</w:t>
      </w:r>
      <w:r w:rsidR="001F6487" w:rsidRPr="002A677E">
        <w:t>e</w:t>
      </w:r>
      <w:r w:rsidR="00FD54FC" w:rsidRPr="002A677E">
        <w:t xml:space="preserve"> date</w:t>
      </w:r>
      <w:proofErr w:type="gramEnd"/>
      <w:r w:rsidR="00FD54FC" w:rsidRPr="002A677E">
        <w:t xml:space="preserve"> logically follow the “Date of occurrence” (i.e. the date when the operational risk event happened or first began) and the “Date of discovery” (i.e. the date on which the institution became aware of the operational risk event). </w:t>
      </w:r>
    </w:p>
    <w:p w14:paraId="6F9C7A18" w14:textId="68D15E32" w:rsidR="00FD54FC"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149</w:t>
      </w:r>
      <w:r w:rsidRPr="3B06A011">
        <w:rPr>
          <w:noProof/>
        </w:rPr>
        <w:fldChar w:fldCharType="end"/>
      </w:r>
      <w:r w:rsidR="00125707" w:rsidRPr="3B06A011">
        <w:t>.</w:t>
      </w:r>
      <w:r>
        <w:tab/>
      </w:r>
      <w:r w:rsidR="005C14B0" w:rsidRPr="3B06A011">
        <w:t xml:space="preserve"> </w:t>
      </w:r>
      <w:r w:rsidR="00FD54FC" w:rsidRPr="3B06A011">
        <w:t>Losses caused by a common operational risk event or by multiple events linked to an initial operational risk event generating events or losses (‘root-event’)</w:t>
      </w:r>
      <w:r w:rsidR="00FA04B2" w:rsidRPr="3B06A011">
        <w:t xml:space="preserve"> </w:t>
      </w:r>
      <w:r w:rsidR="00EC1707" w:rsidRPr="3B06A011">
        <w:t>shall be summed up for the purpose of calculating the threshold for reporting.</w:t>
      </w:r>
      <w:r w:rsidR="00FA04B2" w:rsidRPr="3B06A011">
        <w:t xml:space="preserve"> In the case the total net amount computed for a period of 10 years crosses the threshold, t</w:t>
      </w:r>
      <w:r w:rsidR="00B46F04" w:rsidRPr="3B06A011">
        <w:t>he loss</w:t>
      </w:r>
      <w:r w:rsidR="00DB3F35" w:rsidRPr="3B06A011">
        <w:t>es</w:t>
      </w:r>
      <w:r w:rsidR="00B46F04" w:rsidRPr="3B06A011">
        <w:t xml:space="preserve"> and adjustments</w:t>
      </w:r>
      <w:r w:rsidR="00FD54FC" w:rsidRPr="3B06A011">
        <w:t xml:space="preserve"> </w:t>
      </w:r>
      <w:r w:rsidR="00226298" w:rsidRPr="3B06A011">
        <w:t>should be reported</w:t>
      </w:r>
      <w:r w:rsidR="00FA04B2" w:rsidRPr="3B06A011">
        <w:t xml:space="preserve"> </w:t>
      </w:r>
      <w:r w:rsidR="00226298" w:rsidRPr="3B06A011">
        <w:t>following the accounting impact</w:t>
      </w:r>
      <w:r w:rsidR="008E3C30" w:rsidRPr="3B06A011">
        <w:t>,</w:t>
      </w:r>
      <w:r w:rsidR="00226298" w:rsidRPr="3B06A011">
        <w:t xml:space="preserve"> </w:t>
      </w:r>
      <w:r w:rsidR="00CB7D2C" w:rsidRPr="3B06A011">
        <w:t>in accordance with</w:t>
      </w:r>
      <w:r w:rsidR="0062765D" w:rsidRPr="3B06A011">
        <w:t xml:space="preserve"> </w:t>
      </w:r>
      <w:r w:rsidR="00226298" w:rsidRPr="3B06A011">
        <w:t>Article 317(3)(c) and Article 318(1) of Regulation (EU) No 575/2013</w:t>
      </w:r>
      <w:r w:rsidR="00FA04B2" w:rsidRPr="3B06A011">
        <w:t xml:space="preserve">, even though the impact in a particular period may be lower than the threshold. </w:t>
      </w:r>
    </w:p>
    <w:p w14:paraId="6BE2D156" w14:textId="77777777" w:rsidR="00226298" w:rsidRPr="002A677E" w:rsidRDefault="00226298" w:rsidP="00E434A1">
      <w:pPr>
        <w:pStyle w:val="InstructionsText2"/>
        <w:numPr>
          <w:ilvl w:val="0"/>
          <w:numId w:val="0"/>
        </w:numPr>
      </w:pPr>
    </w:p>
    <w:p w14:paraId="13FA59F7" w14:textId="32F079FD" w:rsidR="00FD54FC" w:rsidRPr="002A677E" w:rsidRDefault="00771068" w:rsidP="00E434A1">
      <w:pPr>
        <w:pStyle w:val="InstructionsText2"/>
        <w:numPr>
          <w:ilvl w:val="0"/>
          <w:numId w:val="0"/>
        </w:numPr>
      </w:pPr>
      <w:fldSimple w:instr=" seq paragraphs ">
        <w:r w:rsidRPr="002A677E">
          <w:rPr>
            <w:noProof/>
          </w:rPr>
          <w:t>150</w:t>
        </w:r>
      </w:fldSimple>
      <w:r w:rsidR="00125707" w:rsidRPr="002A677E">
        <w:t>.</w:t>
      </w:r>
      <w:r w:rsidR="00125707" w:rsidRPr="002A677E">
        <w:tab/>
      </w:r>
      <w:r w:rsidR="005C14B0" w:rsidRPr="002A677E">
        <w:t xml:space="preserve"> </w:t>
      </w:r>
      <w:r w:rsidR="00FD54FC" w:rsidRPr="002A677E">
        <w:t xml:space="preserve">The figures reported in June of the respective year </w:t>
      </w:r>
      <w:r w:rsidR="001F6487" w:rsidRPr="002A677E">
        <w:t>shall be</w:t>
      </w:r>
      <w:r w:rsidR="00FD54FC" w:rsidRPr="002A677E">
        <w:t xml:space="preserve"> interim figures, while the final figures </w:t>
      </w:r>
      <w:r w:rsidR="001F6487" w:rsidRPr="002A677E">
        <w:t>shall be</w:t>
      </w:r>
      <w:r w:rsidR="00FD54FC" w:rsidRPr="002A677E">
        <w:t xml:space="preserve"> reported in December. Therefore</w:t>
      </w:r>
      <w:r w:rsidR="001F6487" w:rsidRPr="002A677E">
        <w:t>,</w:t>
      </w:r>
      <w:r w:rsidR="00FD54FC" w:rsidRPr="002A677E">
        <w:t xml:space="preserve"> the figures in June </w:t>
      </w:r>
      <w:r w:rsidR="001F6487" w:rsidRPr="002A677E">
        <w:t xml:space="preserve">shall </w:t>
      </w:r>
      <w:r w:rsidR="00FD54FC" w:rsidRPr="002A677E">
        <w:t xml:space="preserve">have a six-month reference period (i.e. from 1 January to 30 June of the calendar year) while the figures in December </w:t>
      </w:r>
      <w:r w:rsidR="001F6487" w:rsidRPr="002A677E">
        <w:t xml:space="preserve">shall </w:t>
      </w:r>
      <w:r w:rsidR="00FD54FC" w:rsidRPr="002A677E">
        <w:t xml:space="preserve">have a twelve-month reference period (i.e. from 1 January to 31 December of the calendar year). Both for data reported </w:t>
      </w:r>
      <w:r w:rsidR="0023276A" w:rsidRPr="002A677E">
        <w:t>in</w:t>
      </w:r>
      <w:r w:rsidR="00FD54FC" w:rsidRPr="002A677E">
        <w:t xml:space="preserve"> June and December, “previous reporting reference periods” </w:t>
      </w:r>
      <w:r w:rsidR="001F6487" w:rsidRPr="002A677E">
        <w:t xml:space="preserve">shall </w:t>
      </w:r>
      <w:r w:rsidR="00FD54FC" w:rsidRPr="002A677E">
        <w:t>mean all reporting reference periods until and including the one ending at the preceding calendar year end.</w:t>
      </w:r>
    </w:p>
    <w:p w14:paraId="065A1906" w14:textId="563824E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36" w:name="_Toc473561025"/>
      <w:bookmarkStart w:id="837" w:name="_Toc152862719"/>
      <w:r w:rsidRPr="002A677E">
        <w:rPr>
          <w:rFonts w:ascii="Times New Roman" w:hAnsi="Times New Roman" w:cs="Times New Roman"/>
          <w:sz w:val="24"/>
          <w:u w:val="none"/>
          <w:lang w:val="en-GB"/>
        </w:rPr>
        <w:lastRenderedPageBreak/>
        <w:t>4.2.2.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 xml:space="preserve">C 17.01: Operational risk losses and recoveries by business lines and </w:t>
      </w:r>
      <w:r w:rsidR="00650B6C" w:rsidRPr="002A677E">
        <w:rPr>
          <w:rFonts w:ascii="Times New Roman" w:hAnsi="Times New Roman" w:cs="Times New Roman"/>
          <w:sz w:val="24"/>
          <w:lang w:val="en-GB"/>
        </w:rPr>
        <w:t xml:space="preserve">loss </w:t>
      </w:r>
      <w:r w:rsidR="00FD54FC" w:rsidRPr="002A677E">
        <w:rPr>
          <w:rFonts w:ascii="Times New Roman" w:hAnsi="Times New Roman" w:cs="Times New Roman"/>
          <w:sz w:val="24"/>
          <w:lang w:val="en-GB"/>
        </w:rPr>
        <w:t>event types in the last year (OPR DETAILS 1)</w:t>
      </w:r>
      <w:bookmarkEnd w:id="836"/>
      <w:bookmarkEnd w:id="837"/>
    </w:p>
    <w:p w14:paraId="497EA8D0"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38" w:name="_Toc473561026"/>
      <w:bookmarkStart w:id="839" w:name="_Toc152862720"/>
      <w:r w:rsidRPr="002A677E">
        <w:rPr>
          <w:rFonts w:ascii="Times New Roman" w:hAnsi="Times New Roman" w:cs="Times New Roman"/>
          <w:sz w:val="24"/>
          <w:u w:val="none"/>
          <w:lang w:val="en-GB"/>
        </w:rPr>
        <w:t>4.2.2.1.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838"/>
      <w:bookmarkEnd w:id="839"/>
    </w:p>
    <w:p w14:paraId="1B1EFECB" w14:textId="7B02287D" w:rsidR="00FD54FC" w:rsidRPr="002A677E"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151</w:t>
      </w:r>
      <w:r w:rsidRPr="3B06A011">
        <w:rPr>
          <w:noProof/>
        </w:rPr>
        <w:fldChar w:fldCharType="end"/>
      </w:r>
      <w:r w:rsidR="005C14B0" w:rsidRPr="3B06A011">
        <w:t xml:space="preserve"> </w:t>
      </w:r>
      <w:r w:rsidR="00BC41EE" w:rsidRPr="3B06A011">
        <w:t>T</w:t>
      </w:r>
      <w:r w:rsidR="00FD54FC" w:rsidRPr="3B06A011">
        <w:t xml:space="preserve">emplate C 17.01, </w:t>
      </w:r>
      <w:r w:rsidR="00DF4F3C" w:rsidRPr="3B06A011">
        <w:t>summarises the</w:t>
      </w:r>
      <w:r w:rsidR="00FD54FC" w:rsidRPr="3B06A011">
        <w:t xml:space="preserve"> information </w:t>
      </w:r>
      <w:r w:rsidR="00DF4F3C" w:rsidRPr="3B06A011">
        <w:t xml:space="preserve">on </w:t>
      </w:r>
      <w:del w:id="840" w:author="Author">
        <w:r w:rsidR="00DF4F3C" w:rsidRPr="3B06A011" w:rsidDel="00635A96">
          <w:delText xml:space="preserve"> </w:delText>
        </w:r>
      </w:del>
      <w:r w:rsidR="00FD54FC" w:rsidRPr="3B06A011">
        <w:t xml:space="preserve">losses and recoveries above internal thresholds </w:t>
      </w:r>
      <w:r w:rsidR="008218A6" w:rsidRPr="3B06A011">
        <w:t>registered by an institution in the last year</w:t>
      </w:r>
      <w:r w:rsidR="00FD54FC" w:rsidRPr="3B06A011">
        <w:t xml:space="preserve"> </w:t>
      </w:r>
      <w:r w:rsidR="00D459E0" w:rsidRPr="3B06A011">
        <w:t xml:space="preserve">by event types and business lines </w:t>
      </w:r>
      <w:r w:rsidR="009016B6" w:rsidRPr="3B06A011">
        <w:t>following the definitions in</w:t>
      </w:r>
      <w:r w:rsidR="00D459E0" w:rsidRPr="3B06A011">
        <w:t xml:space="preserve"> Table 1 and </w:t>
      </w:r>
      <w:r w:rsidR="004F605C" w:rsidRPr="3B06A011">
        <w:t xml:space="preserve">Table </w:t>
      </w:r>
      <w:r w:rsidR="00D459E0" w:rsidRPr="3B06A011">
        <w:t xml:space="preserve">2 </w:t>
      </w:r>
      <w:del w:id="841" w:author="Author">
        <w:r w:rsidR="009016B6" w:rsidRPr="3B06A011" w:rsidDel="0024073E">
          <w:delText xml:space="preserve"> </w:delText>
        </w:r>
      </w:del>
      <w:r w:rsidR="009016B6" w:rsidRPr="3B06A011">
        <w:t xml:space="preserve">in </w:t>
      </w:r>
      <w:r w:rsidR="004F605C" w:rsidRPr="3B06A011">
        <w:t>this section</w:t>
      </w:r>
      <w:r w:rsidR="00DF1A5D" w:rsidRPr="3B06A011">
        <w:t>.</w:t>
      </w:r>
      <w:r w:rsidR="00D459E0" w:rsidRPr="3B06A011">
        <w:t xml:space="preserve"> </w:t>
      </w:r>
      <w:r w:rsidR="001F6487" w:rsidRPr="3B06A011">
        <w:t>It is</w:t>
      </w:r>
      <w:r w:rsidR="00FD54FC" w:rsidRPr="3B06A011">
        <w:t xml:space="preserve"> possible that the losses corresponding to one </w:t>
      </w:r>
      <w:r w:rsidR="00650B6C" w:rsidRPr="3B06A011">
        <w:t xml:space="preserve">loss </w:t>
      </w:r>
      <w:r w:rsidR="00FD54FC" w:rsidRPr="3B06A011">
        <w:t>event are distributed amongst several business lines.</w:t>
      </w:r>
    </w:p>
    <w:p w14:paraId="0F217350" w14:textId="2457BB61" w:rsidR="00FD54FC" w:rsidRPr="002A677E" w:rsidRDefault="00771068" w:rsidP="00E434A1">
      <w:pPr>
        <w:pStyle w:val="InstructionsText2"/>
        <w:numPr>
          <w:ilvl w:val="0"/>
          <w:numId w:val="0"/>
        </w:numPr>
      </w:pPr>
      <w:fldSimple w:instr=" seq paragraphs ">
        <w:r w:rsidRPr="002A677E">
          <w:rPr>
            <w:noProof/>
          </w:rPr>
          <w:t>152</w:t>
        </w:r>
      </w:fldSimple>
      <w:r w:rsidR="00125707" w:rsidRPr="002A677E">
        <w:t>.</w:t>
      </w:r>
      <w:r w:rsidR="005C14B0" w:rsidRPr="002A677E">
        <w:t xml:space="preserve"> </w:t>
      </w:r>
      <w:r w:rsidR="00FD54FC" w:rsidRPr="002A677E">
        <w:t xml:space="preserve">Columns present the different </w:t>
      </w:r>
      <w:r w:rsidR="00650B6C" w:rsidRPr="002A677E">
        <w:t xml:space="preserve">loss </w:t>
      </w:r>
      <w:r w:rsidR="00FD54FC" w:rsidRPr="002A677E">
        <w:t xml:space="preserve">event types and the totals for each business line, together with a memorandum item that shows the lowest internal threshold applied in the data collection of losses, revealing within each business line the lowest and the highest threshold </w:t>
      </w:r>
      <w:r w:rsidR="001F6487" w:rsidRPr="002A677E">
        <w:t>where</w:t>
      </w:r>
      <w:r w:rsidR="00FD54FC" w:rsidRPr="002A677E">
        <w:t xml:space="preserve"> there is more than one threshold.</w:t>
      </w:r>
    </w:p>
    <w:p w14:paraId="11517512" w14:textId="6BF52C10" w:rsidR="00FD54FC" w:rsidRPr="002A677E" w:rsidRDefault="00771068" w:rsidP="00E434A1">
      <w:pPr>
        <w:pStyle w:val="InstructionsText2"/>
        <w:numPr>
          <w:ilvl w:val="0"/>
          <w:numId w:val="0"/>
        </w:numPr>
      </w:pPr>
      <w:fldSimple w:instr=" seq paragraphs ">
        <w:r w:rsidRPr="002A677E">
          <w:rPr>
            <w:noProof/>
          </w:rPr>
          <w:t>153</w:t>
        </w:r>
      </w:fldSimple>
      <w:r w:rsidR="00125707" w:rsidRPr="002A677E">
        <w:t>.</w:t>
      </w:r>
      <w:r w:rsidR="00125707" w:rsidRPr="002A677E">
        <w:tab/>
      </w:r>
      <w:r w:rsidR="005C14B0" w:rsidRPr="002A677E">
        <w:t xml:space="preserve"> </w:t>
      </w:r>
      <w:r w:rsidR="00FD54FC" w:rsidRPr="002A677E">
        <w:t xml:space="preserve">Rows present the business lines, and within each business line, information on the number of </w:t>
      </w:r>
      <w:r w:rsidR="00650B6C" w:rsidRPr="002A677E">
        <w:t xml:space="preserve">loss </w:t>
      </w:r>
      <w:r w:rsidR="00FD54FC" w:rsidRPr="002A677E">
        <w:t xml:space="preserve">events (new </w:t>
      </w:r>
      <w:r w:rsidR="00650B6C" w:rsidRPr="002A677E">
        <w:t xml:space="preserve">loss </w:t>
      </w:r>
      <w:r w:rsidR="00FD54FC" w:rsidRPr="002A677E">
        <w:t xml:space="preserve">events), the gross loss amount (new </w:t>
      </w:r>
      <w:r w:rsidR="00650B6C" w:rsidRPr="002A677E">
        <w:t xml:space="preserve">loss </w:t>
      </w:r>
      <w:r w:rsidR="00FD54FC" w:rsidRPr="002A677E">
        <w:t xml:space="preserve">events), the number of </w:t>
      </w:r>
      <w:r w:rsidR="00650B6C" w:rsidRPr="002A677E">
        <w:t xml:space="preserve">loss </w:t>
      </w:r>
      <w:r w:rsidR="00FD54FC" w:rsidRPr="002A677E">
        <w:t>events subject to loss adjustments, the loss adjustments relating to previous reporting periods, the maximum single loss, the sum of the five largest losses and the total loss recoveries (direct loss recoveries as well as recoveries from insurance and other risk transfer mechanisms).</w:t>
      </w:r>
    </w:p>
    <w:p w14:paraId="01C6C8D7" w14:textId="4AC621C4" w:rsidR="008E3F40" w:rsidRDefault="00771068" w:rsidP="00E434A1">
      <w:pPr>
        <w:pStyle w:val="InstructionsText2"/>
        <w:numPr>
          <w:ilvl w:val="0"/>
          <w:numId w:val="0"/>
        </w:numPr>
      </w:pPr>
      <w:fldSimple w:instr=" seq paragraphs ">
        <w:r w:rsidRPr="002A677E">
          <w:rPr>
            <w:noProof/>
          </w:rPr>
          <w:t>154</w:t>
        </w:r>
      </w:fldSimple>
      <w:r w:rsidR="00125707" w:rsidRPr="002A677E">
        <w:t>.</w:t>
      </w:r>
      <w:r w:rsidR="005C14B0" w:rsidRPr="002A677E">
        <w:t xml:space="preserve"> </w:t>
      </w:r>
      <w:r w:rsidR="00FD54FC" w:rsidRPr="002A677E">
        <w:t xml:space="preserve">For the total business lines, data on the number of </w:t>
      </w:r>
      <w:r w:rsidR="00650B6C" w:rsidRPr="002A677E">
        <w:t xml:space="preserve">loss </w:t>
      </w:r>
      <w:r w:rsidR="00FD54FC" w:rsidRPr="002A677E">
        <w:t xml:space="preserve">events and the gross loss amount </w:t>
      </w:r>
      <w:r w:rsidR="001F6487" w:rsidRPr="002A677E">
        <w:t>shall</w:t>
      </w:r>
      <w:r w:rsidR="00FD54FC" w:rsidRPr="002A677E">
        <w:t xml:space="preserve"> also</w:t>
      </w:r>
      <w:r w:rsidR="009A1A9B" w:rsidRPr="002A677E">
        <w:t xml:space="preserve"> </w:t>
      </w:r>
      <w:r w:rsidR="001F6487" w:rsidRPr="002A677E">
        <w:t xml:space="preserve">be </w:t>
      </w:r>
      <w:r w:rsidR="009A1A9B" w:rsidRPr="002A677E">
        <w:t>re</w:t>
      </w:r>
      <w:r w:rsidR="00F519A4" w:rsidRPr="002A677E">
        <w:t xml:space="preserve">ported </w:t>
      </w:r>
      <w:r w:rsidR="00FD54FC" w:rsidRPr="002A677E">
        <w:t>for certain ranges based on set thresholds,</w:t>
      </w:r>
      <w:r w:rsidR="001F6487" w:rsidRPr="002A677E">
        <w:t xml:space="preserve"> that is</w:t>
      </w:r>
      <w:r w:rsidR="00FD54FC" w:rsidRPr="002A677E">
        <w:t xml:space="preserve"> 10,000, 20,000, 100,000, and 1,000,000. The thresholds are set in </w:t>
      </w:r>
      <w:r w:rsidR="001F6487" w:rsidRPr="002A677E">
        <w:t>EUR</w:t>
      </w:r>
      <w:r w:rsidR="00FD54FC" w:rsidRPr="002A677E">
        <w:t xml:space="preserve"> and are included for comparability purposes of the reported losses among institutions</w:t>
      </w:r>
      <w:r w:rsidR="001F6487" w:rsidRPr="002A677E">
        <w:t>. Those threshold</w:t>
      </w:r>
      <w:r w:rsidR="00F519A4" w:rsidRPr="002A677E">
        <w:t>s</w:t>
      </w:r>
      <w:r w:rsidR="001F6487" w:rsidRPr="002A677E">
        <w:t xml:space="preserve"> </w:t>
      </w:r>
      <w:r w:rsidR="00FD54FC" w:rsidRPr="002A677E">
        <w:t xml:space="preserve">do </w:t>
      </w:r>
      <w:r w:rsidR="001F6487" w:rsidRPr="002A677E">
        <w:t xml:space="preserve">therefore </w:t>
      </w:r>
      <w:r w:rsidR="00FD54FC" w:rsidRPr="002A677E">
        <w:t xml:space="preserve">not necessarily relate </w:t>
      </w:r>
      <w:r w:rsidR="001F6487" w:rsidRPr="002A677E">
        <w:t>to</w:t>
      </w:r>
      <w:r w:rsidR="00FD54FC" w:rsidRPr="002A677E">
        <w:t xml:space="preserve"> the minimum loss thresholds used for the internal loss data collection, to be reported in another section of the template.</w:t>
      </w:r>
    </w:p>
    <w:p w14:paraId="66F6BC90" w14:textId="74B242EF" w:rsidR="008A1E95" w:rsidRPr="00594639" w:rsidRDefault="006B71D2" w:rsidP="008E3C30">
      <w:pPr>
        <w:pStyle w:val="InstructionsText2"/>
        <w:numPr>
          <w:ilvl w:val="0"/>
          <w:numId w:val="0"/>
        </w:numPr>
      </w:pPr>
      <w:r>
        <w:t xml:space="preserve">154a. </w:t>
      </w:r>
      <w:r w:rsidR="008A1E95" w:rsidRPr="001619AF">
        <w:t xml:space="preserve">Loss recoveries shall be reported with a positive sign. </w:t>
      </w:r>
    </w:p>
    <w:p w14:paraId="31AE8FCD" w14:textId="77777777" w:rsidR="008A1E95" w:rsidRPr="002A677E" w:rsidRDefault="008A1E95" w:rsidP="00E434A1">
      <w:pPr>
        <w:pStyle w:val="InstructionsText2"/>
        <w:numPr>
          <w:ilvl w:val="0"/>
          <w:numId w:val="0"/>
        </w:numPr>
      </w:pPr>
    </w:p>
    <w:p w14:paraId="3EEEA3D5" w14:textId="3049F7A0"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42" w:name="_Toc473561027"/>
      <w:bookmarkStart w:id="843" w:name="_Toc152862721"/>
      <w:r w:rsidRPr="002A677E">
        <w:rPr>
          <w:rFonts w:ascii="Times New Roman" w:hAnsi="Times New Roman" w:cs="Times New Roman"/>
          <w:sz w:val="24"/>
          <w:u w:val="none"/>
          <w:lang w:val="en-GB"/>
        </w:rPr>
        <w:t>4.2.2.2.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842"/>
      <w:bookmarkEnd w:id="8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
        <w:gridCol w:w="8080"/>
      </w:tblGrid>
      <w:tr w:rsidR="00FD54FC" w:rsidRPr="002A677E" w14:paraId="5673A92F" w14:textId="77777777" w:rsidTr="3B06A011">
        <w:trPr>
          <w:trHeight w:val="576"/>
        </w:trPr>
        <w:tc>
          <w:tcPr>
            <w:tcW w:w="9180" w:type="dxa"/>
            <w:gridSpan w:val="2"/>
            <w:shd w:val="clear" w:color="auto" w:fill="CCCCCC"/>
          </w:tcPr>
          <w:p w14:paraId="64100A9A"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Columns</w:t>
            </w:r>
          </w:p>
        </w:tc>
      </w:tr>
      <w:tr w:rsidR="00FD54FC" w:rsidRPr="002A677E" w14:paraId="66F8475E" w14:textId="77777777" w:rsidTr="3B06A011">
        <w:tc>
          <w:tcPr>
            <w:tcW w:w="985" w:type="dxa"/>
          </w:tcPr>
          <w:p w14:paraId="2E2E57D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010-</w:t>
            </w:r>
            <w:r w:rsidRPr="002A677E">
              <w:rPr>
                <w:rFonts w:ascii="Times New Roman" w:hAnsi="Times New Roman"/>
                <w:bCs/>
                <w:sz w:val="24"/>
                <w:lang w:eastAsia="nl-BE"/>
              </w:rPr>
              <w:t>0</w:t>
            </w:r>
            <w:r w:rsidR="00FD54FC" w:rsidRPr="002A677E">
              <w:rPr>
                <w:rFonts w:ascii="Times New Roman" w:hAnsi="Times New Roman"/>
                <w:bCs/>
                <w:sz w:val="24"/>
                <w:lang w:eastAsia="nl-BE"/>
              </w:rPr>
              <w:t>070</w:t>
            </w:r>
          </w:p>
        </w:tc>
        <w:tc>
          <w:tcPr>
            <w:tcW w:w="8195" w:type="dxa"/>
          </w:tcPr>
          <w:p w14:paraId="42ED0FA0"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EVENT TYPES</w:t>
            </w:r>
          </w:p>
          <w:p w14:paraId="77CB6459" w14:textId="34950BD9" w:rsidR="0084728B" w:rsidRPr="002A677E" w:rsidRDefault="00FD54FC" w:rsidP="3B06A011">
            <w:pPr>
              <w:rPr>
                <w:rFonts w:ascii="Times New Roman" w:hAnsi="Times New Roman"/>
                <w:sz w:val="24"/>
              </w:rPr>
            </w:pPr>
            <w:r w:rsidRPr="3B06A011">
              <w:rPr>
                <w:rFonts w:ascii="Times New Roman" w:hAnsi="Times New Roman"/>
                <w:sz w:val="24"/>
              </w:rPr>
              <w:t xml:space="preserve">Institutions </w:t>
            </w:r>
            <w:r w:rsidR="001F6487" w:rsidRPr="3B06A011">
              <w:rPr>
                <w:rFonts w:ascii="Times New Roman" w:hAnsi="Times New Roman"/>
                <w:sz w:val="24"/>
              </w:rPr>
              <w:t xml:space="preserve">shall </w:t>
            </w:r>
            <w:r w:rsidRPr="3B06A011">
              <w:rPr>
                <w:rFonts w:ascii="Times New Roman" w:hAnsi="Times New Roman"/>
                <w:sz w:val="24"/>
              </w:rPr>
              <w:t xml:space="preserve">report the losses in the respective columns </w:t>
            </w:r>
            <w:r w:rsidR="00CB3146" w:rsidRPr="3B06A011">
              <w:rPr>
                <w:rFonts w:ascii="Times New Roman" w:hAnsi="Times New Roman"/>
                <w:sz w:val="24"/>
              </w:rPr>
              <w:t>0</w:t>
            </w:r>
            <w:r w:rsidRPr="3B06A011">
              <w:rPr>
                <w:rFonts w:ascii="Times New Roman" w:hAnsi="Times New Roman"/>
                <w:sz w:val="24"/>
              </w:rPr>
              <w:t xml:space="preserve">010 to </w:t>
            </w:r>
            <w:r w:rsidR="00CB3146" w:rsidRPr="3B06A011">
              <w:rPr>
                <w:rFonts w:ascii="Times New Roman" w:hAnsi="Times New Roman"/>
                <w:sz w:val="24"/>
              </w:rPr>
              <w:t>0</w:t>
            </w:r>
            <w:r w:rsidRPr="3B06A011">
              <w:rPr>
                <w:rFonts w:ascii="Times New Roman" w:hAnsi="Times New Roman"/>
                <w:sz w:val="24"/>
              </w:rPr>
              <w:t xml:space="preserve">070 </w:t>
            </w:r>
            <w:r w:rsidR="00BB22D4" w:rsidRPr="3B06A011">
              <w:rPr>
                <w:rFonts w:ascii="Times New Roman" w:hAnsi="Times New Roman"/>
                <w:sz w:val="24"/>
              </w:rPr>
              <w:t>in accordance with</w:t>
            </w:r>
            <w:r w:rsidRPr="3B06A011">
              <w:rPr>
                <w:rFonts w:ascii="Times New Roman" w:hAnsi="Times New Roman"/>
                <w:sz w:val="24"/>
              </w:rPr>
              <w:t xml:space="preserve"> the </w:t>
            </w:r>
            <w:r w:rsidR="00650B6C" w:rsidRPr="3B06A011">
              <w:rPr>
                <w:rFonts w:ascii="Times New Roman" w:hAnsi="Times New Roman"/>
                <w:sz w:val="24"/>
              </w:rPr>
              <w:t xml:space="preserve">loss </w:t>
            </w:r>
            <w:r w:rsidRPr="3B06A011">
              <w:rPr>
                <w:rFonts w:ascii="Times New Roman" w:hAnsi="Times New Roman"/>
                <w:sz w:val="24"/>
              </w:rPr>
              <w:t>event types</w:t>
            </w:r>
            <w:r w:rsidR="00E62FFE" w:rsidRPr="3B06A011">
              <w:rPr>
                <w:rFonts w:ascii="Times New Roman" w:hAnsi="Times New Roman"/>
                <w:sz w:val="24"/>
              </w:rPr>
              <w:t>.</w:t>
            </w:r>
          </w:p>
          <w:p w14:paraId="3023C2E3" w14:textId="3DB1C18B" w:rsidR="00FD54FC" w:rsidRPr="002A677E" w:rsidRDefault="00FD54FC" w:rsidP="3B06A011">
            <w:pPr>
              <w:rPr>
                <w:rFonts w:ascii="Times New Roman" w:hAnsi="Times New Roman"/>
                <w:sz w:val="24"/>
                <w:lang w:eastAsia="nl-BE"/>
              </w:rPr>
            </w:pPr>
            <w:r w:rsidRPr="3B06A011">
              <w:rPr>
                <w:rFonts w:ascii="Times New Roman" w:hAnsi="Times New Roman"/>
                <w:sz w:val="24"/>
                <w:lang w:eastAsia="nl-BE"/>
              </w:rPr>
              <w:t xml:space="preserve">Institutions </w:t>
            </w:r>
            <w:r w:rsidR="00871877" w:rsidRPr="3B06A011">
              <w:rPr>
                <w:rFonts w:ascii="Times New Roman" w:hAnsi="Times New Roman"/>
                <w:sz w:val="24"/>
                <w:lang w:eastAsia="nl-BE"/>
              </w:rPr>
              <w:t>that calculate</w:t>
            </w:r>
            <w:r w:rsidR="00B320ED" w:rsidRPr="3B06A011">
              <w:rPr>
                <w:rFonts w:ascii="Times New Roman" w:hAnsi="Times New Roman"/>
                <w:sz w:val="24"/>
                <w:lang w:eastAsia="nl-BE"/>
              </w:rPr>
              <w:t>d</w:t>
            </w:r>
            <w:r w:rsidR="00871877" w:rsidRPr="3B06A011">
              <w:rPr>
                <w:rFonts w:ascii="Times New Roman" w:hAnsi="Times New Roman"/>
                <w:sz w:val="24"/>
                <w:lang w:eastAsia="nl-BE"/>
              </w:rPr>
              <w:t xml:space="preserve"> </w:t>
            </w:r>
            <w:r w:rsidR="00B30A1C" w:rsidRPr="3B06A011">
              <w:rPr>
                <w:rFonts w:ascii="Times New Roman" w:hAnsi="Times New Roman"/>
                <w:sz w:val="24"/>
                <w:lang w:eastAsia="nl-BE"/>
              </w:rPr>
              <w:t xml:space="preserve">in December </w:t>
            </w:r>
            <w:r w:rsidR="00E62FFE" w:rsidRPr="3B06A011">
              <w:rPr>
                <w:rFonts w:ascii="Times New Roman" w:hAnsi="Times New Roman"/>
                <w:sz w:val="24"/>
                <w:lang w:eastAsia="nl-BE"/>
              </w:rPr>
              <w:t>2024 their</w:t>
            </w:r>
            <w:r w:rsidR="00871877" w:rsidRPr="3B06A011">
              <w:rPr>
                <w:rFonts w:ascii="Times New Roman" w:hAnsi="Times New Roman"/>
                <w:sz w:val="24"/>
                <w:lang w:eastAsia="nl-BE"/>
              </w:rPr>
              <w:t xml:space="preserve"> own funds requirement </w:t>
            </w:r>
            <w:r w:rsidR="00BB22D4" w:rsidRPr="3B06A011">
              <w:rPr>
                <w:rFonts w:ascii="Times New Roman" w:hAnsi="Times New Roman"/>
                <w:sz w:val="24"/>
                <w:lang w:eastAsia="nl-BE"/>
              </w:rPr>
              <w:t>in accordance with</w:t>
            </w:r>
            <w:r w:rsidR="00EB6FC2" w:rsidRPr="3B06A011">
              <w:rPr>
                <w:rFonts w:ascii="Times New Roman" w:hAnsi="Times New Roman"/>
                <w:sz w:val="24"/>
                <w:lang w:eastAsia="nl-BE"/>
              </w:rPr>
              <w:t xml:space="preserve"> the</w:t>
            </w:r>
            <w:r w:rsidR="00871877" w:rsidRPr="3B06A011">
              <w:rPr>
                <w:rFonts w:ascii="Times New Roman" w:hAnsi="Times New Roman"/>
                <w:sz w:val="24"/>
                <w:lang w:eastAsia="nl-BE"/>
              </w:rPr>
              <w:t xml:space="preserve"> BIA </w:t>
            </w:r>
            <w:r w:rsidRPr="3B06A011">
              <w:rPr>
                <w:rFonts w:ascii="Times New Roman" w:hAnsi="Times New Roman"/>
                <w:sz w:val="24"/>
                <w:lang w:eastAsia="nl-BE"/>
              </w:rPr>
              <w:t xml:space="preserve">may report those losses for which the </w:t>
            </w:r>
            <w:r w:rsidR="00650B6C" w:rsidRPr="3B06A011">
              <w:rPr>
                <w:rFonts w:ascii="Times New Roman" w:hAnsi="Times New Roman"/>
                <w:sz w:val="24"/>
                <w:lang w:eastAsia="nl-BE"/>
              </w:rPr>
              <w:t xml:space="preserve">loss </w:t>
            </w:r>
            <w:r w:rsidRPr="3B06A011">
              <w:rPr>
                <w:rFonts w:ascii="Times New Roman" w:hAnsi="Times New Roman"/>
                <w:sz w:val="24"/>
                <w:lang w:eastAsia="nl-BE"/>
              </w:rPr>
              <w:t>event type is not identified in column 0</w:t>
            </w:r>
            <w:r w:rsidR="00FD41A1" w:rsidRPr="3B06A011">
              <w:rPr>
                <w:rFonts w:ascii="Times New Roman" w:hAnsi="Times New Roman"/>
                <w:sz w:val="24"/>
                <w:lang w:eastAsia="nl-BE"/>
              </w:rPr>
              <w:t>0</w:t>
            </w:r>
            <w:r w:rsidRPr="3B06A011">
              <w:rPr>
                <w:rFonts w:ascii="Times New Roman" w:hAnsi="Times New Roman"/>
                <w:sz w:val="24"/>
                <w:lang w:eastAsia="nl-BE"/>
              </w:rPr>
              <w:t>80 only.</w:t>
            </w:r>
          </w:p>
        </w:tc>
      </w:tr>
      <w:tr w:rsidR="00FD54FC" w:rsidRPr="002A677E" w14:paraId="50B8D542" w14:textId="77777777" w:rsidTr="3B06A011">
        <w:tc>
          <w:tcPr>
            <w:tcW w:w="985" w:type="dxa"/>
          </w:tcPr>
          <w:p w14:paraId="5DD6D73C" w14:textId="77777777" w:rsidR="00FD54FC" w:rsidRPr="002A677E" w:rsidRDefault="00C93FC2" w:rsidP="00FD54F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080</w:t>
            </w:r>
          </w:p>
        </w:tc>
        <w:tc>
          <w:tcPr>
            <w:tcW w:w="8195" w:type="dxa"/>
          </w:tcPr>
          <w:p w14:paraId="160BFCD4" w14:textId="77777777" w:rsidR="00FD54FC" w:rsidRPr="002A677E" w:rsidRDefault="00FD54FC" w:rsidP="00FD54FC">
            <w:pPr>
              <w:autoSpaceDE w:val="0"/>
              <w:autoSpaceDN w:val="0"/>
              <w:adjustRightInd w:val="0"/>
              <w:spacing w:before="0" w:after="0"/>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 TYPES</w:t>
            </w:r>
          </w:p>
          <w:p w14:paraId="64EF174C" w14:textId="77777777" w:rsidR="008D30F0" w:rsidRPr="002A677E" w:rsidRDefault="00FD54FC" w:rsidP="00FD54FC">
            <w:pPr>
              <w:rPr>
                <w:rStyle w:val="InstructionsTabelleText"/>
                <w:rFonts w:ascii="Times New Roman" w:hAnsi="Times New Roman"/>
                <w:sz w:val="24"/>
              </w:rPr>
            </w:pPr>
            <w:r w:rsidRPr="002A677E">
              <w:rPr>
                <w:rStyle w:val="InstructionsTabelleText"/>
                <w:rFonts w:ascii="Times New Roman" w:hAnsi="Times New Roman"/>
                <w:sz w:val="24"/>
              </w:rPr>
              <w:t xml:space="preserve">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for each business line, institutions </w:t>
            </w:r>
            <w:r w:rsidR="001F6487" w:rsidRPr="002A677E">
              <w:rPr>
                <w:rStyle w:val="InstructionsTabelleText"/>
                <w:rFonts w:ascii="Times New Roman" w:hAnsi="Times New Roman"/>
                <w:sz w:val="24"/>
              </w:rPr>
              <w:t xml:space="preserve">shall </w:t>
            </w:r>
            <w:r w:rsidRPr="002A677E">
              <w:rPr>
                <w:rStyle w:val="InstructionsTabelleText"/>
                <w:rFonts w:ascii="Times New Roman" w:hAnsi="Times New Roman"/>
                <w:sz w:val="24"/>
              </w:rPr>
              <w:t>report the total ‘number of</w:t>
            </w:r>
            <w:r w:rsidR="00650B6C" w:rsidRPr="002A677E">
              <w:rPr>
                <w:rStyle w:val="InstructionsTabelleText"/>
                <w:rFonts w:ascii="Times New Roman" w:hAnsi="Times New Roman"/>
                <w:sz w:val="24"/>
              </w:rPr>
              <w:t xml:space="preserve"> loss</w:t>
            </w:r>
            <w:r w:rsidRPr="002A677E">
              <w:rPr>
                <w:rStyle w:val="InstructionsTabelleText"/>
                <w:rFonts w:ascii="Times New Roman" w:hAnsi="Times New Roman"/>
                <w:sz w:val="24"/>
              </w:rPr>
              <w:t xml:space="preserve"> events</w:t>
            </w:r>
            <w:r w:rsidR="008D30F0" w:rsidRPr="002A677E">
              <w:rPr>
                <w:rStyle w:val="InstructionsTabelleText"/>
                <w:rFonts w:ascii="Times New Roman" w:hAnsi="Times New Roman"/>
                <w:sz w:val="24"/>
              </w:rPr>
              <w:t xml:space="preserve"> (new </w:t>
            </w:r>
            <w:r w:rsidR="00650B6C" w:rsidRPr="002A677E">
              <w:rPr>
                <w:rStyle w:val="InstructionsTabelleText"/>
                <w:rFonts w:ascii="Times New Roman" w:hAnsi="Times New Roman"/>
                <w:sz w:val="24"/>
              </w:rPr>
              <w:t xml:space="preserve">loss </w:t>
            </w:r>
            <w:r w:rsidR="008D30F0" w:rsidRPr="002A677E">
              <w:rPr>
                <w:rStyle w:val="InstructionsTabelleText"/>
                <w:rFonts w:ascii="Times New Roman" w:hAnsi="Times New Roman"/>
                <w:sz w:val="24"/>
              </w:rPr>
              <w:t>events)</w:t>
            </w:r>
            <w:r w:rsidRPr="002A677E">
              <w:rPr>
                <w:rStyle w:val="InstructionsTabelleText"/>
                <w:rFonts w:ascii="Times New Roman" w:hAnsi="Times New Roman"/>
                <w:sz w:val="24"/>
              </w:rPr>
              <w:t>’, the total of ‘gross loss amount</w:t>
            </w:r>
            <w:r w:rsidR="008D30F0" w:rsidRPr="002A677E">
              <w:rPr>
                <w:rStyle w:val="InstructionsTabelleText"/>
                <w:rFonts w:ascii="Times New Roman" w:hAnsi="Times New Roman"/>
                <w:sz w:val="24"/>
              </w:rPr>
              <w:t xml:space="preserve"> (new</w:t>
            </w:r>
            <w:r w:rsidR="00650B6C" w:rsidRPr="002A677E">
              <w:rPr>
                <w:rStyle w:val="InstructionsTabelleText"/>
                <w:rFonts w:ascii="Times New Roman" w:hAnsi="Times New Roman"/>
                <w:sz w:val="24"/>
              </w:rPr>
              <w:t xml:space="preserve"> loss</w:t>
            </w:r>
            <w:r w:rsidR="008D30F0" w:rsidRPr="002A677E">
              <w:rPr>
                <w:rStyle w:val="InstructionsTabelleText"/>
                <w:rFonts w:ascii="Times New Roman" w:hAnsi="Times New Roman"/>
                <w:sz w:val="24"/>
              </w:rPr>
              <w:t xml:space="preserve"> events)</w:t>
            </w:r>
            <w:r w:rsidRPr="002A677E">
              <w:rPr>
                <w:rStyle w:val="InstructionsTabelleText"/>
                <w:rFonts w:ascii="Times New Roman" w:hAnsi="Times New Roman"/>
                <w:sz w:val="24"/>
              </w:rPr>
              <w:t xml:space="preserve">’, the total ‘number of </w:t>
            </w:r>
            <w:r w:rsidR="00650B6C" w:rsidRPr="002A677E">
              <w:rPr>
                <w:rStyle w:val="InstructionsTabelleText"/>
                <w:rFonts w:ascii="Times New Roman" w:hAnsi="Times New Roman"/>
                <w:sz w:val="24"/>
              </w:rPr>
              <w:t xml:space="preserve">loss </w:t>
            </w:r>
            <w:r w:rsidRPr="002A677E">
              <w:rPr>
                <w:rStyle w:val="InstructionsTabelleText"/>
                <w:rFonts w:ascii="Times New Roman" w:hAnsi="Times New Roman"/>
                <w:sz w:val="24"/>
              </w:rPr>
              <w:t>events subject to loss adjustments’, the total of ‘loss adjustments relating to previous reporting periods’</w:t>
            </w:r>
            <w:r w:rsidR="008D30F0" w:rsidRPr="002A677E">
              <w:rPr>
                <w:rStyle w:val="InstructionsTabelleText"/>
                <w:rFonts w:ascii="Times New Roman" w:hAnsi="Times New Roman"/>
                <w:sz w:val="24"/>
              </w:rPr>
              <w:t>,</w:t>
            </w:r>
            <w:r w:rsidRPr="002A677E">
              <w:rPr>
                <w:rStyle w:val="InstructionsTabelleText"/>
                <w:rFonts w:ascii="Times New Roman" w:hAnsi="Times New Roman"/>
                <w:sz w:val="24"/>
              </w:rPr>
              <w:t xml:space="preserve"> </w:t>
            </w:r>
            <w:r w:rsidR="008D30F0" w:rsidRPr="002A677E">
              <w:rPr>
                <w:rStyle w:val="InstructionsTabelleText"/>
                <w:rFonts w:ascii="Times New Roman" w:hAnsi="Times New Roman"/>
                <w:sz w:val="24"/>
              </w:rPr>
              <w:t xml:space="preserve">the ‘maximum single loss’, the ‘sum of the five largest losses’, </w:t>
            </w:r>
            <w:r w:rsidRPr="002A677E">
              <w:rPr>
                <w:rStyle w:val="InstructionsTabelleText"/>
                <w:rFonts w:ascii="Times New Roman" w:hAnsi="Times New Roman"/>
                <w:sz w:val="24"/>
              </w:rPr>
              <w:t>the total of ‘total direct loss recovery’</w:t>
            </w:r>
            <w:r w:rsidR="008D30F0" w:rsidRPr="002A677E">
              <w:rPr>
                <w:rStyle w:val="InstructionsTabelleText"/>
                <w:rFonts w:ascii="Times New Roman" w:hAnsi="Times New Roman"/>
                <w:sz w:val="24"/>
              </w:rPr>
              <w:t xml:space="preserve"> and</w:t>
            </w:r>
            <w:r w:rsidRPr="002A677E">
              <w:rPr>
                <w:rStyle w:val="InstructionsTabelleText"/>
                <w:rFonts w:ascii="Times New Roman" w:hAnsi="Times New Roman"/>
                <w:sz w:val="24"/>
              </w:rPr>
              <w:t xml:space="preserve"> the total of ‘</w:t>
            </w:r>
            <w:r w:rsidR="008D30F0" w:rsidRPr="002A677E">
              <w:rPr>
                <w:rStyle w:val="InstructionsTabelleText"/>
                <w:rFonts w:ascii="Times New Roman" w:hAnsi="Times New Roman"/>
                <w:sz w:val="24"/>
              </w:rPr>
              <w:t>t</w:t>
            </w:r>
            <w:r w:rsidRPr="002A677E">
              <w:rPr>
                <w:rStyle w:val="InstructionsTabelleText"/>
                <w:rFonts w:ascii="Times New Roman" w:hAnsi="Times New Roman"/>
                <w:sz w:val="24"/>
              </w:rPr>
              <w:t>otal recovery from insurance and other risk transfer mechanisms’.</w:t>
            </w:r>
          </w:p>
          <w:p w14:paraId="435DA6FC" w14:textId="40BFB6DE" w:rsidR="00FD54FC" w:rsidRPr="002A677E" w:rsidRDefault="00FD54FC" w:rsidP="3B06A011">
            <w:pPr>
              <w:rPr>
                <w:rStyle w:val="InstructionsTabelleText"/>
                <w:rFonts w:ascii="Times New Roman" w:hAnsi="Times New Roman"/>
                <w:sz w:val="24"/>
              </w:rPr>
            </w:pPr>
            <w:r w:rsidRPr="3B06A011">
              <w:rPr>
                <w:rStyle w:val="InstructionsTabelleText"/>
                <w:rFonts w:ascii="Times New Roman" w:hAnsi="Times New Roman"/>
                <w:sz w:val="24"/>
              </w:rPr>
              <w:lastRenderedPageBreak/>
              <w:t xml:space="preserve">Provided that the institution has identified the </w:t>
            </w:r>
            <w:r w:rsidR="00650B6C" w:rsidRPr="3B06A011">
              <w:rPr>
                <w:rStyle w:val="InstructionsTabelleText"/>
                <w:rFonts w:ascii="Times New Roman" w:hAnsi="Times New Roman"/>
                <w:sz w:val="24"/>
              </w:rPr>
              <w:t xml:space="preserve">loss </w:t>
            </w:r>
            <w:r w:rsidRPr="3B06A011">
              <w:rPr>
                <w:rStyle w:val="InstructionsTabelleText"/>
                <w:rFonts w:ascii="Times New Roman" w:hAnsi="Times New Roman"/>
                <w:sz w:val="24"/>
              </w:rPr>
              <w:t xml:space="preserve">event types for all losses, column </w:t>
            </w:r>
            <w:r w:rsidR="00431185"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080 </w:t>
            </w:r>
            <w:r w:rsidR="001F6487" w:rsidRPr="3B06A011">
              <w:rPr>
                <w:rStyle w:val="InstructionsTabelleText"/>
                <w:rFonts w:ascii="Times New Roman" w:hAnsi="Times New Roman"/>
                <w:sz w:val="24"/>
              </w:rPr>
              <w:t xml:space="preserve">shall </w:t>
            </w:r>
            <w:r w:rsidRPr="3B06A011">
              <w:rPr>
                <w:rStyle w:val="InstructionsTabelleText"/>
                <w:rFonts w:ascii="Times New Roman" w:hAnsi="Times New Roman"/>
                <w:sz w:val="24"/>
              </w:rPr>
              <w:t xml:space="preserve">show the simple aggregation of the number of loss events, the total gross loss amounts, the total loss recovery amounts and the ‘loss adjustments relating to previous reporting periods’ reported in columns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010 to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070. </w:t>
            </w:r>
          </w:p>
          <w:p w14:paraId="7ADBEC5B" w14:textId="104FB11B" w:rsidR="00FD54FC" w:rsidRPr="002A677E" w:rsidRDefault="00FD54FC" w:rsidP="3B06A011">
            <w:pPr>
              <w:rPr>
                <w:rStyle w:val="InstructionsTabelleText"/>
                <w:rFonts w:ascii="Times New Roman" w:hAnsi="Times New Roman"/>
                <w:sz w:val="24"/>
              </w:rPr>
            </w:pPr>
            <w:r w:rsidRPr="3B06A011">
              <w:rPr>
                <w:rStyle w:val="InstructionsTabelleText"/>
                <w:rFonts w:ascii="Times New Roman" w:hAnsi="Times New Roman"/>
                <w:sz w:val="24"/>
              </w:rPr>
              <w:t xml:space="preserve">The ‘maximum single loss’ reported in column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080 </w:t>
            </w:r>
            <w:r w:rsidR="001F6487" w:rsidRPr="3B06A011">
              <w:rPr>
                <w:rStyle w:val="InstructionsTabelleText"/>
                <w:rFonts w:ascii="Times New Roman" w:hAnsi="Times New Roman"/>
                <w:sz w:val="24"/>
              </w:rPr>
              <w:t>shall be</w:t>
            </w:r>
            <w:r w:rsidRPr="3B06A011">
              <w:rPr>
                <w:rStyle w:val="InstructionsTabelleText"/>
                <w:rFonts w:ascii="Times New Roman" w:hAnsi="Times New Roman"/>
                <w:sz w:val="24"/>
              </w:rPr>
              <w:t xml:space="preserve"> the maximum single loss within a business line and identical to the maximum of the ‘maximum single losses’ reported in columns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010 to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070</w:t>
            </w:r>
            <w:r w:rsidR="00B83DDE" w:rsidRPr="3B06A011">
              <w:rPr>
                <w:rStyle w:val="InstructionsTabelleText"/>
                <w:rFonts w:ascii="Times New Roman" w:hAnsi="Times New Roman"/>
                <w:sz w:val="24"/>
              </w:rPr>
              <w:t>, p</w:t>
            </w:r>
            <w:r w:rsidRPr="3B06A011">
              <w:rPr>
                <w:rStyle w:val="InstructionsTabelleText"/>
                <w:rFonts w:ascii="Times New Roman" w:hAnsi="Times New Roman"/>
                <w:sz w:val="24"/>
              </w:rPr>
              <w:t>rovided that the institution has identified the</w:t>
            </w:r>
            <w:r w:rsidR="00650B6C" w:rsidRPr="3B06A011">
              <w:rPr>
                <w:rStyle w:val="InstructionsTabelleText"/>
                <w:rFonts w:ascii="Times New Roman" w:hAnsi="Times New Roman"/>
                <w:sz w:val="24"/>
              </w:rPr>
              <w:t xml:space="preserve"> loss</w:t>
            </w:r>
            <w:r w:rsidRPr="3B06A011">
              <w:rPr>
                <w:rStyle w:val="InstructionsTabelleText"/>
                <w:rFonts w:ascii="Times New Roman" w:hAnsi="Times New Roman"/>
                <w:sz w:val="24"/>
              </w:rPr>
              <w:t xml:space="preserve"> event types for all losses. </w:t>
            </w:r>
          </w:p>
          <w:p w14:paraId="620764F4" w14:textId="77777777" w:rsidR="00FD54FC" w:rsidRPr="002A677E" w:rsidRDefault="00FD54FC" w:rsidP="00FD54FC">
            <w:pPr>
              <w:rPr>
                <w:rFonts w:ascii="Times New Roman" w:hAnsi="Times New Roman"/>
                <w:bCs/>
                <w:sz w:val="24"/>
                <w:lang w:eastAsia="nl-BE"/>
              </w:rPr>
            </w:pPr>
            <w:r w:rsidRPr="002A677E">
              <w:rPr>
                <w:rStyle w:val="InstructionsTabelleText"/>
                <w:rFonts w:ascii="Times New Roman" w:hAnsi="Times New Roman"/>
                <w:sz w:val="24"/>
              </w:rPr>
              <w:t xml:space="preserve">For the sum of the five largest losses, in column </w:t>
            </w:r>
            <w:r w:rsidR="00CB3146" w:rsidRPr="002A677E">
              <w:rPr>
                <w:rStyle w:val="InstructionsTabelleText"/>
                <w:rFonts w:ascii="Times New Roman" w:hAnsi="Times New Roman"/>
                <w:sz w:val="24"/>
              </w:rPr>
              <w:t>0</w:t>
            </w:r>
            <w:r w:rsidRPr="002A677E">
              <w:rPr>
                <w:rStyle w:val="InstructionsTabelleText"/>
                <w:rFonts w:ascii="Times New Roman" w:hAnsi="Times New Roman"/>
                <w:sz w:val="24"/>
              </w:rPr>
              <w:t xml:space="preserve">080 the sum of the five largest losses within one business line </w:t>
            </w:r>
            <w:r w:rsidR="001F6487" w:rsidRPr="002A677E">
              <w:rPr>
                <w:rStyle w:val="InstructionsTabelleText"/>
                <w:rFonts w:ascii="Times New Roman" w:hAnsi="Times New Roman"/>
                <w:sz w:val="24"/>
              </w:rPr>
              <w:t>shall be</w:t>
            </w:r>
            <w:r w:rsidRPr="002A677E">
              <w:rPr>
                <w:rStyle w:val="InstructionsTabelleText"/>
                <w:rFonts w:ascii="Times New Roman" w:hAnsi="Times New Roman"/>
                <w:sz w:val="24"/>
              </w:rPr>
              <w:t xml:space="preserve"> reported.</w:t>
            </w:r>
          </w:p>
        </w:tc>
      </w:tr>
      <w:tr w:rsidR="00FD54FC" w:rsidRPr="002A677E" w14:paraId="4B2FA115" w14:textId="77777777" w:rsidTr="3B06A011">
        <w:tc>
          <w:tcPr>
            <w:tcW w:w="985" w:type="dxa"/>
          </w:tcPr>
          <w:p w14:paraId="5DDA1F0A" w14:textId="77777777" w:rsidR="00FD54FC" w:rsidRPr="002A677E" w:rsidRDefault="00C93FC2" w:rsidP="000F70EC">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090-</w:t>
            </w:r>
            <w:r w:rsidRPr="002A677E">
              <w:rPr>
                <w:rFonts w:ascii="Times New Roman" w:hAnsi="Times New Roman"/>
                <w:bCs/>
                <w:sz w:val="24"/>
                <w:lang w:eastAsia="nl-BE"/>
              </w:rPr>
              <w:t>0</w:t>
            </w:r>
            <w:r w:rsidR="00FD54FC" w:rsidRPr="002A677E">
              <w:rPr>
                <w:rFonts w:ascii="Times New Roman" w:hAnsi="Times New Roman"/>
                <w:bCs/>
                <w:sz w:val="24"/>
                <w:lang w:eastAsia="nl-BE"/>
              </w:rPr>
              <w:t>100</w:t>
            </w:r>
          </w:p>
        </w:tc>
        <w:tc>
          <w:tcPr>
            <w:tcW w:w="8195" w:type="dxa"/>
          </w:tcPr>
          <w:p w14:paraId="13E5A936" w14:textId="77777777" w:rsidR="00FD54FC" w:rsidRPr="002A677E" w:rsidRDefault="00FD54FC" w:rsidP="00FD54FC">
            <w:pPr>
              <w:autoSpaceDE w:val="0"/>
              <w:autoSpaceDN w:val="0"/>
              <w:adjustRightInd w:val="0"/>
              <w:spacing w:before="0" w:after="0"/>
              <w:rPr>
                <w:rFonts w:ascii="Times New Roman" w:hAnsi="Times New Roman"/>
                <w:sz w:val="24"/>
              </w:rPr>
            </w:pPr>
            <w:r w:rsidRPr="002A677E">
              <w:rPr>
                <w:rStyle w:val="InstructionsTabelleberschrift"/>
                <w:rFonts w:ascii="Times New Roman" w:hAnsi="Times New Roman"/>
                <w:sz w:val="24"/>
              </w:rPr>
              <w:t>MEMORANDUM ITEM: THRESHOLD APPLIED IN DATA COLLECTION</w:t>
            </w:r>
          </w:p>
          <w:p w14:paraId="6C9949A4" w14:textId="0EA420E7" w:rsidR="00FD54FC" w:rsidRPr="002A677E" w:rsidRDefault="00FD54FC" w:rsidP="3B06A011">
            <w:pPr>
              <w:autoSpaceDE w:val="0"/>
              <w:autoSpaceDN w:val="0"/>
              <w:adjustRightInd w:val="0"/>
              <w:spacing w:before="0" w:after="0"/>
              <w:rPr>
                <w:rStyle w:val="InstructionsTabelleText"/>
                <w:rFonts w:ascii="Times New Roman" w:hAnsi="Times New Roman"/>
                <w:sz w:val="24"/>
              </w:rPr>
            </w:pPr>
            <w:r w:rsidRPr="3B06A011">
              <w:rPr>
                <w:rStyle w:val="InstructionsTabelleText"/>
                <w:rFonts w:ascii="Times New Roman" w:hAnsi="Times New Roman"/>
                <w:sz w:val="24"/>
              </w:rPr>
              <w:t xml:space="preserve">Institutions </w:t>
            </w:r>
            <w:r w:rsidR="001F6487" w:rsidRPr="3B06A011">
              <w:rPr>
                <w:rStyle w:val="InstructionsTabelleText"/>
                <w:rFonts w:ascii="Times New Roman" w:hAnsi="Times New Roman"/>
                <w:sz w:val="24"/>
              </w:rPr>
              <w:t xml:space="preserve">shall </w:t>
            </w:r>
            <w:r w:rsidRPr="3B06A011">
              <w:rPr>
                <w:rStyle w:val="InstructionsTabelleText"/>
                <w:rFonts w:ascii="Times New Roman" w:hAnsi="Times New Roman"/>
                <w:sz w:val="24"/>
              </w:rPr>
              <w:t xml:space="preserve">report in columns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090 and </w:t>
            </w:r>
            <w:r w:rsidR="00CB3146" w:rsidRPr="3B06A011">
              <w:rPr>
                <w:rStyle w:val="InstructionsTabelleText"/>
                <w:rFonts w:ascii="Times New Roman" w:hAnsi="Times New Roman"/>
                <w:sz w:val="24"/>
              </w:rPr>
              <w:t>0</w:t>
            </w:r>
            <w:r w:rsidRPr="3B06A011">
              <w:rPr>
                <w:rStyle w:val="InstructionsTabelleText"/>
                <w:rFonts w:ascii="Times New Roman" w:hAnsi="Times New Roman"/>
                <w:sz w:val="24"/>
              </w:rPr>
              <w:t xml:space="preserve">100 the minimum loss thresholds </w:t>
            </w:r>
            <w:r w:rsidR="000A2694" w:rsidRPr="3B06A011">
              <w:rPr>
                <w:rStyle w:val="InstructionsTabelleText"/>
                <w:rFonts w:ascii="Times New Roman" w:hAnsi="Times New Roman"/>
                <w:sz w:val="24"/>
              </w:rPr>
              <w:t xml:space="preserve">already defined and used </w:t>
            </w:r>
            <w:del w:id="844" w:author="Author">
              <w:r w:rsidRPr="3B06A011" w:rsidDel="00D21E29">
                <w:rPr>
                  <w:rStyle w:val="InstructionsTabelleText"/>
                  <w:rFonts w:ascii="Times New Roman" w:hAnsi="Times New Roman"/>
                  <w:sz w:val="24"/>
                </w:rPr>
                <w:delText xml:space="preserve"> </w:delText>
              </w:r>
            </w:del>
            <w:r w:rsidRPr="3B06A011">
              <w:rPr>
                <w:rStyle w:val="InstructionsTabelleText"/>
                <w:rFonts w:ascii="Times New Roman" w:hAnsi="Times New Roman"/>
                <w:sz w:val="24"/>
              </w:rPr>
              <w:t>for the internal loss data collection</w:t>
            </w:r>
            <w:r w:rsidR="000A2694" w:rsidRPr="3B06A011">
              <w:rPr>
                <w:rStyle w:val="InstructionsTabelleText"/>
                <w:rFonts w:ascii="Times New Roman" w:hAnsi="Times New Roman"/>
                <w:sz w:val="24"/>
              </w:rPr>
              <w:t>.</w:t>
            </w:r>
            <w:r w:rsidRPr="3B06A011">
              <w:rPr>
                <w:rStyle w:val="InstructionsTabelleText"/>
                <w:rFonts w:ascii="Times New Roman" w:hAnsi="Times New Roman"/>
                <w:sz w:val="24"/>
              </w:rPr>
              <w:t xml:space="preserve"> </w:t>
            </w:r>
          </w:p>
          <w:p w14:paraId="4FAB0E4A" w14:textId="77777777" w:rsidR="00FD54FC" w:rsidRPr="002A677E" w:rsidRDefault="001F6487" w:rsidP="00FD54FC">
            <w:pPr>
              <w:autoSpaceDE w:val="0"/>
              <w:autoSpaceDN w:val="0"/>
              <w:adjustRightInd w:val="0"/>
              <w:spacing w:before="0" w:after="0"/>
              <w:rPr>
                <w:rStyle w:val="InstructionsTabelleText"/>
                <w:rFonts w:ascii="Times New Roman" w:hAnsi="Times New Roman"/>
                <w:sz w:val="24"/>
              </w:rPr>
            </w:pPr>
            <w:r w:rsidRPr="002A677E">
              <w:rPr>
                <w:rStyle w:val="InstructionsTabelleText"/>
                <w:rFonts w:ascii="Times New Roman" w:hAnsi="Times New Roman"/>
                <w:sz w:val="24"/>
              </w:rPr>
              <w:t>Where</w:t>
            </w:r>
            <w:r w:rsidR="00FD54FC" w:rsidRPr="002A677E">
              <w:rPr>
                <w:rStyle w:val="InstructionsTabelleText"/>
                <w:rFonts w:ascii="Times New Roman" w:hAnsi="Times New Roman"/>
                <w:sz w:val="24"/>
              </w:rPr>
              <w:t xml:space="preserve"> the institution applies only one threshold for in each business line, only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 xml:space="preserve">090 shall be filled in. </w:t>
            </w:r>
          </w:p>
          <w:p w14:paraId="70501482" w14:textId="498EFA89" w:rsidR="00650B6C" w:rsidRPr="002A677E" w:rsidRDefault="001F6487" w:rsidP="0002267E">
            <w:pPr>
              <w:rPr>
                <w:rStyle w:val="InstructionsTabelleText"/>
                <w:rFonts w:ascii="Times New Roman" w:hAnsi="Times New Roman"/>
                <w:sz w:val="24"/>
              </w:rPr>
            </w:pPr>
            <w:r w:rsidRPr="002A677E">
              <w:rPr>
                <w:rStyle w:val="InstructionsTabelleText"/>
                <w:rFonts w:ascii="Times New Roman" w:hAnsi="Times New Roman"/>
                <w:sz w:val="24"/>
              </w:rPr>
              <w:t>W</w:t>
            </w:r>
            <w:r w:rsidR="00FD54FC" w:rsidRPr="002A677E">
              <w:rPr>
                <w:rStyle w:val="InstructionsTabelleText"/>
                <w:rFonts w:ascii="Times New Roman" w:hAnsi="Times New Roman"/>
                <w:sz w:val="24"/>
              </w:rPr>
              <w:t xml:space="preserve">here there are different thresholds applied within the same business line, the highest applicable threshold (column </w:t>
            </w:r>
            <w:r w:rsidR="00CB3146" w:rsidRPr="002A677E">
              <w:rPr>
                <w:rStyle w:val="InstructionsTabelleText"/>
                <w:rFonts w:ascii="Times New Roman" w:hAnsi="Times New Roman"/>
                <w:sz w:val="24"/>
              </w:rPr>
              <w:t>0</w:t>
            </w:r>
            <w:r w:rsidR="00FD54FC" w:rsidRPr="002A677E">
              <w:rPr>
                <w:rStyle w:val="InstructionsTabelleText"/>
                <w:rFonts w:ascii="Times New Roman" w:hAnsi="Times New Roman"/>
                <w:sz w:val="24"/>
              </w:rPr>
              <w:t>100) shall be filled in as well.</w:t>
            </w:r>
          </w:p>
        </w:tc>
      </w:tr>
    </w:tbl>
    <w:p w14:paraId="7D438528" w14:textId="77777777" w:rsidR="00FD54FC" w:rsidRPr="002A677E" w:rsidRDefault="00FD54FC" w:rsidP="00FD54FC">
      <w:pPr>
        <w:pStyle w:val="PlainText"/>
        <w:jc w:val="both"/>
        <w:rPr>
          <w:rFonts w:ascii="Times New Roman" w:hAnsi="Times New Roman"/>
          <w:sz w:val="24"/>
          <w:szCs w:val="24"/>
          <w:u w:val="single"/>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5"/>
        <w:gridCol w:w="7967"/>
      </w:tblGrid>
      <w:tr w:rsidR="00FD54FC" w:rsidRPr="002A677E" w14:paraId="3025DA90" w14:textId="77777777" w:rsidTr="3B06A011">
        <w:trPr>
          <w:trHeight w:val="504"/>
        </w:trPr>
        <w:tc>
          <w:tcPr>
            <w:tcW w:w="9180" w:type="dxa"/>
            <w:gridSpan w:val="2"/>
            <w:shd w:val="clear" w:color="auto" w:fill="CCCCCC"/>
          </w:tcPr>
          <w:p w14:paraId="22584A44" w14:textId="77777777" w:rsidR="00FD54FC" w:rsidRPr="002A677E" w:rsidRDefault="00FD54FC" w:rsidP="00FD54FC">
            <w:pPr>
              <w:autoSpaceDE w:val="0"/>
              <w:autoSpaceDN w:val="0"/>
              <w:adjustRightInd w:val="0"/>
              <w:spacing w:after="0"/>
              <w:rPr>
                <w:rFonts w:ascii="Times New Roman" w:hAnsi="Times New Roman"/>
                <w:b/>
                <w:bCs/>
                <w:sz w:val="24"/>
                <w:lang w:eastAsia="nl-BE"/>
              </w:rPr>
            </w:pPr>
            <w:r w:rsidRPr="002A677E">
              <w:rPr>
                <w:rFonts w:ascii="Times New Roman" w:hAnsi="Times New Roman"/>
                <w:b/>
                <w:bCs/>
                <w:sz w:val="24"/>
                <w:lang w:eastAsia="nl-BE"/>
              </w:rPr>
              <w:t>Rows</w:t>
            </w:r>
          </w:p>
        </w:tc>
      </w:tr>
      <w:tr w:rsidR="00FD54FC" w:rsidRPr="002A677E" w14:paraId="747AECBF" w14:textId="77777777" w:rsidTr="3B06A011">
        <w:tc>
          <w:tcPr>
            <w:tcW w:w="1101" w:type="dxa"/>
          </w:tcPr>
          <w:p w14:paraId="373E8135"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010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73EF9F40" w14:textId="7C8BD87F"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LINES: CORPORATE FINANCE, TRADING AND SALES, RETAIL BROKERAGE, COMMERCIAL BANKING, RETAIL BANKING, PAYMENT AND SETTLEMENT, AGENCY SERVICES, ASSET MANAGEMENT, CORPORATE ITEMS</w:t>
            </w:r>
          </w:p>
          <w:p w14:paraId="4ABD41A7" w14:textId="4AA98EEC" w:rsidR="00FD54FC" w:rsidRPr="002A677E" w:rsidRDefault="00FD54FC" w:rsidP="00FD54FC">
            <w:pPr>
              <w:pStyle w:val="PlainText"/>
              <w:jc w:val="both"/>
              <w:rPr>
                <w:rFonts w:ascii="Times New Roman" w:hAnsi="Times New Roman"/>
                <w:sz w:val="24"/>
                <w:szCs w:val="24"/>
                <w:lang w:val="en-GB" w:eastAsia="de-DE"/>
              </w:rPr>
            </w:pPr>
            <w:r w:rsidRPr="002A677E">
              <w:rPr>
                <w:rFonts w:ascii="Times New Roman" w:hAnsi="Times New Roman"/>
                <w:sz w:val="24"/>
                <w:szCs w:val="24"/>
                <w:lang w:val="en-GB"/>
              </w:rPr>
              <w:t>For each</w:t>
            </w:r>
            <w:r w:rsidR="00953D93">
              <w:rPr>
                <w:rFonts w:ascii="Times New Roman" w:hAnsi="Times New Roman"/>
                <w:sz w:val="24"/>
                <w:szCs w:val="24"/>
                <w:lang w:val="en-GB"/>
              </w:rPr>
              <w:t xml:space="preserve"> loss event type and</w:t>
            </w:r>
            <w:r w:rsidRPr="002A677E">
              <w:rPr>
                <w:rFonts w:ascii="Times New Roman" w:hAnsi="Times New Roman"/>
                <w:sz w:val="24"/>
                <w:szCs w:val="24"/>
                <w:lang w:val="en-GB"/>
              </w:rPr>
              <w:t xml:space="preserve"> business line </w:t>
            </w:r>
            <w:r w:rsidRPr="002A677E">
              <w:rPr>
                <w:rFonts w:ascii="Times New Roman" w:hAnsi="Times New Roman"/>
                <w:sz w:val="24"/>
                <w:szCs w:val="24"/>
                <w:lang w:val="en-GB" w:eastAsia="de-DE"/>
              </w:rPr>
              <w:t xml:space="preserve">the institution shall report, </w:t>
            </w:r>
            <w:r w:rsidR="00BB22D4" w:rsidRPr="002A677E">
              <w:rPr>
                <w:rFonts w:ascii="Times New Roman" w:hAnsi="Times New Roman"/>
                <w:sz w:val="24"/>
                <w:szCs w:val="24"/>
                <w:lang w:val="en-GB" w:eastAsia="de-DE"/>
              </w:rPr>
              <w:t>in accordance with</w:t>
            </w:r>
            <w:r w:rsidRPr="002A677E">
              <w:rPr>
                <w:rFonts w:ascii="Times New Roman" w:hAnsi="Times New Roman"/>
                <w:sz w:val="24"/>
                <w:szCs w:val="24"/>
                <w:lang w:val="en-GB" w:eastAsia="de-DE"/>
              </w:rPr>
              <w:t xml:space="preserve"> the internal thresholds</w:t>
            </w:r>
            <w:r w:rsidR="001F6487" w:rsidRPr="002A677E">
              <w:rPr>
                <w:rFonts w:ascii="Times New Roman" w:hAnsi="Times New Roman"/>
                <w:sz w:val="24"/>
                <w:szCs w:val="24"/>
                <w:lang w:val="en-GB" w:eastAsia="de-DE"/>
              </w:rPr>
              <w:t>,</w:t>
            </w:r>
            <w:r w:rsidRPr="002A677E">
              <w:rPr>
                <w:rFonts w:ascii="Times New Roman" w:hAnsi="Times New Roman"/>
                <w:sz w:val="24"/>
                <w:szCs w:val="24"/>
                <w:lang w:val="en-GB" w:eastAsia="de-DE"/>
              </w:rPr>
              <w:t xml:space="preserve"> the following information: number of </w:t>
            </w:r>
            <w:r w:rsidR="00650B6C" w:rsidRPr="002A677E">
              <w:rPr>
                <w:rFonts w:ascii="Times New Roman" w:hAnsi="Times New Roman"/>
                <w:sz w:val="24"/>
                <w:szCs w:val="24"/>
                <w:lang w:val="en-GB" w:eastAsia="de-DE"/>
              </w:rPr>
              <w:t xml:space="preserve">loss </w:t>
            </w:r>
            <w:r w:rsidRPr="002A677E">
              <w:rPr>
                <w:rFonts w:ascii="Times New Roman" w:hAnsi="Times New Roman"/>
                <w:sz w:val="24"/>
                <w:szCs w:val="24"/>
                <w:lang w:val="en-GB" w:eastAsia="de-DE"/>
              </w:rPr>
              <w:t>events</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gross loss amount</w:t>
            </w:r>
            <w:r w:rsidR="00F52FC6" w:rsidRPr="002A677E">
              <w:rPr>
                <w:rFonts w:ascii="Times New Roman" w:hAnsi="Times New Roman"/>
                <w:sz w:val="24"/>
                <w:szCs w:val="24"/>
                <w:lang w:val="en-GB" w:eastAsia="de-DE"/>
              </w:rPr>
              <w:t xml:space="preserve"> (new </w:t>
            </w:r>
            <w:r w:rsidR="00650B6C" w:rsidRPr="002A677E">
              <w:rPr>
                <w:rFonts w:ascii="Times New Roman" w:hAnsi="Times New Roman"/>
                <w:sz w:val="24"/>
                <w:szCs w:val="24"/>
                <w:lang w:val="en-GB" w:eastAsia="de-DE"/>
              </w:rPr>
              <w:t>loss</w:t>
            </w:r>
            <w:r w:rsidR="001F6487" w:rsidRPr="002A677E">
              <w:rPr>
                <w:rFonts w:ascii="Times New Roman" w:hAnsi="Times New Roman"/>
                <w:sz w:val="24"/>
                <w:szCs w:val="24"/>
                <w:lang w:val="en-GB" w:eastAsia="de-DE"/>
              </w:rPr>
              <w:t xml:space="preserve"> </w:t>
            </w:r>
            <w:r w:rsidR="00F52FC6" w:rsidRPr="002A677E">
              <w:rPr>
                <w:rFonts w:ascii="Times New Roman" w:hAnsi="Times New Roman"/>
                <w:sz w:val="24"/>
                <w:szCs w:val="24"/>
                <w:lang w:val="en-GB" w:eastAsia="de-DE"/>
              </w:rPr>
              <w:t>events)</w:t>
            </w:r>
            <w:r w:rsidRPr="002A677E">
              <w:rPr>
                <w:rFonts w:ascii="Times New Roman" w:hAnsi="Times New Roman"/>
                <w:sz w:val="24"/>
                <w:szCs w:val="24"/>
                <w:lang w:val="en-GB" w:eastAsia="de-DE"/>
              </w:rPr>
              <w:t>, the number of</w:t>
            </w:r>
            <w:r w:rsidR="00650B6C" w:rsidRPr="002A677E">
              <w:rPr>
                <w:rFonts w:ascii="Times New Roman" w:hAnsi="Times New Roman"/>
                <w:sz w:val="24"/>
                <w:szCs w:val="24"/>
                <w:lang w:val="en-GB" w:eastAsia="de-DE"/>
              </w:rPr>
              <w:t xml:space="preserve"> loss</w:t>
            </w:r>
            <w:r w:rsidRPr="002A677E">
              <w:rPr>
                <w:rFonts w:ascii="Times New Roman" w:hAnsi="Times New Roman"/>
                <w:sz w:val="24"/>
                <w:szCs w:val="24"/>
                <w:lang w:val="en-GB" w:eastAsia="de-DE"/>
              </w:rPr>
              <w:t xml:space="preserve"> events subject to loss adjustments, loss adjustments relating to previous reporting periods, maximum single loss, sum of the five largest losses, total direct loss recovery and the total recovery from insurance and other risk transfer mechanisms.</w:t>
            </w:r>
          </w:p>
          <w:p w14:paraId="598C709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For a loss event that affects more than one business line the “gross loss amount”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distributed among</w:t>
            </w:r>
            <w:r w:rsidR="005A2C21" w:rsidRPr="002A677E">
              <w:rPr>
                <w:rFonts w:ascii="Times New Roman" w:hAnsi="Times New Roman"/>
                <w:sz w:val="24"/>
                <w:lang w:eastAsia="de-DE"/>
              </w:rPr>
              <w:t>st</w:t>
            </w:r>
            <w:r w:rsidRPr="002A677E">
              <w:rPr>
                <w:rFonts w:ascii="Times New Roman" w:hAnsi="Times New Roman"/>
                <w:sz w:val="24"/>
                <w:lang w:eastAsia="de-DE"/>
              </w:rPr>
              <w:t xml:space="preserve"> all the affected business lines.</w:t>
            </w:r>
          </w:p>
          <w:p w14:paraId="7BC94C24" w14:textId="643D0143" w:rsidR="00FD54FC" w:rsidRPr="002A677E" w:rsidRDefault="00FD54FC" w:rsidP="3B06A011">
            <w:pPr>
              <w:rPr>
                <w:rFonts w:ascii="Times New Roman" w:hAnsi="Times New Roman"/>
                <w:sz w:val="24"/>
                <w:lang w:eastAsia="nl-BE"/>
              </w:rPr>
            </w:pPr>
            <w:r w:rsidRPr="3B06A011">
              <w:rPr>
                <w:rFonts w:ascii="Times New Roman" w:hAnsi="Times New Roman"/>
                <w:sz w:val="24"/>
                <w:lang w:eastAsia="de-DE"/>
              </w:rPr>
              <w:t>Institutions that calculate</w:t>
            </w:r>
            <w:r w:rsidR="00D57047" w:rsidRPr="3B06A011">
              <w:rPr>
                <w:rFonts w:ascii="Times New Roman" w:hAnsi="Times New Roman"/>
                <w:sz w:val="24"/>
                <w:lang w:eastAsia="de-DE"/>
              </w:rPr>
              <w:t>d</w:t>
            </w:r>
            <w:r w:rsidRPr="3B06A011">
              <w:rPr>
                <w:rFonts w:ascii="Times New Roman" w:hAnsi="Times New Roman"/>
                <w:sz w:val="24"/>
                <w:lang w:eastAsia="de-DE"/>
              </w:rPr>
              <w:t xml:space="preserve"> their own funds requirement </w:t>
            </w:r>
            <w:r w:rsidR="00BB22D4" w:rsidRPr="3B06A011">
              <w:rPr>
                <w:rFonts w:ascii="Times New Roman" w:hAnsi="Times New Roman"/>
                <w:sz w:val="24"/>
                <w:lang w:eastAsia="de-DE"/>
              </w:rPr>
              <w:t>in</w:t>
            </w:r>
            <w:r w:rsidR="0001698A" w:rsidRPr="3B06A011">
              <w:rPr>
                <w:rFonts w:ascii="Times New Roman" w:hAnsi="Times New Roman"/>
                <w:sz w:val="24"/>
                <w:lang w:eastAsia="de-DE"/>
              </w:rPr>
              <w:t xml:space="preserve"> December </w:t>
            </w:r>
            <w:r w:rsidR="00E62FFE" w:rsidRPr="3B06A011">
              <w:rPr>
                <w:rFonts w:ascii="Times New Roman" w:hAnsi="Times New Roman"/>
                <w:sz w:val="24"/>
                <w:lang w:eastAsia="de-DE"/>
              </w:rPr>
              <w:t>2024 in accordance</w:t>
            </w:r>
            <w:r w:rsidR="00BB22D4" w:rsidRPr="3B06A011">
              <w:rPr>
                <w:rFonts w:ascii="Times New Roman" w:hAnsi="Times New Roman"/>
                <w:sz w:val="24"/>
                <w:lang w:eastAsia="de-DE"/>
              </w:rPr>
              <w:t xml:space="preserve"> with</w:t>
            </w:r>
            <w:r w:rsidRPr="3B06A011">
              <w:rPr>
                <w:rFonts w:ascii="Times New Roman" w:hAnsi="Times New Roman"/>
                <w:sz w:val="24"/>
                <w:lang w:eastAsia="de-DE"/>
              </w:rPr>
              <w:t xml:space="preserve"> </w:t>
            </w:r>
            <w:r w:rsidR="006D7512" w:rsidRPr="3B06A011">
              <w:rPr>
                <w:rFonts w:ascii="Times New Roman" w:hAnsi="Times New Roman"/>
                <w:sz w:val="24"/>
                <w:lang w:eastAsia="de-DE"/>
              </w:rPr>
              <w:t xml:space="preserve">the </w:t>
            </w:r>
            <w:r w:rsidRPr="3B06A011">
              <w:rPr>
                <w:rFonts w:ascii="Times New Roman" w:hAnsi="Times New Roman"/>
                <w:sz w:val="24"/>
                <w:lang w:eastAsia="de-DE"/>
              </w:rPr>
              <w:t xml:space="preserve">BIA can report those losses for which the business line is not identified in rows </w:t>
            </w:r>
            <w:r w:rsidR="00CB3146" w:rsidRPr="3B06A011">
              <w:rPr>
                <w:rFonts w:ascii="Times New Roman" w:hAnsi="Times New Roman"/>
                <w:sz w:val="24"/>
                <w:lang w:eastAsia="de-DE"/>
              </w:rPr>
              <w:t>0</w:t>
            </w:r>
            <w:r w:rsidRPr="3B06A011">
              <w:rPr>
                <w:rFonts w:ascii="Times New Roman" w:hAnsi="Times New Roman"/>
                <w:sz w:val="24"/>
                <w:lang w:eastAsia="de-DE"/>
              </w:rPr>
              <w:t>910-</w:t>
            </w:r>
            <w:r w:rsidR="00CB3146" w:rsidRPr="3B06A011">
              <w:rPr>
                <w:rFonts w:ascii="Times New Roman" w:hAnsi="Times New Roman"/>
                <w:sz w:val="24"/>
                <w:lang w:eastAsia="de-DE"/>
              </w:rPr>
              <w:t>0</w:t>
            </w:r>
            <w:r w:rsidRPr="3B06A011">
              <w:rPr>
                <w:rFonts w:ascii="Times New Roman" w:hAnsi="Times New Roman"/>
                <w:sz w:val="24"/>
                <w:lang w:eastAsia="de-DE"/>
              </w:rPr>
              <w:t>980 only.</w:t>
            </w:r>
          </w:p>
        </w:tc>
      </w:tr>
      <w:tr w:rsidR="00FD54FC" w:rsidRPr="002A677E" w14:paraId="5539CB2D" w14:textId="77777777" w:rsidTr="3B06A011">
        <w:tc>
          <w:tcPr>
            <w:tcW w:w="1101" w:type="dxa"/>
          </w:tcPr>
          <w:p w14:paraId="2AD95C5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610,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710, </w:t>
            </w:r>
            <w:r w:rsidRPr="002A677E">
              <w:rPr>
                <w:rFonts w:ascii="Times New Roman" w:hAnsi="Times New Roman"/>
                <w:bCs/>
                <w:sz w:val="24"/>
                <w:lang w:eastAsia="nl-BE"/>
              </w:rPr>
              <w:t>0</w:t>
            </w:r>
            <w:r w:rsidR="00FD54FC" w:rsidRPr="002A677E">
              <w:rPr>
                <w:rFonts w:ascii="Times New Roman" w:hAnsi="Times New Roman"/>
                <w:bCs/>
                <w:sz w:val="24"/>
                <w:lang w:eastAsia="nl-BE"/>
              </w:rPr>
              <w:t>810</w:t>
            </w:r>
          </w:p>
        </w:tc>
        <w:tc>
          <w:tcPr>
            <w:tcW w:w="8079" w:type="dxa"/>
          </w:tcPr>
          <w:p w14:paraId="6FB8404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 xml:space="preserve">events (new </w:t>
            </w:r>
            <w:r w:rsidR="00650B6C"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0A87F437"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number of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is the number of </w:t>
            </w:r>
            <w:r w:rsidR="00650B6C" w:rsidRPr="002A677E">
              <w:rPr>
                <w:rFonts w:ascii="Times New Roman" w:hAnsi="Times New Roman"/>
                <w:sz w:val="24"/>
                <w:lang w:eastAsia="de-DE"/>
              </w:rPr>
              <w:t>loss</w:t>
            </w:r>
            <w:r w:rsidRPr="002A677E">
              <w:rPr>
                <w:rFonts w:ascii="Times New Roman" w:hAnsi="Times New Roman"/>
                <w:sz w:val="24"/>
                <w:lang w:eastAsia="de-DE"/>
              </w:rPr>
              <w:t xml:space="preserve"> events for which gross losses were accounted for within the reporting reference period.</w:t>
            </w:r>
          </w:p>
          <w:p w14:paraId="1CB08978"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The number of </w:t>
            </w:r>
            <w:r w:rsidR="00650B6C" w:rsidRPr="3B06A011">
              <w:rPr>
                <w:rFonts w:ascii="Times New Roman" w:hAnsi="Times New Roman"/>
                <w:sz w:val="24"/>
                <w:lang w:eastAsia="de-DE"/>
              </w:rPr>
              <w:t xml:space="preserve">loss </w:t>
            </w:r>
            <w:r w:rsidRPr="3B06A011">
              <w:rPr>
                <w:rFonts w:ascii="Times New Roman" w:hAnsi="Times New Roman"/>
                <w:sz w:val="24"/>
                <w:lang w:eastAsia="de-DE"/>
              </w:rPr>
              <w:t>events shall refer to “new events”, i.e. operational risk events</w:t>
            </w:r>
            <w:r w:rsidR="001F6487" w:rsidRPr="3B06A011">
              <w:rPr>
                <w:rFonts w:ascii="Times New Roman" w:hAnsi="Times New Roman"/>
                <w:sz w:val="24"/>
                <w:lang w:eastAsia="de-DE"/>
              </w:rPr>
              <w:t>:</w:t>
            </w:r>
          </w:p>
          <w:p w14:paraId="3B968FDE"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“accounted for the first time” within the reporting reference period</w:t>
            </w:r>
            <w:r w:rsidR="001F6487" w:rsidRPr="3B06A011">
              <w:rPr>
                <w:rFonts w:ascii="Times New Roman" w:hAnsi="Times New Roman"/>
                <w:sz w:val="24"/>
                <w:lang w:eastAsia="de-DE"/>
              </w:rPr>
              <w:t>;</w:t>
            </w:r>
            <w:r w:rsidRPr="3B06A011">
              <w:rPr>
                <w:rFonts w:ascii="Times New Roman" w:hAnsi="Times New Roman"/>
                <w:sz w:val="24"/>
                <w:lang w:eastAsia="de-DE"/>
              </w:rPr>
              <w:t xml:space="preserve"> or</w:t>
            </w:r>
          </w:p>
          <w:p w14:paraId="1A1A183C" w14:textId="13664215" w:rsidR="00FD54FC" w:rsidRPr="002A677E" w:rsidRDefault="00FD54FC" w:rsidP="00FD54FC">
            <w:pPr>
              <w:tabs>
                <w:tab w:val="left" w:pos="459"/>
              </w:tabs>
              <w:ind w:left="459" w:hanging="459"/>
              <w:rPr>
                <w:rFonts w:ascii="Times New Roman" w:hAnsi="Times New Roman"/>
                <w:sz w:val="24"/>
                <w:lang w:eastAsia="de-DE"/>
              </w:rPr>
            </w:pPr>
            <w:r w:rsidRPr="002A677E">
              <w:rPr>
                <w:rFonts w:ascii="Times New Roman" w:hAnsi="Times New Roman"/>
                <w:sz w:val="24"/>
                <w:lang w:eastAsia="de-DE"/>
              </w:rPr>
              <w:t>(ii)</w:t>
            </w:r>
            <w:r w:rsidRPr="002A677E">
              <w:rPr>
                <w:rFonts w:ascii="Times New Roman" w:hAnsi="Times New Roman"/>
                <w:sz w:val="24"/>
                <w:lang w:eastAsia="de-DE"/>
              </w:rPr>
              <w:tab/>
              <w:t xml:space="preserve">“accounted for the first time” within a previous reporting reference period, </w:t>
            </w:r>
            <w:r w:rsidR="001F6487" w:rsidRPr="002A677E">
              <w:rPr>
                <w:rFonts w:ascii="Times New Roman" w:hAnsi="Times New Roman"/>
                <w:sz w:val="24"/>
                <w:lang w:eastAsia="de-DE"/>
              </w:rPr>
              <w:t>where</w:t>
            </w:r>
            <w:r w:rsidRPr="002A677E">
              <w:rPr>
                <w:rFonts w:ascii="Times New Roman" w:hAnsi="Times New Roman"/>
                <w:sz w:val="24"/>
                <w:lang w:eastAsia="de-DE"/>
              </w:rPr>
              <w:t xml:space="preserve"> the </w:t>
            </w:r>
            <w:r w:rsidR="00650B6C"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1F6487" w:rsidRPr="002A677E">
              <w:rPr>
                <w:rFonts w:ascii="Times New Roman" w:hAnsi="Times New Roman"/>
                <w:sz w:val="24"/>
                <w:lang w:eastAsia="de-DE"/>
              </w:rPr>
              <w:t>was</w:t>
            </w:r>
            <w:r w:rsidRPr="002A677E">
              <w:rPr>
                <w:rFonts w:ascii="Times New Roman" w:hAnsi="Times New Roman"/>
                <w:sz w:val="24"/>
                <w:lang w:eastAsia="de-DE"/>
              </w:rPr>
              <w:t xml:space="preserve"> </w:t>
            </w:r>
            <w:r w:rsidR="00650B6C" w:rsidRPr="002A677E">
              <w:rPr>
                <w:rFonts w:ascii="Times New Roman" w:hAnsi="Times New Roman"/>
                <w:sz w:val="24"/>
                <w:lang w:eastAsia="de-DE"/>
              </w:rPr>
              <w:t xml:space="preserve">not </w:t>
            </w:r>
            <w:r w:rsidRPr="002A677E">
              <w:rPr>
                <w:rFonts w:ascii="Times New Roman" w:hAnsi="Times New Roman"/>
                <w:sz w:val="24"/>
                <w:lang w:eastAsia="de-DE"/>
              </w:rPr>
              <w:t>included</w:t>
            </w:r>
            <w:r w:rsidR="00650B6C" w:rsidRPr="002A677E">
              <w:rPr>
                <w:rFonts w:ascii="Times New Roman" w:hAnsi="Times New Roman"/>
                <w:sz w:val="24"/>
                <w:lang w:eastAsia="de-DE"/>
              </w:rPr>
              <w:t xml:space="preserve"> </w:t>
            </w:r>
            <w:r w:rsidRPr="002A677E">
              <w:rPr>
                <w:rFonts w:ascii="Times New Roman" w:hAnsi="Times New Roman"/>
                <w:sz w:val="24"/>
                <w:lang w:eastAsia="de-DE"/>
              </w:rPr>
              <w:t xml:space="preserve">in any previous supervisory report, </w:t>
            </w:r>
            <w:r w:rsidRPr="002A677E">
              <w:rPr>
                <w:rFonts w:ascii="Times New Roman" w:hAnsi="Times New Roman"/>
                <w:sz w:val="24"/>
                <w:lang w:eastAsia="de-DE"/>
              </w:rPr>
              <w:lastRenderedPageBreak/>
              <w:t>e.g. because it was identified as operational risk</w:t>
            </w:r>
            <w:r w:rsidR="005F1EB8"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only in the current reporting reference period or because the </w:t>
            </w:r>
            <w:r w:rsidR="00CB5A21">
              <w:rPr>
                <w:rFonts w:ascii="Times New Roman" w:hAnsi="Times New Roman"/>
                <w:sz w:val="24"/>
                <w:lang w:eastAsia="de-DE"/>
              </w:rPr>
              <w:t>aggregated</w:t>
            </w:r>
            <w:r w:rsidR="00CB5A21" w:rsidRPr="002A677E">
              <w:rPr>
                <w:rFonts w:ascii="Times New Roman" w:hAnsi="Times New Roman"/>
                <w:sz w:val="24"/>
                <w:lang w:eastAsia="de-DE"/>
              </w:rPr>
              <w:t xml:space="preserve"> </w:t>
            </w:r>
            <w:r w:rsidRPr="002A677E">
              <w:rPr>
                <w:rFonts w:ascii="Times New Roman" w:hAnsi="Times New Roman"/>
                <w:sz w:val="24"/>
                <w:lang w:eastAsia="de-DE"/>
              </w:rPr>
              <w:t xml:space="preserve">loss attributable to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(i.e. the original loss plus / minus all loss adjustments made in previous reporting reference periods) exceeded the internal data collection threshold only in the current reporting reference period.</w:t>
            </w:r>
          </w:p>
          <w:p w14:paraId="76206E71" w14:textId="77777777" w:rsidR="00FD54FC" w:rsidRPr="002A677E" w:rsidRDefault="00FD54FC" w:rsidP="3B06A011">
            <w:pPr>
              <w:rPr>
                <w:rStyle w:val="InstructionsTabelleberschrift"/>
                <w:rFonts w:ascii="Times New Roman" w:hAnsi="Times New Roman"/>
                <w:sz w:val="24"/>
              </w:rPr>
            </w:pPr>
            <w:r w:rsidRPr="3B06A011">
              <w:rPr>
                <w:rFonts w:ascii="Times New Roman" w:hAnsi="Times New Roman"/>
                <w:sz w:val="24"/>
                <w:lang w:eastAsia="de-DE"/>
              </w:rPr>
              <w:t xml:space="preserve">‘New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do not include </w:t>
            </w:r>
            <w:r w:rsidR="005F1EB8" w:rsidRPr="3B06A011">
              <w:rPr>
                <w:rFonts w:ascii="Times New Roman" w:hAnsi="Times New Roman"/>
                <w:sz w:val="24"/>
                <w:lang w:eastAsia="de-DE"/>
              </w:rPr>
              <w:t>loss</w:t>
            </w:r>
            <w:r w:rsidRPr="3B06A011">
              <w:rPr>
                <w:rFonts w:ascii="Times New Roman" w:hAnsi="Times New Roman"/>
                <w:sz w:val="24"/>
                <w:lang w:eastAsia="de-DE"/>
              </w:rPr>
              <w:t xml:space="preserve"> events “accounted for the first time” within a previous reporting reference period, which </w:t>
            </w:r>
            <w:r w:rsidR="001F6487" w:rsidRPr="3B06A011">
              <w:rPr>
                <w:rFonts w:ascii="Times New Roman" w:hAnsi="Times New Roman"/>
                <w:sz w:val="24"/>
                <w:lang w:eastAsia="de-DE"/>
              </w:rPr>
              <w:t>w</w:t>
            </w:r>
            <w:r w:rsidR="00F519A4" w:rsidRPr="3B06A011">
              <w:rPr>
                <w:rFonts w:ascii="Times New Roman" w:hAnsi="Times New Roman"/>
                <w:sz w:val="24"/>
                <w:lang w:eastAsia="de-DE"/>
              </w:rPr>
              <w:t>ere</w:t>
            </w:r>
            <w:r w:rsidR="001F6487" w:rsidRPr="3B06A011">
              <w:rPr>
                <w:rFonts w:ascii="Times New Roman" w:hAnsi="Times New Roman"/>
                <w:sz w:val="24"/>
                <w:lang w:eastAsia="de-DE"/>
              </w:rPr>
              <w:t xml:space="preserve"> already </w:t>
            </w:r>
            <w:r w:rsidRPr="3B06A011">
              <w:rPr>
                <w:rFonts w:ascii="Times New Roman" w:hAnsi="Times New Roman"/>
                <w:sz w:val="24"/>
                <w:lang w:eastAsia="de-DE"/>
              </w:rPr>
              <w:t>included in previous supervisory reports.</w:t>
            </w:r>
          </w:p>
        </w:tc>
      </w:tr>
      <w:tr w:rsidR="00FD54FC" w:rsidRPr="002A677E" w14:paraId="67B548BF" w14:textId="77777777" w:rsidTr="3B06A011">
        <w:tc>
          <w:tcPr>
            <w:tcW w:w="1101" w:type="dxa"/>
          </w:tcPr>
          <w:p w14:paraId="25346D5E"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620,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720, </w:t>
            </w:r>
            <w:r w:rsidRPr="002A677E">
              <w:rPr>
                <w:rFonts w:ascii="Times New Roman" w:hAnsi="Times New Roman"/>
                <w:bCs/>
                <w:sz w:val="24"/>
                <w:lang w:eastAsia="nl-BE"/>
              </w:rPr>
              <w:t>0</w:t>
            </w:r>
            <w:r w:rsidR="00FD54FC" w:rsidRPr="002A677E">
              <w:rPr>
                <w:rFonts w:ascii="Times New Roman" w:hAnsi="Times New Roman"/>
                <w:bCs/>
                <w:sz w:val="24"/>
                <w:lang w:eastAsia="nl-BE"/>
              </w:rPr>
              <w:t>820</w:t>
            </w:r>
          </w:p>
        </w:tc>
        <w:tc>
          <w:tcPr>
            <w:tcW w:w="8079" w:type="dxa"/>
          </w:tcPr>
          <w:p w14:paraId="675477D4"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Gross loss </w:t>
            </w:r>
            <w:r w:rsidRPr="002A677E">
              <w:rPr>
                <w:rStyle w:val="InstructionsTabelleberschrift"/>
                <w:rFonts w:ascii="Times New Roman" w:hAnsi="Times New Roman"/>
                <w:sz w:val="24"/>
              </w:rPr>
              <w:t>amount</w:t>
            </w:r>
            <w:r w:rsidRPr="002A677E">
              <w:rPr>
                <w:rStyle w:val="InstructionsTabelleberschrift"/>
                <w:rFonts w:ascii="Times New Roman" w:hAnsi="Times New Roman"/>
                <w:sz w:val="24"/>
                <w:lang w:eastAsia="es-ES_tradnl"/>
              </w:rPr>
              <w:t xml:space="preserve"> (new </w:t>
            </w:r>
            <w:r w:rsidR="005F1EB8" w:rsidRPr="002A677E">
              <w:rPr>
                <w:rStyle w:val="InstructionsTabelleberschrift"/>
                <w:rFonts w:ascii="Times New Roman" w:hAnsi="Times New Roman"/>
                <w:sz w:val="24"/>
                <w:lang w:eastAsia="es-ES_tradnl"/>
              </w:rPr>
              <w:t xml:space="preserve">loss </w:t>
            </w:r>
            <w:r w:rsidRPr="002A677E">
              <w:rPr>
                <w:rStyle w:val="InstructionsTabelleberschrift"/>
                <w:rFonts w:ascii="Times New Roman" w:hAnsi="Times New Roman"/>
                <w:sz w:val="24"/>
                <w:lang w:eastAsia="es-ES_tradnl"/>
              </w:rPr>
              <w:t>events)</w:t>
            </w:r>
          </w:p>
          <w:p w14:paraId="2E85E133" w14:textId="404A4022"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gross loss amount </w:t>
            </w:r>
            <w:r w:rsidR="001F6487" w:rsidRPr="002A677E">
              <w:rPr>
                <w:rFonts w:ascii="Times New Roman" w:hAnsi="Times New Roman"/>
                <w:sz w:val="24"/>
                <w:lang w:eastAsia="de-DE"/>
              </w:rPr>
              <w:t>shall</w:t>
            </w:r>
            <w:r w:rsidRPr="002A677E">
              <w:rPr>
                <w:rFonts w:ascii="Times New Roman" w:hAnsi="Times New Roman"/>
                <w:sz w:val="24"/>
                <w:lang w:eastAsia="de-DE"/>
              </w:rPr>
              <w:t xml:space="preserve"> </w:t>
            </w:r>
            <w:r w:rsidR="00F519A4" w:rsidRPr="002A677E">
              <w:rPr>
                <w:rFonts w:ascii="Times New Roman" w:hAnsi="Times New Roman"/>
                <w:sz w:val="24"/>
                <w:lang w:eastAsia="de-DE"/>
              </w:rPr>
              <w:t xml:space="preserve">be </w:t>
            </w:r>
            <w:r w:rsidRPr="002A677E">
              <w:rPr>
                <w:rFonts w:ascii="Times New Roman" w:hAnsi="Times New Roman"/>
                <w:sz w:val="24"/>
                <w:lang w:eastAsia="de-DE"/>
              </w:rPr>
              <w:t xml:space="preserve">the gross loss amounts pertinent to operational risk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t>
            </w:r>
            <w:r w:rsidR="00E65359">
              <w:rPr>
                <w:rFonts w:ascii="Times New Roman" w:hAnsi="Times New Roman"/>
                <w:sz w:val="24"/>
                <w:lang w:eastAsia="de-DE"/>
              </w:rPr>
              <w:t>in accordance with</w:t>
            </w:r>
            <w:r w:rsidR="00E723F5" w:rsidRPr="01913746">
              <w:rPr>
                <w:rFonts w:ascii="Times New Roman" w:hAnsi="Times New Roman"/>
                <w:sz w:val="24"/>
                <w:lang w:eastAsia="de-DE"/>
              </w:rPr>
              <w:t xml:space="preserve"> Article</w:t>
            </w:r>
            <w:r w:rsidR="00E723F5" w:rsidRPr="3F4AE6CB">
              <w:rPr>
                <w:rFonts w:ascii="Times New Roman" w:hAnsi="Times New Roman"/>
                <w:sz w:val="24"/>
                <w:lang w:eastAsia="de-DE"/>
              </w:rPr>
              <w:t xml:space="preserve"> 318(2) </w:t>
            </w:r>
            <w:r w:rsidR="00E723F5" w:rsidRPr="01913746">
              <w:rPr>
                <w:rFonts w:ascii="Times New Roman" w:hAnsi="Times New Roman"/>
                <w:sz w:val="24"/>
                <w:lang w:eastAsia="de-DE"/>
              </w:rPr>
              <w:t>of Regulation (EU) No 575/2013</w:t>
            </w:r>
            <w:ins w:id="845" w:author="Author">
              <w:r w:rsidR="00AA5F90">
                <w:rPr>
                  <w:rFonts w:ascii="Times New Roman" w:hAnsi="Times New Roman"/>
                  <w:sz w:val="24"/>
                  <w:lang w:eastAsia="de-DE"/>
                </w:rPr>
                <w:t xml:space="preserve">. </w:t>
              </w:r>
            </w:ins>
            <w:r w:rsidRPr="002A677E">
              <w:rPr>
                <w:rFonts w:ascii="Times New Roman" w:hAnsi="Times New Roman"/>
                <w:sz w:val="24"/>
                <w:lang w:eastAsia="de-DE"/>
              </w:rPr>
              <w:t>All losses related to a single</w:t>
            </w:r>
            <w:r w:rsidR="001F6487" w:rsidRPr="002A677E">
              <w:rPr>
                <w:rFonts w:ascii="Times New Roman" w:hAnsi="Times New Roman"/>
                <w:sz w:val="24"/>
                <w:lang w:eastAsia="de-DE"/>
              </w:rPr>
              <w:t xml:space="preserve"> </w:t>
            </w:r>
            <w:r w:rsidR="005F1EB8" w:rsidRPr="002A677E">
              <w:rPr>
                <w:rFonts w:ascii="Times New Roman" w:hAnsi="Times New Roman"/>
                <w:sz w:val="24"/>
                <w:lang w:eastAsia="de-DE"/>
              </w:rPr>
              <w:t>loss</w:t>
            </w:r>
            <w:r w:rsidRPr="002A677E">
              <w:rPr>
                <w:rFonts w:ascii="Times New Roman" w:hAnsi="Times New Roman"/>
                <w:sz w:val="24"/>
                <w:lang w:eastAsia="de-DE"/>
              </w:rPr>
              <w:t xml:space="preserve"> event which are accounted for within the reporting reference period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summed up and considered as the gross loss for that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 for that reporting reference period.</w:t>
            </w:r>
          </w:p>
          <w:p w14:paraId="611D2B8E"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reported gross loss amount shall refer to “new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as </w:t>
            </w:r>
            <w:r w:rsidR="001F6487" w:rsidRPr="002A677E">
              <w:rPr>
                <w:rFonts w:ascii="Times New Roman" w:hAnsi="Times New Roman"/>
                <w:sz w:val="24"/>
                <w:lang w:eastAsia="de-DE"/>
              </w:rPr>
              <w:t xml:space="preserve">referred to </w:t>
            </w:r>
            <w:r w:rsidRPr="002A677E">
              <w:rPr>
                <w:rFonts w:ascii="Times New Roman" w:hAnsi="Times New Roman"/>
                <w:sz w:val="24"/>
                <w:lang w:eastAsia="de-DE"/>
              </w:rPr>
              <w:t>in the row above</w:t>
            </w:r>
            <w:r w:rsidR="0023276A" w:rsidRPr="002A677E">
              <w:rPr>
                <w:rFonts w:ascii="Times New Roman" w:hAnsi="Times New Roman"/>
                <w:sz w:val="24"/>
                <w:lang w:eastAsia="de-DE"/>
              </w:rPr>
              <w:t xml:space="preserve"> of this table</w:t>
            </w:r>
            <w:r w:rsidRPr="002A677E">
              <w:rPr>
                <w:rFonts w:ascii="Times New Roman" w:hAnsi="Times New Roman"/>
                <w:sz w:val="24"/>
                <w:lang w:eastAsia="de-DE"/>
              </w:rPr>
              <w:t xml:space="preserve">.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“accounted for the first time” within a previous reporting reference period which </w:t>
            </w:r>
            <w:r w:rsidR="001F6487" w:rsidRPr="002A677E">
              <w:rPr>
                <w:rFonts w:ascii="Times New Roman" w:hAnsi="Times New Roman"/>
                <w:sz w:val="24"/>
                <w:lang w:eastAsia="de-DE"/>
              </w:rPr>
              <w:t>w</w:t>
            </w:r>
            <w:r w:rsidR="00F519A4" w:rsidRPr="002A677E">
              <w:rPr>
                <w:rFonts w:ascii="Times New Roman" w:hAnsi="Times New Roman"/>
                <w:sz w:val="24"/>
                <w:lang w:eastAsia="de-DE"/>
              </w:rPr>
              <w:t>ere</w:t>
            </w:r>
            <w:r w:rsidR="001F6487" w:rsidRPr="002A677E">
              <w:rPr>
                <w:rFonts w:ascii="Times New Roman" w:hAnsi="Times New Roman"/>
                <w:sz w:val="24"/>
                <w:lang w:eastAsia="de-DE"/>
              </w:rPr>
              <w:t xml:space="preserve"> not </w:t>
            </w:r>
            <w:r w:rsidRPr="002A677E">
              <w:rPr>
                <w:rFonts w:ascii="Times New Roman" w:hAnsi="Times New Roman"/>
                <w:sz w:val="24"/>
                <w:lang w:eastAsia="de-DE"/>
              </w:rPr>
              <w:t>included in any previous supervisory report, the total loss accumulated until the reporting reference date (i.e. the original loss plus / minus all loss adjustments made in previous reporting reference periods) shall be reported as the gross loss at the reporting reference date.</w:t>
            </w:r>
          </w:p>
          <w:p w14:paraId="371CD21C" w14:textId="77777777" w:rsidR="00FD54FC" w:rsidRPr="002A677E" w:rsidRDefault="00FD54FC" w:rsidP="3B06A011">
            <w:pPr>
              <w:rPr>
                <w:rStyle w:val="InstructionsTabelleberschrift"/>
                <w:rFonts w:ascii="Times New Roman" w:hAnsi="Times New Roman"/>
                <w:sz w:val="24"/>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w:t>
            </w:r>
            <w:proofErr w:type="gramStart"/>
            <w:r w:rsidRPr="3B06A011">
              <w:rPr>
                <w:rFonts w:ascii="Times New Roman" w:hAnsi="Times New Roman"/>
                <w:sz w:val="24"/>
                <w:lang w:eastAsia="de-DE"/>
              </w:rPr>
              <w:t>take into account</w:t>
            </w:r>
            <w:proofErr w:type="gramEnd"/>
            <w:r w:rsidRPr="3B06A011">
              <w:rPr>
                <w:rFonts w:ascii="Times New Roman" w:hAnsi="Times New Roman"/>
                <w:sz w:val="24"/>
                <w:lang w:eastAsia="de-DE"/>
              </w:rPr>
              <w:t xml:space="preserve"> obtained recoveries.</w:t>
            </w:r>
          </w:p>
        </w:tc>
      </w:tr>
      <w:tr w:rsidR="00FD54FC" w:rsidRPr="002A677E" w14:paraId="35BC8758" w14:textId="77777777" w:rsidTr="3B06A011">
        <w:tc>
          <w:tcPr>
            <w:tcW w:w="1101" w:type="dxa"/>
          </w:tcPr>
          <w:p w14:paraId="30B4B9A7"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630,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730, </w:t>
            </w:r>
            <w:r w:rsidRPr="002A677E">
              <w:rPr>
                <w:rFonts w:ascii="Times New Roman" w:hAnsi="Times New Roman"/>
                <w:bCs/>
                <w:sz w:val="24"/>
                <w:lang w:eastAsia="nl-BE"/>
              </w:rPr>
              <w:t>0</w:t>
            </w:r>
            <w:r w:rsidR="00FD54FC" w:rsidRPr="002A677E">
              <w:rPr>
                <w:rFonts w:ascii="Times New Roman" w:hAnsi="Times New Roman"/>
                <w:bCs/>
                <w:sz w:val="24"/>
                <w:lang w:eastAsia="nl-BE"/>
              </w:rPr>
              <w:t>830</w:t>
            </w:r>
          </w:p>
        </w:tc>
        <w:tc>
          <w:tcPr>
            <w:tcW w:w="8079" w:type="dxa"/>
          </w:tcPr>
          <w:p w14:paraId="20431596"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Number of </w:t>
            </w:r>
            <w:r w:rsidRPr="002A677E">
              <w:rPr>
                <w:rStyle w:val="InstructionsTabelleberschrift"/>
                <w:rFonts w:ascii="Times New Roman" w:hAnsi="Times New Roman"/>
                <w:sz w:val="24"/>
              </w:rPr>
              <w:t>loss</w:t>
            </w:r>
            <w:r w:rsidRPr="002A677E">
              <w:rPr>
                <w:rStyle w:val="InstructionsTabelleberschrift"/>
                <w:rFonts w:ascii="Times New Roman" w:hAnsi="Times New Roman"/>
                <w:sz w:val="24"/>
                <w:lang w:eastAsia="es-ES_tradnl"/>
              </w:rPr>
              <w:t xml:space="preserve"> events subject to loss adjustments</w:t>
            </w:r>
          </w:p>
          <w:p w14:paraId="489FCDC5"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The number of loss events subject to loss adjustments</w:t>
            </w:r>
            <w:r w:rsidR="001F6487" w:rsidRPr="3B06A011">
              <w:rPr>
                <w:rFonts w:ascii="Times New Roman" w:hAnsi="Times New Roman"/>
                <w:sz w:val="24"/>
                <w:lang w:eastAsia="de-DE"/>
              </w:rPr>
              <w:t xml:space="preserve"> shall be</w:t>
            </w:r>
            <w:r w:rsidRPr="3B06A011">
              <w:rPr>
                <w:rFonts w:ascii="Times New Roman" w:hAnsi="Times New Roman"/>
                <w:sz w:val="24"/>
                <w:lang w:eastAsia="de-DE"/>
              </w:rPr>
              <w:t xml:space="preserve"> the number of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“accounted for the first time” in previous reporting reference periods and already included in previous reports, for which loss adjustments were made in the current reporting reference period. </w:t>
            </w:r>
          </w:p>
          <w:p w14:paraId="35A5D3D6" w14:textId="77777777" w:rsidR="00FD54FC" w:rsidRPr="002A677E" w:rsidRDefault="001F6487" w:rsidP="005F1EB8">
            <w:pPr>
              <w:rPr>
                <w:b/>
                <w:sz w:val="24"/>
                <w:lang w:eastAsia="nl-BE"/>
              </w:rPr>
            </w:pPr>
            <w:r w:rsidRPr="002A677E">
              <w:rPr>
                <w:rFonts w:ascii="Times New Roman" w:hAnsi="Times New Roman"/>
                <w:sz w:val="24"/>
                <w:lang w:eastAsia="de-DE"/>
              </w:rPr>
              <w:t>Where</w:t>
            </w:r>
            <w:r w:rsidR="00FD54FC" w:rsidRPr="002A677E">
              <w:rPr>
                <w:rFonts w:ascii="Times New Roman" w:hAnsi="Times New Roman"/>
                <w:sz w:val="24"/>
                <w:lang w:eastAsia="de-DE"/>
              </w:rPr>
              <w:t xml:space="preserve"> more than one loss adjustment was made for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within the reporting reference period, the sum of those loss adjustments shall be counted as one adjustment in the period.</w:t>
            </w:r>
          </w:p>
        </w:tc>
      </w:tr>
      <w:tr w:rsidR="00FD54FC" w:rsidRPr="002A677E" w14:paraId="4897901E" w14:textId="77777777" w:rsidTr="3B06A011">
        <w:tc>
          <w:tcPr>
            <w:tcW w:w="1101" w:type="dxa"/>
          </w:tcPr>
          <w:p w14:paraId="1CA10334"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540,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640, </w:t>
            </w:r>
            <w:r w:rsidRPr="002A677E">
              <w:rPr>
                <w:rFonts w:ascii="Times New Roman" w:hAnsi="Times New Roman"/>
                <w:bCs/>
                <w:sz w:val="24"/>
                <w:lang w:eastAsia="nl-BE"/>
              </w:rPr>
              <w:t>0</w:t>
            </w:r>
            <w:r w:rsidR="00FD54FC" w:rsidRPr="002A677E">
              <w:rPr>
                <w:rFonts w:ascii="Times New Roman" w:hAnsi="Times New Roman"/>
                <w:sz w:val="24"/>
                <w:lang w:eastAsia="de-DE"/>
              </w:rPr>
              <w:t>740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840</w:t>
            </w:r>
          </w:p>
        </w:tc>
        <w:tc>
          <w:tcPr>
            <w:tcW w:w="8079" w:type="dxa"/>
          </w:tcPr>
          <w:p w14:paraId="68049943" w14:textId="77777777" w:rsidR="00FD54FC" w:rsidRPr="002A677E" w:rsidRDefault="00FD54FC" w:rsidP="3B06A011">
            <w:pPr>
              <w:rPr>
                <w:rStyle w:val="InstructionsTabelleberschrift"/>
                <w:rFonts w:ascii="Times New Roman" w:hAnsi="Times New Roman"/>
                <w:sz w:val="24"/>
                <w:lang w:eastAsia="es-ES"/>
              </w:rPr>
            </w:pPr>
            <w:r w:rsidRPr="3B06A011">
              <w:rPr>
                <w:rStyle w:val="InstructionsTabelleberschrift"/>
                <w:rFonts w:ascii="Times New Roman" w:hAnsi="Times New Roman"/>
                <w:sz w:val="24"/>
                <w:lang w:eastAsia="es-ES"/>
              </w:rPr>
              <w:t xml:space="preserve">Loss </w:t>
            </w:r>
            <w:r w:rsidRPr="3B06A011">
              <w:rPr>
                <w:rStyle w:val="InstructionsTabelleberschrift"/>
                <w:rFonts w:ascii="Times New Roman" w:hAnsi="Times New Roman"/>
                <w:sz w:val="24"/>
              </w:rPr>
              <w:t>adjustments</w:t>
            </w:r>
            <w:r w:rsidRPr="3B06A011">
              <w:rPr>
                <w:rStyle w:val="InstructionsTabelleberschrift"/>
                <w:rFonts w:ascii="Times New Roman" w:hAnsi="Times New Roman"/>
                <w:sz w:val="24"/>
                <w:lang w:eastAsia="es-ES"/>
              </w:rPr>
              <w:t xml:space="preserve"> relating to previous reporting periods</w:t>
            </w:r>
          </w:p>
          <w:p w14:paraId="13788219"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Loss adjustments relating to previous reporting reference periods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the sum of the following elements (positive or negative):</w:t>
            </w:r>
          </w:p>
          <w:p w14:paraId="1123BBFF"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 xml:space="preserve">the gross loss amounts pertinent to positive loss adjustments made within the reporting reference period (e.g. increase of provisions, linked loss events, additional settlements) of operational risk events “accounted for the first time” and reported in previous reporting reference </w:t>
            </w:r>
            <w:proofErr w:type="gramStart"/>
            <w:r w:rsidRPr="3B06A011">
              <w:rPr>
                <w:rFonts w:ascii="Times New Roman" w:hAnsi="Times New Roman"/>
                <w:sz w:val="24"/>
                <w:lang w:eastAsia="de-DE"/>
              </w:rPr>
              <w:t>periods;</w:t>
            </w:r>
            <w:proofErr w:type="gramEnd"/>
          </w:p>
          <w:p w14:paraId="22EFE0FB"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(ii)</w:t>
            </w:r>
            <w:r>
              <w:tab/>
            </w:r>
            <w:r w:rsidRPr="3B06A011">
              <w:rPr>
                <w:rFonts w:ascii="Times New Roman" w:hAnsi="Times New Roman"/>
                <w:sz w:val="24"/>
                <w:lang w:eastAsia="de-DE"/>
              </w:rPr>
              <w:t xml:space="preserve">the gross loss amounts pertinent to negative loss adjustments made within the reporting reference period </w:t>
            </w:r>
            <w:r w:rsidR="00F52FC6" w:rsidRPr="3B06A011">
              <w:rPr>
                <w:rFonts w:ascii="Times New Roman" w:hAnsi="Times New Roman"/>
                <w:sz w:val="24"/>
                <w:lang w:eastAsia="de-DE"/>
              </w:rPr>
              <w:t>(</w:t>
            </w:r>
            <w:r w:rsidRPr="3B06A011">
              <w:rPr>
                <w:rFonts w:ascii="Times New Roman" w:hAnsi="Times New Roman"/>
                <w:sz w:val="24"/>
                <w:lang w:eastAsia="de-DE"/>
              </w:rPr>
              <w:t>e.g. due to decrease of provisions</w:t>
            </w:r>
            <w:r w:rsidR="00F52FC6" w:rsidRPr="3B06A011">
              <w:rPr>
                <w:rFonts w:ascii="Times New Roman" w:hAnsi="Times New Roman"/>
                <w:sz w:val="24"/>
                <w:lang w:eastAsia="de-DE"/>
              </w:rPr>
              <w:t>)</w:t>
            </w:r>
            <w:r w:rsidRPr="3B06A011">
              <w:rPr>
                <w:rFonts w:ascii="Times New Roman" w:hAnsi="Times New Roman"/>
                <w:sz w:val="24"/>
                <w:lang w:eastAsia="de-DE"/>
              </w:rPr>
              <w:t xml:space="preserve"> of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“accounted for the first time” and reported in previous reporting reference periods. </w:t>
            </w:r>
          </w:p>
          <w:p w14:paraId="6796D1A0" w14:textId="77777777" w:rsidR="00FD54FC" w:rsidRPr="002A677E" w:rsidRDefault="001F6487" w:rsidP="3B06A011">
            <w:pPr>
              <w:rPr>
                <w:rFonts w:ascii="Times New Roman" w:hAnsi="Times New Roman"/>
                <w:sz w:val="24"/>
                <w:lang w:eastAsia="de-DE"/>
              </w:rPr>
            </w:pPr>
            <w:r w:rsidRPr="3B06A011">
              <w:rPr>
                <w:rFonts w:ascii="Times New Roman" w:hAnsi="Times New Roman"/>
                <w:sz w:val="24"/>
                <w:lang w:eastAsia="de-DE"/>
              </w:rPr>
              <w:t>Where</w:t>
            </w:r>
            <w:r w:rsidR="00FD54FC" w:rsidRPr="3B06A011">
              <w:rPr>
                <w:rFonts w:ascii="Times New Roman" w:hAnsi="Times New Roman"/>
                <w:sz w:val="24"/>
                <w:lang w:eastAsia="de-DE"/>
              </w:rPr>
              <w:t xml:space="preserve"> more than one loss adjustment was made for a</w:t>
            </w:r>
            <w:r w:rsidR="005F1EB8" w:rsidRPr="3B06A011">
              <w:rPr>
                <w:rFonts w:ascii="Times New Roman" w:hAnsi="Times New Roman"/>
                <w:sz w:val="24"/>
                <w:lang w:eastAsia="de-DE"/>
              </w:rPr>
              <w:t xml:space="preserve"> loss</w:t>
            </w:r>
            <w:r w:rsidR="00FD54FC" w:rsidRPr="3B06A011">
              <w:rPr>
                <w:rFonts w:ascii="Times New Roman" w:hAnsi="Times New Roman"/>
                <w:sz w:val="24"/>
                <w:lang w:eastAsia="de-DE"/>
              </w:rPr>
              <w:t xml:space="preserve"> event within the reporting reference period, the amounts of all those loss adjustments </w:t>
            </w:r>
            <w:r w:rsidRPr="3B06A011">
              <w:rPr>
                <w:rFonts w:ascii="Times New Roman" w:hAnsi="Times New Roman"/>
                <w:sz w:val="24"/>
                <w:lang w:eastAsia="de-DE"/>
              </w:rPr>
              <w:t>shall</w:t>
            </w:r>
            <w:r w:rsidR="005A2C21" w:rsidRPr="3B06A011">
              <w:rPr>
                <w:rFonts w:ascii="Times New Roman" w:hAnsi="Times New Roman"/>
                <w:sz w:val="24"/>
                <w:lang w:eastAsia="de-DE"/>
              </w:rPr>
              <w:t xml:space="preserve"> be</w:t>
            </w:r>
            <w:r w:rsidR="00FD54FC" w:rsidRPr="3B06A011">
              <w:rPr>
                <w:rFonts w:ascii="Times New Roman" w:hAnsi="Times New Roman"/>
                <w:sz w:val="24"/>
                <w:lang w:eastAsia="de-DE"/>
              </w:rPr>
              <w:t xml:space="preserve"> </w:t>
            </w:r>
            <w:r w:rsidR="00FD54FC" w:rsidRPr="3B06A011">
              <w:rPr>
                <w:rFonts w:ascii="Times New Roman" w:hAnsi="Times New Roman"/>
                <w:sz w:val="24"/>
                <w:lang w:eastAsia="de-DE"/>
              </w:rPr>
              <w:lastRenderedPageBreak/>
              <w:t xml:space="preserve">summed up, </w:t>
            </w:r>
            <w:proofErr w:type="gramStart"/>
            <w:r w:rsidR="00FD54FC" w:rsidRPr="3B06A011">
              <w:rPr>
                <w:rFonts w:ascii="Times New Roman" w:hAnsi="Times New Roman"/>
                <w:sz w:val="24"/>
                <w:lang w:eastAsia="de-DE"/>
              </w:rPr>
              <w:t>taking into account</w:t>
            </w:r>
            <w:proofErr w:type="gramEnd"/>
            <w:r w:rsidR="00FD54FC" w:rsidRPr="3B06A011">
              <w:rPr>
                <w:rFonts w:ascii="Times New Roman" w:hAnsi="Times New Roman"/>
                <w:sz w:val="24"/>
                <w:lang w:eastAsia="de-DE"/>
              </w:rPr>
              <w:t xml:space="preserve"> the sign of the adjustments (positive, negative). Th</w:t>
            </w:r>
            <w:r w:rsidRPr="3B06A011">
              <w:rPr>
                <w:rFonts w:ascii="Times New Roman" w:hAnsi="Times New Roman"/>
                <w:sz w:val="24"/>
                <w:lang w:eastAsia="de-DE"/>
              </w:rPr>
              <w:t>at</w:t>
            </w:r>
            <w:r w:rsidR="00FD54FC" w:rsidRPr="3B06A011">
              <w:rPr>
                <w:rFonts w:ascii="Times New Roman" w:hAnsi="Times New Roman"/>
                <w:sz w:val="24"/>
                <w:lang w:eastAsia="de-DE"/>
              </w:rPr>
              <w:t xml:space="preserve"> sum </w:t>
            </w:r>
            <w:r w:rsidRPr="3B06A011">
              <w:rPr>
                <w:rFonts w:ascii="Times New Roman" w:hAnsi="Times New Roman"/>
                <w:sz w:val="24"/>
                <w:lang w:eastAsia="de-DE"/>
              </w:rPr>
              <w:t>shall be</w:t>
            </w:r>
            <w:r w:rsidR="00FD54FC" w:rsidRPr="3B06A011">
              <w:rPr>
                <w:rFonts w:ascii="Times New Roman" w:hAnsi="Times New Roman"/>
                <w:sz w:val="24"/>
                <w:lang w:eastAsia="de-DE"/>
              </w:rPr>
              <w:t xml:space="preserve"> considered as the loss adjustment for that </w:t>
            </w:r>
            <w:r w:rsidR="005F1EB8" w:rsidRPr="3B06A011">
              <w:rPr>
                <w:rFonts w:ascii="Times New Roman" w:hAnsi="Times New Roman"/>
                <w:sz w:val="24"/>
                <w:lang w:eastAsia="de-DE"/>
              </w:rPr>
              <w:t xml:space="preserve">loss </w:t>
            </w:r>
            <w:r w:rsidR="00FD54FC" w:rsidRPr="3B06A011">
              <w:rPr>
                <w:rFonts w:ascii="Times New Roman" w:hAnsi="Times New Roman"/>
                <w:sz w:val="24"/>
                <w:lang w:eastAsia="de-DE"/>
              </w:rPr>
              <w:t>event for that reporting reference period.</w:t>
            </w:r>
          </w:p>
          <w:p w14:paraId="1FF4DC2A" w14:textId="77777777" w:rsidR="00FD54FC" w:rsidRPr="002A677E" w:rsidRDefault="001F6487" w:rsidP="00FD54FC">
            <w:pPr>
              <w:rPr>
                <w:rFonts w:ascii="Times New Roman" w:hAnsi="Times New Roman"/>
                <w:sz w:val="24"/>
                <w:lang w:eastAsia="de-DE"/>
              </w:rPr>
            </w:pPr>
            <w:r w:rsidRPr="002A677E">
              <w:rPr>
                <w:rFonts w:ascii="Times New Roman" w:hAnsi="Times New Roman"/>
                <w:sz w:val="24"/>
                <w:lang w:eastAsia="de-DE"/>
              </w:rPr>
              <w:t>Where</w:t>
            </w:r>
            <w:r w:rsidR="00FD54FC" w:rsidRPr="002A677E">
              <w:rPr>
                <w:rFonts w:ascii="Times New Roman" w:hAnsi="Times New Roman"/>
                <w:sz w:val="24"/>
                <w:lang w:eastAsia="de-DE"/>
              </w:rPr>
              <w:t>, due to a negative loss adjustment, the adjusted loss amount attributable to a</w:t>
            </w:r>
            <w:r w:rsidR="005F1EB8" w:rsidRPr="002A677E">
              <w:rPr>
                <w:rFonts w:ascii="Times New Roman" w:hAnsi="Times New Roman"/>
                <w:sz w:val="24"/>
                <w:lang w:eastAsia="de-DE"/>
              </w:rPr>
              <w:t xml:space="preserve"> loss</w:t>
            </w:r>
            <w:r w:rsidR="00FD54FC"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 accumulated until the last time when the event was reported </w:t>
            </w:r>
            <w:r w:rsidR="00070AF9" w:rsidRPr="002A677E">
              <w:rPr>
                <w:rFonts w:ascii="Times New Roman" w:hAnsi="Times New Roman"/>
                <w:sz w:val="24"/>
                <w:lang w:eastAsia="de-DE"/>
              </w:rPr>
              <w:t>for</w:t>
            </w:r>
            <w:r w:rsidR="00FD54FC" w:rsidRPr="002A677E">
              <w:rPr>
                <w:rFonts w:ascii="Times New Roman" w:hAnsi="Times New Roman"/>
                <w:sz w:val="24"/>
                <w:lang w:eastAsia="de-DE"/>
              </w:rPr>
              <w:t xml:space="preserve"> a December </w:t>
            </w:r>
            <w:r w:rsidR="00070AF9" w:rsidRPr="002A677E">
              <w:rPr>
                <w:rFonts w:ascii="Times New Roman" w:hAnsi="Times New Roman"/>
                <w:sz w:val="24"/>
                <w:lang w:eastAsia="de-DE"/>
              </w:rPr>
              <w:t>reference date</w:t>
            </w:r>
            <w:r w:rsidR="00FD54FC" w:rsidRPr="002A677E">
              <w:rPr>
                <w:rFonts w:ascii="Times New Roman" w:hAnsi="Times New Roman"/>
                <w:sz w:val="24"/>
                <w:lang w:eastAsia="de-DE"/>
              </w:rPr>
              <w:t xml:space="preserve"> (i.e. the original loss plus / minus all loss adjustments made in previous reporting reference periods) with a negative sign instead of the amount of the negative loss adjustment itself.</w:t>
            </w:r>
          </w:p>
          <w:p w14:paraId="0FAF0676" w14:textId="77777777" w:rsidR="00FD54FC" w:rsidRPr="002A677E" w:rsidRDefault="00FD54FC" w:rsidP="3B06A011">
            <w:pPr>
              <w:rPr>
                <w:b/>
                <w:bCs/>
                <w:sz w:val="24"/>
                <w:lang w:eastAsia="nl-BE"/>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w:t>
            </w:r>
            <w:proofErr w:type="gramStart"/>
            <w:r w:rsidRPr="3B06A011">
              <w:rPr>
                <w:rFonts w:ascii="Times New Roman" w:hAnsi="Times New Roman"/>
                <w:sz w:val="24"/>
                <w:lang w:eastAsia="de-DE"/>
              </w:rPr>
              <w:t>take into account</w:t>
            </w:r>
            <w:proofErr w:type="gramEnd"/>
            <w:r w:rsidRPr="3B06A011">
              <w:rPr>
                <w:rFonts w:ascii="Times New Roman" w:hAnsi="Times New Roman"/>
                <w:sz w:val="24"/>
                <w:lang w:eastAsia="de-DE"/>
              </w:rPr>
              <w:t xml:space="preserve"> obtained recoveries.</w:t>
            </w:r>
          </w:p>
        </w:tc>
      </w:tr>
      <w:tr w:rsidR="00FD54FC" w:rsidRPr="002A677E" w14:paraId="03FCD499" w14:textId="77777777" w:rsidTr="3B06A011">
        <w:tc>
          <w:tcPr>
            <w:tcW w:w="1101" w:type="dxa"/>
          </w:tcPr>
          <w:p w14:paraId="7980B206"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lastRenderedPageBreak/>
              <w:t>0</w:t>
            </w:r>
            <w:r w:rsidR="00FD54FC" w:rsidRPr="002A677E">
              <w:rPr>
                <w:rFonts w:ascii="Times New Roman" w:hAnsi="Times New Roman"/>
                <w:bCs/>
                <w:sz w:val="24"/>
                <w:lang w:eastAsia="nl-BE"/>
              </w:rPr>
              <w:t xml:space="preserve">050,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650,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750, </w:t>
            </w:r>
            <w:r w:rsidRPr="002A677E">
              <w:rPr>
                <w:rFonts w:ascii="Times New Roman" w:hAnsi="Times New Roman"/>
                <w:bCs/>
                <w:sz w:val="24"/>
                <w:lang w:eastAsia="nl-BE"/>
              </w:rPr>
              <w:t>0</w:t>
            </w:r>
            <w:r w:rsidR="00FD54FC" w:rsidRPr="002A677E">
              <w:rPr>
                <w:rFonts w:ascii="Times New Roman" w:hAnsi="Times New Roman"/>
                <w:bCs/>
                <w:sz w:val="24"/>
                <w:lang w:eastAsia="nl-BE"/>
              </w:rPr>
              <w:t>850</w:t>
            </w:r>
          </w:p>
        </w:tc>
        <w:tc>
          <w:tcPr>
            <w:tcW w:w="8079" w:type="dxa"/>
          </w:tcPr>
          <w:p w14:paraId="593A9C4B"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 xml:space="preserve">Maximum </w:t>
            </w:r>
            <w:r w:rsidRPr="002A677E">
              <w:rPr>
                <w:rStyle w:val="InstructionsTabelleberschrift"/>
                <w:rFonts w:ascii="Times New Roman" w:hAnsi="Times New Roman"/>
                <w:sz w:val="24"/>
              </w:rPr>
              <w:t>single</w:t>
            </w:r>
            <w:r w:rsidRPr="002A677E">
              <w:rPr>
                <w:rStyle w:val="InstructionsTabelleberschrift"/>
                <w:rFonts w:ascii="Times New Roman" w:hAnsi="Times New Roman"/>
                <w:sz w:val="24"/>
                <w:lang w:eastAsia="es-ES_tradnl"/>
              </w:rPr>
              <w:t xml:space="preserve"> loss</w:t>
            </w:r>
          </w:p>
          <w:p w14:paraId="388ADCDC"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w:t>
            </w:r>
            <w:r w:rsidR="001F6487" w:rsidRPr="002A677E">
              <w:rPr>
                <w:rFonts w:ascii="Times New Roman" w:hAnsi="Times New Roman"/>
                <w:sz w:val="24"/>
                <w:lang w:eastAsia="de-DE"/>
              </w:rPr>
              <w:t>m</w:t>
            </w:r>
            <w:r w:rsidRPr="002A677E">
              <w:rPr>
                <w:rFonts w:ascii="Times New Roman" w:hAnsi="Times New Roman"/>
                <w:sz w:val="24"/>
                <w:lang w:eastAsia="de-DE"/>
              </w:rPr>
              <w:t>aximum single loss is the larger of</w:t>
            </w:r>
            <w:r w:rsidR="001F6487" w:rsidRPr="002A677E">
              <w:rPr>
                <w:rFonts w:ascii="Times New Roman" w:hAnsi="Times New Roman"/>
                <w:sz w:val="24"/>
                <w:lang w:eastAsia="de-DE"/>
              </w:rPr>
              <w:t>:</w:t>
            </w:r>
          </w:p>
          <w:p w14:paraId="4247C82D"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the largest gross loss amount related to a</w:t>
            </w:r>
            <w:r w:rsidR="005F1EB8"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reported for the first time within the reporting reference period</w:t>
            </w:r>
            <w:r w:rsidR="001F6487" w:rsidRPr="3B06A011">
              <w:rPr>
                <w:rFonts w:ascii="Times New Roman" w:hAnsi="Times New Roman"/>
                <w:sz w:val="24"/>
                <w:lang w:eastAsia="de-DE"/>
              </w:rPr>
              <w:t>;</w:t>
            </w:r>
            <w:r w:rsidRPr="3B06A011">
              <w:rPr>
                <w:rFonts w:ascii="Times New Roman" w:hAnsi="Times New Roman"/>
                <w:sz w:val="24"/>
                <w:lang w:eastAsia="de-DE"/>
              </w:rPr>
              <w:t xml:space="preserve"> and</w:t>
            </w:r>
          </w:p>
          <w:p w14:paraId="56D74189"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(ii)</w:t>
            </w:r>
            <w:r>
              <w:tab/>
            </w:r>
            <w:r w:rsidRPr="3B06A011">
              <w:rPr>
                <w:rFonts w:ascii="Times New Roman" w:hAnsi="Times New Roman"/>
                <w:sz w:val="24"/>
                <w:lang w:eastAsia="de-DE"/>
              </w:rPr>
              <w:t>the largest positive loss adjustment amount (</w:t>
            </w:r>
            <w:r w:rsidR="005A2C21" w:rsidRPr="3B06A011">
              <w:rPr>
                <w:rFonts w:ascii="Times New Roman" w:hAnsi="Times New Roman"/>
                <w:sz w:val="24"/>
                <w:lang w:eastAsia="de-DE"/>
              </w:rPr>
              <w:t>as referred to in rows 0040, 0140, …, 0840 above</w:t>
            </w:r>
            <w:r w:rsidRPr="3B06A011">
              <w:rPr>
                <w:rFonts w:ascii="Times New Roman" w:hAnsi="Times New Roman"/>
                <w:sz w:val="24"/>
                <w:lang w:eastAsia="de-DE"/>
              </w:rPr>
              <w:t>) related to a</w:t>
            </w:r>
            <w:r w:rsidR="005F1EB8"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reported for the first time within a previous reporting reference period.</w:t>
            </w:r>
          </w:p>
          <w:p w14:paraId="1AFA00C9" w14:textId="77777777" w:rsidR="00FD54FC" w:rsidRPr="002A677E" w:rsidRDefault="00FD54FC" w:rsidP="3B06A011">
            <w:pPr>
              <w:rPr>
                <w:sz w:val="24"/>
                <w:lang w:eastAsia="nl-BE"/>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w:t>
            </w:r>
            <w:proofErr w:type="gramStart"/>
            <w:r w:rsidRPr="3B06A011">
              <w:rPr>
                <w:rFonts w:ascii="Times New Roman" w:hAnsi="Times New Roman"/>
                <w:sz w:val="24"/>
                <w:lang w:eastAsia="de-DE"/>
              </w:rPr>
              <w:t>take into account</w:t>
            </w:r>
            <w:proofErr w:type="gramEnd"/>
            <w:r w:rsidRPr="3B06A011">
              <w:rPr>
                <w:rFonts w:ascii="Times New Roman" w:hAnsi="Times New Roman"/>
                <w:sz w:val="24"/>
                <w:lang w:eastAsia="de-DE"/>
              </w:rPr>
              <w:t xml:space="preserve"> obtained recoveries.</w:t>
            </w:r>
          </w:p>
        </w:tc>
      </w:tr>
      <w:tr w:rsidR="00FD54FC" w:rsidRPr="002A677E" w14:paraId="7ED98CBE" w14:textId="77777777" w:rsidTr="3B06A011">
        <w:tc>
          <w:tcPr>
            <w:tcW w:w="1101" w:type="dxa"/>
          </w:tcPr>
          <w:p w14:paraId="1574A03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660,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760, </w:t>
            </w:r>
            <w:r w:rsidRPr="002A677E">
              <w:rPr>
                <w:rFonts w:ascii="Times New Roman" w:hAnsi="Times New Roman"/>
                <w:bCs/>
                <w:sz w:val="24"/>
                <w:lang w:eastAsia="nl-BE"/>
              </w:rPr>
              <w:t>0</w:t>
            </w:r>
            <w:r w:rsidR="00FD54FC" w:rsidRPr="002A677E">
              <w:rPr>
                <w:rFonts w:ascii="Times New Roman" w:hAnsi="Times New Roman"/>
                <w:bCs/>
                <w:sz w:val="24"/>
                <w:lang w:eastAsia="nl-BE"/>
              </w:rPr>
              <w:t>860</w:t>
            </w:r>
          </w:p>
        </w:tc>
        <w:tc>
          <w:tcPr>
            <w:tcW w:w="8079" w:type="dxa"/>
          </w:tcPr>
          <w:p w14:paraId="36322A87" w14:textId="77777777"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t>Sum of the five largest losses</w:t>
            </w:r>
          </w:p>
          <w:p w14:paraId="3D9655C2"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sum of the five largest losses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the sum of the five largest amounts among</w:t>
            </w:r>
            <w:r w:rsidR="001F6487" w:rsidRPr="002A677E">
              <w:rPr>
                <w:rFonts w:ascii="Times New Roman" w:hAnsi="Times New Roman"/>
                <w:sz w:val="24"/>
                <w:lang w:eastAsia="de-DE"/>
              </w:rPr>
              <w:t>st:</w:t>
            </w:r>
          </w:p>
          <w:p w14:paraId="4B64CFB7"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w:t>
            </w:r>
            <w:r>
              <w:tab/>
            </w:r>
            <w:r w:rsidRPr="3B06A011">
              <w:rPr>
                <w:rFonts w:ascii="Times New Roman" w:hAnsi="Times New Roman"/>
                <w:sz w:val="24"/>
                <w:lang w:eastAsia="de-DE"/>
              </w:rPr>
              <w:t xml:space="preserve">the gross loss amounts for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reported for the first time within the reporting reference period</w:t>
            </w:r>
            <w:r w:rsidR="001F6487" w:rsidRPr="3B06A011">
              <w:rPr>
                <w:rFonts w:ascii="Times New Roman" w:hAnsi="Times New Roman"/>
                <w:sz w:val="24"/>
                <w:lang w:eastAsia="de-DE"/>
              </w:rPr>
              <w:t>;</w:t>
            </w:r>
            <w:r w:rsidRPr="3B06A011">
              <w:rPr>
                <w:rFonts w:ascii="Times New Roman" w:hAnsi="Times New Roman"/>
                <w:sz w:val="24"/>
                <w:lang w:eastAsia="de-DE"/>
              </w:rPr>
              <w:t xml:space="preserve"> and</w:t>
            </w:r>
          </w:p>
          <w:p w14:paraId="758169F5" w14:textId="77777777" w:rsidR="00FD54FC" w:rsidRPr="002A677E" w:rsidRDefault="00FD54FC" w:rsidP="3B06A011">
            <w:pPr>
              <w:tabs>
                <w:tab w:val="left" w:pos="459"/>
              </w:tabs>
              <w:ind w:left="459" w:hanging="459"/>
              <w:rPr>
                <w:rFonts w:ascii="Times New Roman" w:hAnsi="Times New Roman"/>
                <w:sz w:val="24"/>
                <w:lang w:eastAsia="de-DE"/>
              </w:rPr>
            </w:pPr>
            <w:r w:rsidRPr="3B06A011">
              <w:rPr>
                <w:rFonts w:ascii="Times New Roman" w:hAnsi="Times New Roman"/>
                <w:sz w:val="24"/>
                <w:lang w:eastAsia="de-DE"/>
              </w:rPr>
              <w:t>(ii)</w:t>
            </w:r>
            <w:r>
              <w:tab/>
            </w:r>
            <w:r w:rsidRPr="3B06A011">
              <w:rPr>
                <w:rFonts w:ascii="Times New Roman" w:hAnsi="Times New Roman"/>
                <w:sz w:val="24"/>
                <w:lang w:eastAsia="de-DE"/>
              </w:rPr>
              <w:t xml:space="preserve">the positive loss adjustment amounts </w:t>
            </w:r>
            <w:r w:rsidR="00F52FC6" w:rsidRPr="3B06A011">
              <w:rPr>
                <w:rFonts w:ascii="Times New Roman" w:hAnsi="Times New Roman"/>
                <w:sz w:val="24"/>
                <w:lang w:eastAsia="de-DE"/>
              </w:rPr>
              <w:t xml:space="preserve">(as defined for rows </w:t>
            </w:r>
            <w:r w:rsidR="005A2C21" w:rsidRPr="3B06A011">
              <w:rPr>
                <w:rFonts w:ascii="Times New Roman" w:hAnsi="Times New Roman"/>
                <w:sz w:val="24"/>
                <w:lang w:eastAsia="de-DE"/>
              </w:rPr>
              <w:t>0</w:t>
            </w:r>
            <w:r w:rsidR="00F52FC6" w:rsidRPr="3B06A011">
              <w:rPr>
                <w:rFonts w:ascii="Times New Roman" w:hAnsi="Times New Roman"/>
                <w:sz w:val="24"/>
                <w:lang w:eastAsia="de-DE"/>
              </w:rPr>
              <w:t xml:space="preserve">040, </w:t>
            </w:r>
            <w:r w:rsidR="005A2C21" w:rsidRPr="3B06A011">
              <w:rPr>
                <w:rFonts w:ascii="Times New Roman" w:hAnsi="Times New Roman"/>
                <w:sz w:val="24"/>
                <w:lang w:eastAsia="de-DE"/>
              </w:rPr>
              <w:t>0</w:t>
            </w:r>
            <w:r w:rsidR="00F52FC6" w:rsidRPr="3B06A011">
              <w:rPr>
                <w:rFonts w:ascii="Times New Roman" w:hAnsi="Times New Roman"/>
                <w:sz w:val="24"/>
                <w:lang w:eastAsia="de-DE"/>
              </w:rPr>
              <w:t xml:space="preserve">140, …, </w:t>
            </w:r>
            <w:r w:rsidR="005A2C21" w:rsidRPr="3B06A011">
              <w:rPr>
                <w:rFonts w:ascii="Times New Roman" w:hAnsi="Times New Roman"/>
                <w:sz w:val="24"/>
                <w:lang w:eastAsia="de-DE"/>
              </w:rPr>
              <w:t>0</w:t>
            </w:r>
            <w:r w:rsidR="00F52FC6" w:rsidRPr="3B06A011">
              <w:rPr>
                <w:rFonts w:ascii="Times New Roman" w:hAnsi="Times New Roman"/>
                <w:sz w:val="24"/>
                <w:lang w:eastAsia="de-DE"/>
              </w:rPr>
              <w:t xml:space="preserve">840 above) relating to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reported for the first time within a previous reporting reference period. The amount which can qualify as one of the five largest ones </w:t>
            </w:r>
            <w:r w:rsidR="001F6487" w:rsidRPr="3B06A011">
              <w:rPr>
                <w:rFonts w:ascii="Times New Roman" w:hAnsi="Times New Roman"/>
                <w:sz w:val="24"/>
                <w:lang w:eastAsia="de-DE"/>
              </w:rPr>
              <w:t>shall be</w:t>
            </w:r>
            <w:r w:rsidRPr="3B06A011">
              <w:rPr>
                <w:rFonts w:ascii="Times New Roman" w:hAnsi="Times New Roman"/>
                <w:sz w:val="24"/>
                <w:lang w:eastAsia="de-DE"/>
              </w:rPr>
              <w:t xml:space="preserve"> the amount of the loss adjustment itself, not the total loss associated with the respective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 before or after the loss adjustment.</w:t>
            </w:r>
          </w:p>
          <w:p w14:paraId="00CACAFA" w14:textId="77777777" w:rsidR="00FD54FC" w:rsidRPr="002A677E" w:rsidRDefault="00FD54FC" w:rsidP="3B06A011">
            <w:pPr>
              <w:rPr>
                <w:sz w:val="24"/>
                <w:lang w:eastAsia="nl-BE"/>
              </w:rPr>
            </w:pPr>
            <w:r w:rsidRPr="3B06A011">
              <w:rPr>
                <w:rFonts w:ascii="Times New Roman" w:hAnsi="Times New Roman"/>
                <w:sz w:val="24"/>
                <w:lang w:eastAsia="de-DE"/>
              </w:rPr>
              <w:t xml:space="preserve">The amounts to be reported </w:t>
            </w:r>
            <w:r w:rsidR="001F6487" w:rsidRPr="3B06A011">
              <w:rPr>
                <w:rFonts w:ascii="Times New Roman" w:hAnsi="Times New Roman"/>
                <w:sz w:val="24"/>
                <w:lang w:eastAsia="de-DE"/>
              </w:rPr>
              <w:t>shall</w:t>
            </w:r>
            <w:r w:rsidRPr="3B06A011">
              <w:rPr>
                <w:rFonts w:ascii="Times New Roman" w:hAnsi="Times New Roman"/>
                <w:sz w:val="24"/>
                <w:lang w:eastAsia="de-DE"/>
              </w:rPr>
              <w:t xml:space="preserve"> not </w:t>
            </w:r>
            <w:proofErr w:type="gramStart"/>
            <w:r w:rsidRPr="3B06A011">
              <w:rPr>
                <w:rFonts w:ascii="Times New Roman" w:hAnsi="Times New Roman"/>
                <w:sz w:val="24"/>
                <w:lang w:eastAsia="de-DE"/>
              </w:rPr>
              <w:t>take into account</w:t>
            </w:r>
            <w:proofErr w:type="gramEnd"/>
            <w:r w:rsidRPr="3B06A011">
              <w:rPr>
                <w:rFonts w:ascii="Times New Roman" w:hAnsi="Times New Roman"/>
                <w:sz w:val="24"/>
                <w:lang w:eastAsia="de-DE"/>
              </w:rPr>
              <w:t xml:space="preserve"> obtained recoveries.</w:t>
            </w:r>
          </w:p>
        </w:tc>
      </w:tr>
      <w:tr w:rsidR="00FD54FC" w:rsidRPr="002A677E" w14:paraId="5406E1EB" w14:textId="77777777" w:rsidTr="3B06A011">
        <w:tc>
          <w:tcPr>
            <w:tcW w:w="1101" w:type="dxa"/>
          </w:tcPr>
          <w:p w14:paraId="7AF95081"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270,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670,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770, </w:t>
            </w:r>
            <w:r w:rsidRPr="002A677E">
              <w:rPr>
                <w:rFonts w:ascii="Times New Roman" w:hAnsi="Times New Roman"/>
                <w:bCs/>
                <w:sz w:val="24"/>
                <w:lang w:eastAsia="nl-BE"/>
              </w:rPr>
              <w:t>0</w:t>
            </w:r>
            <w:r w:rsidR="00FD54FC" w:rsidRPr="002A677E">
              <w:rPr>
                <w:rFonts w:ascii="Times New Roman" w:hAnsi="Times New Roman"/>
                <w:bCs/>
                <w:sz w:val="24"/>
                <w:lang w:eastAsia="nl-BE"/>
              </w:rPr>
              <w:t>870</w:t>
            </w:r>
          </w:p>
        </w:tc>
        <w:tc>
          <w:tcPr>
            <w:tcW w:w="8079" w:type="dxa"/>
          </w:tcPr>
          <w:p w14:paraId="4992576E" w14:textId="77777777" w:rsidR="00FD54FC" w:rsidRPr="002A677E" w:rsidRDefault="00B34B0B" w:rsidP="00FD54FC">
            <w:pPr>
              <w:rPr>
                <w:sz w:val="24"/>
                <w:lang w:eastAsia="de-DE"/>
              </w:rPr>
            </w:pPr>
            <w:r w:rsidRPr="002A677E">
              <w:rPr>
                <w:rStyle w:val="InstructionsTabelleberschrift"/>
                <w:rFonts w:ascii="Times New Roman" w:hAnsi="Times New Roman"/>
                <w:sz w:val="24"/>
                <w:lang w:eastAsia="es-ES_tradnl"/>
              </w:rPr>
              <w:t>Total d</w:t>
            </w:r>
            <w:r w:rsidR="00FD54FC" w:rsidRPr="002A677E">
              <w:rPr>
                <w:rStyle w:val="InstructionsTabelleberschrift"/>
                <w:rFonts w:ascii="Times New Roman" w:hAnsi="Times New Roman"/>
                <w:sz w:val="24"/>
                <w:lang w:eastAsia="es-ES_tradnl"/>
              </w:rPr>
              <w:t>irect</w:t>
            </w:r>
            <w:r w:rsidRPr="002A677E">
              <w:rPr>
                <w:rStyle w:val="InstructionsTabelleberschrift"/>
                <w:rFonts w:ascii="Times New Roman" w:hAnsi="Times New Roman"/>
                <w:sz w:val="24"/>
                <w:lang w:eastAsia="es-ES_tradnl"/>
              </w:rPr>
              <w:t xml:space="preserve"> loss </w:t>
            </w:r>
            <w:r w:rsidRPr="002A677E">
              <w:rPr>
                <w:rStyle w:val="InstructionsTabelleberschrift"/>
                <w:rFonts w:ascii="Times New Roman" w:hAnsi="Times New Roman"/>
                <w:sz w:val="24"/>
              </w:rPr>
              <w:t>r</w:t>
            </w:r>
            <w:r w:rsidR="00FD54FC" w:rsidRPr="002A677E">
              <w:rPr>
                <w:rStyle w:val="InstructionsTabelleberschrift"/>
                <w:rFonts w:ascii="Times New Roman" w:hAnsi="Times New Roman"/>
                <w:sz w:val="24"/>
              </w:rPr>
              <w:t>ecover</w:t>
            </w:r>
            <w:r w:rsidRPr="002A677E">
              <w:rPr>
                <w:rStyle w:val="InstructionsTabelleberschrift"/>
                <w:rFonts w:ascii="Times New Roman" w:hAnsi="Times New Roman"/>
                <w:sz w:val="24"/>
              </w:rPr>
              <w:t>y</w:t>
            </w:r>
          </w:p>
          <w:p w14:paraId="0E30E677" w14:textId="793292FF"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Direct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 xml:space="preserve">recoveries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w:t>
            </w:r>
            <w:r w:rsidR="005A020C" w:rsidRPr="002A677E">
              <w:rPr>
                <w:rFonts w:ascii="Times New Roman" w:hAnsi="Times New Roman"/>
                <w:sz w:val="24"/>
                <w:lang w:eastAsia="de-DE"/>
              </w:rPr>
              <w:t xml:space="preserve">all </w:t>
            </w:r>
            <w:r w:rsidR="001F6487" w:rsidRPr="002A677E">
              <w:rPr>
                <w:rFonts w:ascii="Times New Roman" w:hAnsi="Times New Roman"/>
                <w:sz w:val="24"/>
                <w:lang w:eastAsia="de-DE"/>
              </w:rPr>
              <w:t xml:space="preserve">loss </w:t>
            </w:r>
            <w:r w:rsidRPr="002A677E">
              <w:rPr>
                <w:rFonts w:ascii="Times New Roman" w:hAnsi="Times New Roman"/>
                <w:sz w:val="24"/>
                <w:lang w:eastAsia="de-DE"/>
              </w:rPr>
              <w:t>recoveries obtained</w:t>
            </w:r>
            <w:r w:rsidR="001F6487" w:rsidRPr="002A677E">
              <w:rPr>
                <w:rFonts w:ascii="Times New Roman" w:hAnsi="Times New Roman"/>
                <w:sz w:val="24"/>
                <w:lang w:eastAsia="de-DE"/>
              </w:rPr>
              <w:t>,</w:t>
            </w:r>
            <w:r w:rsidRPr="002A677E">
              <w:rPr>
                <w:rFonts w:ascii="Times New Roman" w:hAnsi="Times New Roman"/>
                <w:sz w:val="24"/>
                <w:lang w:eastAsia="de-DE"/>
              </w:rPr>
              <w:t xml:space="preserve"> </w:t>
            </w:r>
            <w:r w:rsidR="005A020C" w:rsidRPr="002A677E">
              <w:rPr>
                <w:rFonts w:ascii="Times New Roman" w:hAnsi="Times New Roman"/>
                <w:sz w:val="24"/>
                <w:lang w:eastAsia="de-DE"/>
              </w:rPr>
              <w:t>except those which</w:t>
            </w:r>
            <w:r w:rsidR="00070AF9" w:rsidRPr="002A677E">
              <w:rPr>
                <w:rFonts w:ascii="Times New Roman" w:hAnsi="Times New Roman"/>
                <w:sz w:val="24"/>
                <w:lang w:eastAsia="de-DE"/>
              </w:rPr>
              <w:t xml:space="preserve"> are subject to </w:t>
            </w:r>
            <w:r w:rsidR="00FD17D7">
              <w:rPr>
                <w:rFonts w:ascii="Times New Roman" w:hAnsi="Times New Roman"/>
                <w:sz w:val="24"/>
                <w:lang w:eastAsia="de-DE"/>
              </w:rPr>
              <w:t>insurance</w:t>
            </w:r>
            <w:r w:rsidR="00F52FC6" w:rsidRPr="002A677E">
              <w:rPr>
                <w:rFonts w:ascii="Times New Roman" w:hAnsi="Times New Roman"/>
                <w:sz w:val="24"/>
                <w:lang w:eastAsia="de-DE"/>
              </w:rPr>
              <w:t xml:space="preserve"> as </w:t>
            </w:r>
            <w:r w:rsidR="005F1EB8" w:rsidRPr="002A677E">
              <w:rPr>
                <w:rFonts w:ascii="Times New Roman" w:hAnsi="Times New Roman"/>
                <w:sz w:val="24"/>
                <w:lang w:eastAsia="de-DE"/>
              </w:rPr>
              <w:t xml:space="preserve">referred to </w:t>
            </w:r>
            <w:r w:rsidR="00F52FC6" w:rsidRPr="002A677E">
              <w:rPr>
                <w:rFonts w:ascii="Times New Roman" w:hAnsi="Times New Roman"/>
                <w:sz w:val="24"/>
                <w:lang w:eastAsia="de-DE"/>
              </w:rPr>
              <w:t xml:space="preserve">in the row </w:t>
            </w:r>
            <w:r w:rsidR="0023276A" w:rsidRPr="002A677E">
              <w:rPr>
                <w:rFonts w:ascii="Times New Roman" w:hAnsi="Times New Roman"/>
                <w:sz w:val="24"/>
                <w:lang w:eastAsia="de-DE"/>
              </w:rPr>
              <w:t xml:space="preserve">of this table </w:t>
            </w:r>
            <w:r w:rsidR="00F52FC6" w:rsidRPr="002A677E">
              <w:rPr>
                <w:rFonts w:ascii="Times New Roman" w:hAnsi="Times New Roman"/>
                <w:sz w:val="24"/>
                <w:lang w:eastAsia="de-DE"/>
              </w:rPr>
              <w:t>below</w:t>
            </w:r>
            <w:r w:rsidRPr="002A677E">
              <w:rPr>
                <w:rFonts w:ascii="Times New Roman" w:hAnsi="Times New Roman"/>
                <w:sz w:val="24"/>
                <w:lang w:eastAsia="de-DE"/>
              </w:rPr>
              <w:t xml:space="preserve">. </w:t>
            </w:r>
          </w:p>
          <w:p w14:paraId="49A16F4E" w14:textId="77777777" w:rsidR="00FD54FC" w:rsidRDefault="00FD54FC" w:rsidP="3B06A011">
            <w:pPr>
              <w:rPr>
                <w:rFonts w:ascii="Times New Roman" w:hAnsi="Times New Roman"/>
                <w:sz w:val="24"/>
                <w:lang w:eastAsia="de-DE"/>
              </w:rPr>
            </w:pPr>
            <w:r w:rsidRPr="3B06A011">
              <w:rPr>
                <w:rFonts w:ascii="Times New Roman" w:hAnsi="Times New Roman"/>
                <w:sz w:val="24"/>
                <w:lang w:eastAsia="de-DE"/>
              </w:rPr>
              <w:t xml:space="preserve">The </w:t>
            </w:r>
            <w:r w:rsidR="00F52FC6" w:rsidRPr="3B06A011">
              <w:rPr>
                <w:rFonts w:ascii="Times New Roman" w:hAnsi="Times New Roman"/>
                <w:sz w:val="24"/>
                <w:lang w:eastAsia="de-DE"/>
              </w:rPr>
              <w:t>t</w:t>
            </w:r>
            <w:r w:rsidRPr="3B06A011">
              <w:rPr>
                <w:rFonts w:ascii="Times New Roman" w:hAnsi="Times New Roman"/>
                <w:sz w:val="24"/>
                <w:lang w:eastAsia="de-DE"/>
              </w:rPr>
              <w:t xml:space="preserve">otal direct loss recovery </w:t>
            </w:r>
            <w:r w:rsidR="001F6487" w:rsidRPr="3B06A011">
              <w:rPr>
                <w:rFonts w:ascii="Times New Roman" w:hAnsi="Times New Roman"/>
                <w:sz w:val="24"/>
                <w:lang w:eastAsia="de-DE"/>
              </w:rPr>
              <w:t>shall be</w:t>
            </w:r>
            <w:r w:rsidRPr="3B06A011">
              <w:rPr>
                <w:rFonts w:ascii="Times New Roman" w:hAnsi="Times New Roman"/>
                <w:sz w:val="24"/>
                <w:lang w:eastAsia="de-DE"/>
              </w:rPr>
              <w:t xml:space="preserve"> the sum of all the direct recoveries and adjustments to direct recoveries accounted for within the reporting period and pertinent to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accounted for the first time within the reporting reference period or in previous reporting reference periods.</w:t>
            </w:r>
          </w:p>
          <w:p w14:paraId="05060BFF" w14:textId="77777777" w:rsidR="008A1E95" w:rsidRPr="002A677E" w:rsidRDefault="008A1E95" w:rsidP="00594639">
            <w:pPr>
              <w:spacing w:after="0"/>
              <w:rPr>
                <w:b/>
                <w:sz w:val="24"/>
                <w:lang w:eastAsia="nl-BE"/>
              </w:rPr>
            </w:pPr>
          </w:p>
        </w:tc>
      </w:tr>
      <w:tr w:rsidR="00FD54FC" w:rsidRPr="002A677E" w14:paraId="634FF9D5" w14:textId="77777777" w:rsidTr="3B06A011">
        <w:tc>
          <w:tcPr>
            <w:tcW w:w="1101" w:type="dxa"/>
          </w:tcPr>
          <w:p w14:paraId="2715DBA0" w14:textId="77777777" w:rsidR="00FD54FC" w:rsidRPr="002A677E" w:rsidRDefault="00C93FC2" w:rsidP="00FD54F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080,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180, </w:t>
            </w:r>
            <w:r w:rsidRPr="002A677E">
              <w:rPr>
                <w:rFonts w:ascii="Times New Roman" w:hAnsi="Times New Roman"/>
                <w:bCs/>
                <w:sz w:val="24"/>
                <w:lang w:eastAsia="nl-BE"/>
              </w:rPr>
              <w:lastRenderedPageBreak/>
              <w:t>0</w:t>
            </w:r>
            <w:r w:rsidR="00FD54FC" w:rsidRPr="002A677E">
              <w:rPr>
                <w:rFonts w:ascii="Times New Roman" w:hAnsi="Times New Roman"/>
                <w:sz w:val="24"/>
                <w:lang w:eastAsia="de-DE"/>
              </w:rPr>
              <w:t>280</w:t>
            </w:r>
            <w:r w:rsidR="00FD54FC" w:rsidRPr="002A677E">
              <w:rPr>
                <w:rFonts w:ascii="Times New Roman" w:hAnsi="Times New Roman"/>
                <w:bCs/>
                <w:sz w:val="24"/>
                <w:lang w:eastAsia="nl-BE"/>
              </w:rPr>
              <w:t xml:space="preserve">,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380,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480,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580,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680, </w:t>
            </w:r>
            <w:r w:rsidRPr="002A677E">
              <w:rPr>
                <w:rFonts w:ascii="Times New Roman" w:hAnsi="Times New Roman"/>
                <w:bCs/>
                <w:sz w:val="24"/>
                <w:lang w:eastAsia="nl-BE"/>
              </w:rPr>
              <w:t>0</w:t>
            </w:r>
            <w:r w:rsidR="00FD54FC" w:rsidRPr="002A677E">
              <w:rPr>
                <w:rFonts w:ascii="Times New Roman" w:hAnsi="Times New Roman"/>
                <w:bCs/>
                <w:sz w:val="24"/>
                <w:lang w:eastAsia="nl-BE"/>
              </w:rPr>
              <w:t xml:space="preserve">780, </w:t>
            </w:r>
            <w:r w:rsidRPr="002A677E">
              <w:rPr>
                <w:rFonts w:ascii="Times New Roman" w:hAnsi="Times New Roman"/>
                <w:bCs/>
                <w:sz w:val="24"/>
                <w:lang w:eastAsia="nl-BE"/>
              </w:rPr>
              <w:t>0</w:t>
            </w:r>
            <w:r w:rsidR="00FD54FC" w:rsidRPr="002A677E">
              <w:rPr>
                <w:rFonts w:ascii="Times New Roman" w:hAnsi="Times New Roman"/>
                <w:bCs/>
                <w:sz w:val="24"/>
                <w:lang w:eastAsia="nl-BE"/>
              </w:rPr>
              <w:t>880</w:t>
            </w:r>
          </w:p>
        </w:tc>
        <w:tc>
          <w:tcPr>
            <w:tcW w:w="8079" w:type="dxa"/>
          </w:tcPr>
          <w:p w14:paraId="0C974825" w14:textId="243E2BDC" w:rsidR="00FD54FC" w:rsidRPr="002A677E" w:rsidRDefault="00FD54FC" w:rsidP="00FD54FC">
            <w:pPr>
              <w:rPr>
                <w:rStyle w:val="InstructionsTabelleberschrift"/>
                <w:rFonts w:ascii="Times New Roman" w:hAnsi="Times New Roman"/>
                <w:sz w:val="24"/>
                <w:lang w:eastAsia="es-ES_tradnl"/>
              </w:rPr>
            </w:pPr>
            <w:r w:rsidRPr="002A677E">
              <w:rPr>
                <w:rStyle w:val="InstructionsTabelleberschrift"/>
                <w:rFonts w:ascii="Times New Roman" w:hAnsi="Times New Roman"/>
                <w:sz w:val="24"/>
                <w:lang w:eastAsia="es-ES_tradnl"/>
              </w:rPr>
              <w:lastRenderedPageBreak/>
              <w:t xml:space="preserve">Total </w:t>
            </w:r>
            <w:r w:rsidRPr="002A677E">
              <w:rPr>
                <w:rStyle w:val="InstructionsTabelleberschrift"/>
                <w:rFonts w:ascii="Times New Roman" w:hAnsi="Times New Roman"/>
                <w:sz w:val="24"/>
              </w:rPr>
              <w:t>recovery</w:t>
            </w:r>
            <w:r w:rsidRPr="002A677E">
              <w:rPr>
                <w:rStyle w:val="InstructionsTabelleberschrift"/>
                <w:rFonts w:ascii="Times New Roman" w:hAnsi="Times New Roman"/>
                <w:sz w:val="24"/>
                <w:lang w:eastAsia="es-ES_tradnl"/>
              </w:rPr>
              <w:t xml:space="preserve"> from insurance </w:t>
            </w:r>
          </w:p>
          <w:p w14:paraId="22B75DB4" w14:textId="24AD70C9"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lastRenderedPageBreak/>
              <w:t xml:space="preserve">Recoveries from insurance </w:t>
            </w:r>
            <w:r w:rsidR="001F6487" w:rsidRPr="002A677E">
              <w:rPr>
                <w:rFonts w:ascii="Times New Roman" w:hAnsi="Times New Roman"/>
                <w:sz w:val="24"/>
                <w:lang w:eastAsia="de-DE"/>
              </w:rPr>
              <w:t>shall be</w:t>
            </w:r>
            <w:r w:rsidRPr="002A677E">
              <w:rPr>
                <w:rFonts w:ascii="Times New Roman" w:hAnsi="Times New Roman"/>
                <w:sz w:val="24"/>
                <w:lang w:eastAsia="de-DE"/>
              </w:rPr>
              <w:t xml:space="preserve"> those recoveries </w:t>
            </w:r>
            <w:r w:rsidR="00831ABE">
              <w:rPr>
                <w:rFonts w:ascii="Times New Roman" w:hAnsi="Times New Roman"/>
                <w:sz w:val="24"/>
                <w:lang w:eastAsia="de-DE"/>
              </w:rPr>
              <w:t>in accordance with</w:t>
            </w:r>
            <w:r w:rsidR="007907BA">
              <w:rPr>
                <w:rFonts w:ascii="Times New Roman" w:hAnsi="Times New Roman"/>
                <w:sz w:val="24"/>
                <w:lang w:eastAsia="de-DE"/>
              </w:rPr>
              <w:t xml:space="preserve"> Article 317(1) and</w:t>
            </w:r>
            <w:r w:rsidR="00070AF9" w:rsidRPr="002A677E">
              <w:rPr>
                <w:rFonts w:ascii="Times New Roman" w:hAnsi="Times New Roman"/>
                <w:sz w:val="24"/>
                <w:lang w:eastAsia="de-DE"/>
              </w:rPr>
              <w:t xml:space="preserve"> </w:t>
            </w:r>
            <w:r w:rsidRPr="002A677E">
              <w:rPr>
                <w:rFonts w:ascii="Times New Roman" w:hAnsi="Times New Roman"/>
                <w:sz w:val="24"/>
                <w:lang w:eastAsia="de-DE"/>
              </w:rPr>
              <w:t>Article 3</w:t>
            </w:r>
            <w:r w:rsidR="00DE0496">
              <w:rPr>
                <w:rFonts w:ascii="Times New Roman" w:hAnsi="Times New Roman"/>
                <w:sz w:val="24"/>
                <w:lang w:eastAsia="de-DE"/>
              </w:rPr>
              <w:t>18</w:t>
            </w:r>
            <w:r w:rsidRPr="002A677E">
              <w:rPr>
                <w:rFonts w:ascii="Times New Roman" w:hAnsi="Times New Roman"/>
                <w:sz w:val="24"/>
                <w:lang w:eastAsia="de-DE"/>
              </w:rPr>
              <w:t xml:space="preserve"> </w:t>
            </w:r>
            <w:r w:rsidR="0095353C" w:rsidRPr="001235ED">
              <w:rPr>
                <w:rFonts w:ascii="Times New Roman" w:hAnsi="Times New Roman"/>
                <w:sz w:val="24"/>
                <w:lang w:val="en-US"/>
              </w:rPr>
              <w:t>of Regulation (EU) No 575/2013</w:t>
            </w:r>
            <w:r w:rsidRPr="002A677E">
              <w:rPr>
                <w:rFonts w:ascii="Times New Roman" w:hAnsi="Times New Roman"/>
                <w:sz w:val="24"/>
                <w:lang w:eastAsia="de-DE"/>
              </w:rPr>
              <w:t xml:space="preserve">. </w:t>
            </w:r>
          </w:p>
          <w:p w14:paraId="6F9286F3" w14:textId="3EB99CA9" w:rsidR="00FD54FC" w:rsidRPr="002A677E" w:rsidRDefault="00FD54FC" w:rsidP="3B06A011">
            <w:pPr>
              <w:rPr>
                <w:sz w:val="24"/>
                <w:lang w:eastAsia="nl-BE"/>
              </w:rPr>
            </w:pPr>
            <w:r w:rsidRPr="3B06A011">
              <w:rPr>
                <w:rFonts w:ascii="Times New Roman" w:hAnsi="Times New Roman"/>
                <w:sz w:val="24"/>
                <w:lang w:eastAsia="de-DE"/>
              </w:rPr>
              <w:t xml:space="preserve">The </w:t>
            </w:r>
            <w:r w:rsidR="00070AF9" w:rsidRPr="3B06A011">
              <w:rPr>
                <w:rFonts w:ascii="Times New Roman" w:hAnsi="Times New Roman"/>
                <w:sz w:val="24"/>
                <w:lang w:eastAsia="de-DE"/>
              </w:rPr>
              <w:t>t</w:t>
            </w:r>
            <w:r w:rsidRPr="3B06A011">
              <w:rPr>
                <w:rFonts w:ascii="Times New Roman" w:hAnsi="Times New Roman"/>
                <w:sz w:val="24"/>
                <w:lang w:eastAsia="de-DE"/>
              </w:rPr>
              <w:t xml:space="preserve">otal recovery from insurance </w:t>
            </w:r>
            <w:r w:rsidR="001F6487" w:rsidRPr="3B06A011">
              <w:rPr>
                <w:rFonts w:ascii="Times New Roman" w:hAnsi="Times New Roman"/>
                <w:sz w:val="24"/>
                <w:lang w:eastAsia="de-DE"/>
              </w:rPr>
              <w:t>shall be</w:t>
            </w:r>
            <w:r w:rsidRPr="3B06A011">
              <w:rPr>
                <w:rFonts w:ascii="Times New Roman" w:hAnsi="Times New Roman"/>
                <w:sz w:val="24"/>
                <w:lang w:eastAsia="de-DE"/>
              </w:rPr>
              <w:t xml:space="preserve"> the sum of all recoveries from insurance and adjustments to such recoveries accounted </w:t>
            </w:r>
            <w:r w:rsidR="001F6487" w:rsidRPr="3B06A011">
              <w:rPr>
                <w:rFonts w:ascii="Times New Roman" w:hAnsi="Times New Roman"/>
                <w:sz w:val="24"/>
                <w:lang w:eastAsia="de-DE"/>
              </w:rPr>
              <w:t xml:space="preserve">for </w:t>
            </w:r>
            <w:r w:rsidRPr="3B06A011">
              <w:rPr>
                <w:rFonts w:ascii="Times New Roman" w:hAnsi="Times New Roman"/>
                <w:sz w:val="24"/>
                <w:lang w:eastAsia="de-DE"/>
              </w:rPr>
              <w:t xml:space="preserve">within the reporting reference period and pertinent to operational risk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accounted for the first time within the reporting reference period or in previous reporting reference periods.</w:t>
            </w:r>
          </w:p>
        </w:tc>
      </w:tr>
      <w:tr w:rsidR="00FD54FC" w:rsidRPr="002A677E" w14:paraId="331252AE" w14:textId="77777777" w:rsidTr="3B06A011">
        <w:tc>
          <w:tcPr>
            <w:tcW w:w="1101" w:type="dxa"/>
          </w:tcPr>
          <w:p w14:paraId="0E304D67" w14:textId="77777777" w:rsidR="00FD54FC" w:rsidRPr="002A677E" w:rsidRDefault="00C93FC2" w:rsidP="000F70EC">
            <w:pPr>
              <w:rPr>
                <w:rFonts w:ascii="Times New Roman" w:hAnsi="Times New Roman"/>
                <w:bCs/>
                <w:sz w:val="24"/>
                <w:lang w:eastAsia="nl-B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910</w:t>
            </w:r>
            <w:r w:rsidR="00FD54FC" w:rsidRPr="002A677E">
              <w:rPr>
                <w:rFonts w:ascii="Times New Roman" w:hAnsi="Times New Roman"/>
                <w:bCs/>
                <w:sz w:val="24"/>
                <w:lang w:eastAsia="nl-BE"/>
              </w:rPr>
              <w:t>-</w:t>
            </w:r>
            <w:r w:rsidRPr="002A677E">
              <w:rPr>
                <w:rFonts w:ascii="Times New Roman" w:hAnsi="Times New Roman"/>
                <w:bCs/>
                <w:sz w:val="24"/>
                <w:lang w:eastAsia="nl-BE"/>
              </w:rPr>
              <w:t>0</w:t>
            </w:r>
            <w:r w:rsidR="00FD54FC" w:rsidRPr="002A677E">
              <w:rPr>
                <w:rFonts w:ascii="Times New Roman" w:hAnsi="Times New Roman"/>
                <w:bCs/>
                <w:sz w:val="24"/>
                <w:lang w:eastAsia="nl-BE"/>
              </w:rPr>
              <w:t>980</w:t>
            </w:r>
          </w:p>
        </w:tc>
        <w:tc>
          <w:tcPr>
            <w:tcW w:w="8079" w:type="dxa"/>
          </w:tcPr>
          <w:p w14:paraId="6E1626E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BUSINESS LINES</w:t>
            </w:r>
          </w:p>
          <w:p w14:paraId="62DF7EDA"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For each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 (column </w:t>
            </w:r>
            <w:r w:rsidR="005A2C21" w:rsidRPr="3B06A011">
              <w:rPr>
                <w:rFonts w:ascii="Times New Roman" w:hAnsi="Times New Roman"/>
                <w:sz w:val="24"/>
                <w:lang w:eastAsia="de-DE"/>
              </w:rPr>
              <w:t>0</w:t>
            </w:r>
            <w:r w:rsidRPr="3B06A011">
              <w:rPr>
                <w:rFonts w:ascii="Times New Roman" w:hAnsi="Times New Roman"/>
                <w:sz w:val="24"/>
                <w:lang w:eastAsia="de-DE"/>
              </w:rPr>
              <w:t xml:space="preserve">010 to </w:t>
            </w:r>
            <w:r w:rsidR="005A2C21" w:rsidRPr="3B06A011">
              <w:rPr>
                <w:rFonts w:ascii="Times New Roman" w:hAnsi="Times New Roman"/>
                <w:sz w:val="24"/>
                <w:lang w:eastAsia="de-DE"/>
              </w:rPr>
              <w:t>0</w:t>
            </w:r>
            <w:r w:rsidRPr="3B06A011">
              <w:rPr>
                <w:rFonts w:ascii="Times New Roman" w:hAnsi="Times New Roman"/>
                <w:sz w:val="24"/>
                <w:lang w:eastAsia="de-DE"/>
              </w:rPr>
              <w:t>080), the information</w:t>
            </w:r>
            <w:r w:rsidR="00F114E6" w:rsidRPr="3B06A011">
              <w:rPr>
                <w:rFonts w:ascii="Times New Roman" w:hAnsi="Times New Roman"/>
                <w:sz w:val="24"/>
                <w:lang w:eastAsia="de-DE"/>
              </w:rPr>
              <w:t xml:space="preserve"> </w:t>
            </w:r>
            <w:r w:rsidRPr="3B06A011">
              <w:rPr>
                <w:rFonts w:ascii="Times New Roman" w:hAnsi="Times New Roman"/>
                <w:sz w:val="24"/>
                <w:lang w:eastAsia="de-DE"/>
              </w:rPr>
              <w:t xml:space="preserve">on total business lines </w:t>
            </w:r>
            <w:proofErr w:type="gramStart"/>
            <w:r w:rsidRPr="3B06A011">
              <w:rPr>
                <w:rFonts w:ascii="Times New Roman" w:hAnsi="Times New Roman"/>
                <w:sz w:val="24"/>
                <w:lang w:eastAsia="de-DE"/>
              </w:rPr>
              <w:t>has to</w:t>
            </w:r>
            <w:proofErr w:type="gramEnd"/>
            <w:r w:rsidRPr="3B06A011">
              <w:rPr>
                <w:rFonts w:ascii="Times New Roman" w:hAnsi="Times New Roman"/>
                <w:sz w:val="24"/>
                <w:lang w:eastAsia="de-DE"/>
              </w:rPr>
              <w:t xml:space="preserve"> be reported.</w:t>
            </w:r>
          </w:p>
        </w:tc>
      </w:tr>
      <w:tr w:rsidR="00FD54FC" w:rsidRPr="002A677E" w14:paraId="5E001C76" w14:textId="77777777" w:rsidTr="3B06A011">
        <w:tc>
          <w:tcPr>
            <w:tcW w:w="1101" w:type="dxa"/>
          </w:tcPr>
          <w:p w14:paraId="60FA9CC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910-</w:t>
            </w:r>
            <w:r w:rsidRPr="002A677E">
              <w:rPr>
                <w:rFonts w:ascii="Times New Roman" w:hAnsi="Times New Roman"/>
                <w:bCs/>
                <w:sz w:val="24"/>
                <w:lang w:eastAsia="nl-BE"/>
              </w:rPr>
              <w:t>0</w:t>
            </w:r>
            <w:r w:rsidR="00FD54FC" w:rsidRPr="002A677E">
              <w:rPr>
                <w:rFonts w:ascii="Times New Roman" w:hAnsi="Times New Roman"/>
                <w:bCs/>
                <w:sz w:val="24"/>
                <w:lang w:eastAsia="nl-BE"/>
              </w:rPr>
              <w:t>914</w:t>
            </w:r>
          </w:p>
        </w:tc>
        <w:tc>
          <w:tcPr>
            <w:tcW w:w="8079" w:type="dxa"/>
          </w:tcPr>
          <w:p w14:paraId="095C4CCB"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Number of </w:t>
            </w:r>
            <w:r w:rsidR="005F1EB8" w:rsidRPr="002A677E">
              <w:rPr>
                <w:rStyle w:val="InstructionsTabelleberschrift"/>
                <w:rFonts w:ascii="Times New Roman" w:hAnsi="Times New Roman"/>
                <w:sz w:val="24"/>
              </w:rPr>
              <w:t>loss e</w:t>
            </w:r>
            <w:r w:rsidRPr="002A677E">
              <w:rPr>
                <w:rStyle w:val="InstructionsTabelleberschrift"/>
                <w:rFonts w:ascii="Times New Roman" w:hAnsi="Times New Roman"/>
                <w:sz w:val="24"/>
              </w:rPr>
              <w:t>vents</w:t>
            </w:r>
          </w:p>
          <w:p w14:paraId="34FAAF76" w14:textId="71BBD004"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In row </w:t>
            </w:r>
            <w:r w:rsidR="005A2C21" w:rsidRPr="3B06A011">
              <w:rPr>
                <w:rFonts w:ascii="Times New Roman" w:hAnsi="Times New Roman"/>
                <w:sz w:val="24"/>
                <w:lang w:eastAsia="de-DE"/>
              </w:rPr>
              <w:t>0</w:t>
            </w:r>
            <w:r w:rsidRPr="3B06A011">
              <w:rPr>
                <w:rFonts w:ascii="Times New Roman" w:hAnsi="Times New Roman"/>
                <w:sz w:val="24"/>
                <w:lang w:eastAsia="de-DE"/>
              </w:rPr>
              <w:t xml:space="preserve">910, the number of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above the internal threshold by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types for the total business lines shall be reported. This figure may be lower than the aggregation of the number of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by business lines since the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events with multiple impacts (impacts in different business lines) shall be considered as one. It may be higher,</w:t>
            </w:r>
            <w:r w:rsidR="001F6487" w:rsidRPr="3B06A011">
              <w:rPr>
                <w:rFonts w:ascii="Times New Roman" w:hAnsi="Times New Roman"/>
                <w:sz w:val="24"/>
                <w:lang w:eastAsia="de-DE"/>
              </w:rPr>
              <w:t xml:space="preserve"> where</w:t>
            </w:r>
            <w:r w:rsidRPr="3B06A011">
              <w:rPr>
                <w:rFonts w:ascii="Times New Roman" w:hAnsi="Times New Roman"/>
                <w:sz w:val="24"/>
                <w:lang w:eastAsia="de-DE"/>
              </w:rPr>
              <w:t xml:space="preserve"> an institution</w:t>
            </w:r>
            <w:r w:rsidR="003B2C7F" w:rsidRPr="3B06A011">
              <w:rPr>
                <w:rFonts w:ascii="Times New Roman" w:hAnsi="Times New Roman"/>
                <w:sz w:val="24"/>
                <w:lang w:eastAsia="de-DE"/>
              </w:rPr>
              <w:t xml:space="preserve"> that</w:t>
            </w:r>
            <w:r w:rsidRPr="3B06A011">
              <w:rPr>
                <w:rFonts w:ascii="Times New Roman" w:hAnsi="Times New Roman"/>
                <w:sz w:val="24"/>
                <w:lang w:eastAsia="de-DE"/>
              </w:rPr>
              <w:t xml:space="preserve"> calculat</w:t>
            </w:r>
            <w:r w:rsidR="003B2C7F" w:rsidRPr="3B06A011">
              <w:rPr>
                <w:rFonts w:ascii="Times New Roman" w:hAnsi="Times New Roman"/>
                <w:sz w:val="24"/>
                <w:lang w:eastAsia="de-DE"/>
              </w:rPr>
              <w:t>ed in December 2024</w:t>
            </w:r>
            <w:r w:rsidRPr="3B06A011">
              <w:rPr>
                <w:rFonts w:ascii="Times New Roman" w:hAnsi="Times New Roman"/>
                <w:sz w:val="24"/>
                <w:lang w:eastAsia="de-DE"/>
              </w:rPr>
              <w:t xml:space="preserve"> its own funds requirements </w:t>
            </w:r>
            <w:r w:rsidR="00BB22D4" w:rsidRPr="3B06A011">
              <w:rPr>
                <w:rFonts w:ascii="Times New Roman" w:hAnsi="Times New Roman"/>
                <w:sz w:val="24"/>
                <w:lang w:eastAsia="de-DE"/>
              </w:rPr>
              <w:t>in accordance with</w:t>
            </w:r>
            <w:r w:rsidRPr="3B06A011">
              <w:rPr>
                <w:rFonts w:ascii="Times New Roman" w:hAnsi="Times New Roman"/>
                <w:sz w:val="24"/>
                <w:lang w:eastAsia="de-DE"/>
              </w:rPr>
              <w:t xml:space="preserve"> </w:t>
            </w:r>
            <w:r w:rsidR="00F114E6" w:rsidRPr="3B06A011">
              <w:rPr>
                <w:rFonts w:ascii="Times New Roman" w:hAnsi="Times New Roman"/>
                <w:sz w:val="24"/>
                <w:lang w:eastAsia="de-DE"/>
              </w:rPr>
              <w:t xml:space="preserve">the </w:t>
            </w:r>
            <w:r w:rsidRPr="3B06A011">
              <w:rPr>
                <w:rFonts w:ascii="Times New Roman" w:hAnsi="Times New Roman"/>
                <w:sz w:val="24"/>
                <w:lang w:eastAsia="de-DE"/>
              </w:rPr>
              <w:t>BIA</w:t>
            </w:r>
            <w:r w:rsidR="00F03A91" w:rsidRPr="3B06A011">
              <w:rPr>
                <w:rFonts w:ascii="Times New Roman" w:hAnsi="Times New Roman"/>
                <w:sz w:val="24"/>
                <w:lang w:eastAsia="de-DE"/>
              </w:rPr>
              <w:t xml:space="preserve"> </w:t>
            </w:r>
            <w:r w:rsidRPr="3B06A011">
              <w:rPr>
                <w:rFonts w:ascii="Times New Roman" w:hAnsi="Times New Roman"/>
                <w:sz w:val="24"/>
                <w:lang w:eastAsia="de-DE"/>
              </w:rPr>
              <w:t>cannot identify the business line(s) affected by the loss in every case.</w:t>
            </w:r>
          </w:p>
          <w:p w14:paraId="1029FFB0"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911 – </w:t>
            </w:r>
            <w:r w:rsidR="00F114E6" w:rsidRPr="002A677E">
              <w:rPr>
                <w:rFonts w:ascii="Times New Roman" w:hAnsi="Times New Roman"/>
                <w:sz w:val="24"/>
                <w:lang w:eastAsia="de-DE"/>
              </w:rPr>
              <w:t>0</w:t>
            </w:r>
            <w:r w:rsidRPr="002A677E">
              <w:rPr>
                <w:rFonts w:ascii="Times New Roman" w:hAnsi="Times New Roman"/>
                <w:sz w:val="24"/>
                <w:lang w:eastAsia="de-DE"/>
              </w:rPr>
              <w:t xml:space="preserve">914, the number of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with a gross loss amount within the ranges defined in the pertinent rows </w:t>
            </w:r>
            <w:r w:rsidR="0023276A" w:rsidRPr="002A677E">
              <w:rPr>
                <w:rFonts w:ascii="Times New Roman" w:hAnsi="Times New Roman"/>
                <w:sz w:val="24"/>
                <w:lang w:eastAsia="de-DE"/>
              </w:rPr>
              <w:t xml:space="preserve">of the template </w:t>
            </w:r>
            <w:r w:rsidRPr="002A677E">
              <w:rPr>
                <w:rFonts w:ascii="Times New Roman" w:hAnsi="Times New Roman"/>
                <w:sz w:val="24"/>
                <w:lang w:eastAsia="de-DE"/>
              </w:rPr>
              <w:t>shall be reported.</w:t>
            </w:r>
          </w:p>
          <w:p w14:paraId="3642B0CB" w14:textId="732C4B5C"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Provided that the institution has assigned all its losses to a business line </w:t>
            </w:r>
            <w:r w:rsidR="00E52782" w:rsidRPr="3B06A011">
              <w:rPr>
                <w:rFonts w:ascii="Times New Roman" w:hAnsi="Times New Roman"/>
                <w:sz w:val="24"/>
                <w:lang w:eastAsia="de-DE"/>
              </w:rPr>
              <w:t>or</w:t>
            </w:r>
            <w:r w:rsidR="00402284" w:rsidRPr="3B06A011">
              <w:rPr>
                <w:rFonts w:ascii="Times New Roman" w:hAnsi="Times New Roman"/>
                <w:sz w:val="24"/>
                <w:lang w:eastAsia="de-DE"/>
              </w:rPr>
              <w:t xml:space="preserve"> </w:t>
            </w:r>
            <w:r w:rsidRPr="3B06A011">
              <w:rPr>
                <w:rFonts w:ascii="Times New Roman" w:hAnsi="Times New Roman"/>
                <w:sz w:val="24"/>
                <w:lang w:eastAsia="de-DE"/>
              </w:rPr>
              <w:t xml:space="preserve">that it has identified the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types for all losses, the following shall apply for column </w:t>
            </w:r>
            <w:r w:rsidR="00CB3146" w:rsidRPr="3B06A011">
              <w:rPr>
                <w:rFonts w:ascii="Times New Roman" w:hAnsi="Times New Roman"/>
                <w:sz w:val="24"/>
                <w:lang w:eastAsia="de-DE"/>
              </w:rPr>
              <w:t>0</w:t>
            </w:r>
            <w:r w:rsidRPr="3B06A011">
              <w:rPr>
                <w:rFonts w:ascii="Times New Roman" w:hAnsi="Times New Roman"/>
                <w:sz w:val="24"/>
                <w:lang w:eastAsia="de-DE"/>
              </w:rPr>
              <w:t>080</w:t>
            </w:r>
            <w:r w:rsidR="00E52782" w:rsidRPr="3B06A011">
              <w:rPr>
                <w:rFonts w:ascii="Times New Roman" w:hAnsi="Times New Roman"/>
                <w:sz w:val="24"/>
                <w:lang w:eastAsia="de-DE"/>
              </w:rPr>
              <w:t>, as appropriate</w:t>
            </w:r>
            <w:r w:rsidRPr="3B06A011">
              <w:rPr>
                <w:rFonts w:ascii="Times New Roman" w:hAnsi="Times New Roman"/>
                <w:sz w:val="24"/>
                <w:lang w:eastAsia="de-DE"/>
              </w:rPr>
              <w:t>:</w:t>
            </w:r>
          </w:p>
          <w:p w14:paraId="37853BE1" w14:textId="77777777" w:rsidR="00FD54FC" w:rsidRPr="002A677E" w:rsidRDefault="00125707" w:rsidP="0023700C">
            <w:pPr>
              <w:ind w:left="360" w:hanging="360"/>
              <w:rPr>
                <w:rFonts w:ascii="Times New Roman" w:hAnsi="Times New Roman"/>
                <w:sz w:val="24"/>
                <w:lang w:eastAsia="de-DE"/>
              </w:rPr>
            </w:pPr>
            <w:r w:rsidRPr="002A677E">
              <w:rPr>
                <w:rFonts w:ascii="Times New Roman" w:hAnsi="Times New Roman"/>
                <w:sz w:val="24"/>
                <w:lang w:eastAsia="de-DE"/>
              </w:rPr>
              <w:t>-</w:t>
            </w:r>
            <w:r w:rsidRPr="002A677E">
              <w:rPr>
                <w:rFonts w:ascii="Times New Roman" w:hAnsi="Times New Roman"/>
                <w:sz w:val="24"/>
                <w:lang w:eastAsia="de-DE"/>
              </w:rPr>
              <w:tab/>
            </w:r>
            <w:r w:rsidR="00FD54FC" w:rsidRPr="002A677E">
              <w:rPr>
                <w:rFonts w:ascii="Times New Roman" w:hAnsi="Times New Roman"/>
                <w:sz w:val="24"/>
                <w:lang w:eastAsia="de-DE"/>
              </w:rPr>
              <w:t xml:space="preserve">The total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reported in rows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to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914 </w:t>
            </w:r>
            <w:r w:rsidR="0029520F" w:rsidRPr="002A677E">
              <w:rPr>
                <w:rFonts w:ascii="Times New Roman" w:hAnsi="Times New Roman"/>
                <w:sz w:val="24"/>
                <w:lang w:eastAsia="de-DE"/>
              </w:rPr>
              <w:t>shall be</w:t>
            </w:r>
            <w:r w:rsidR="00FD54FC" w:rsidRPr="002A677E">
              <w:rPr>
                <w:rFonts w:ascii="Times New Roman" w:hAnsi="Times New Roman"/>
                <w:sz w:val="24"/>
                <w:lang w:eastAsia="de-DE"/>
              </w:rPr>
              <w:t xml:space="preserve"> equal to the horizontal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in the corresponding row,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in those figures the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with impacts in different business lines shall </w:t>
            </w:r>
            <w:r w:rsidR="00F41508" w:rsidRPr="002A677E">
              <w:rPr>
                <w:rFonts w:ascii="Times New Roman" w:hAnsi="Times New Roman"/>
                <w:sz w:val="24"/>
                <w:lang w:eastAsia="de-DE"/>
              </w:rPr>
              <w:t xml:space="preserve">already </w:t>
            </w:r>
            <w:r w:rsidR="00FD54FC" w:rsidRPr="002A677E">
              <w:rPr>
                <w:rFonts w:ascii="Times New Roman" w:hAnsi="Times New Roman"/>
                <w:sz w:val="24"/>
                <w:lang w:eastAsia="de-DE"/>
              </w:rPr>
              <w:t xml:space="preserve">have been considered as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w:t>
            </w:r>
          </w:p>
          <w:p w14:paraId="0D57024E" w14:textId="77777777" w:rsidR="00FD54FC" w:rsidRPr="002A677E" w:rsidRDefault="00125707" w:rsidP="00F41508">
            <w:pPr>
              <w:ind w:left="360" w:hanging="360"/>
              <w:rPr>
                <w:rStyle w:val="InstructionsTabelleberschrift"/>
                <w:rFonts w:ascii="Times New Roman" w:hAnsi="Times New Roman"/>
                <w:b w:val="0"/>
                <w:bCs w:val="0"/>
                <w:sz w:val="24"/>
                <w:u w:val="none"/>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D54FC" w:rsidRPr="002A677E">
              <w:rPr>
                <w:rFonts w:ascii="Times New Roman" w:hAnsi="Times New Roman"/>
                <w:sz w:val="24"/>
                <w:lang w:eastAsia="de-DE"/>
              </w:rPr>
              <w:t xml:space="preserve">The figure reported in column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080, row </w:t>
            </w:r>
            <w:r w:rsidR="00F114E6" w:rsidRPr="002A677E">
              <w:rPr>
                <w:rFonts w:ascii="Times New Roman" w:hAnsi="Times New Roman"/>
                <w:sz w:val="24"/>
                <w:lang w:eastAsia="de-DE"/>
              </w:rPr>
              <w:t>0</w:t>
            </w:r>
            <w:r w:rsidR="00FD54FC" w:rsidRPr="002A677E">
              <w:rPr>
                <w:rFonts w:ascii="Times New Roman" w:hAnsi="Times New Roman"/>
                <w:sz w:val="24"/>
                <w:lang w:eastAsia="de-DE"/>
              </w:rPr>
              <w:t xml:space="preserve">910 shall not necessarily be equal to the vertical aggregation of the number of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 xml:space="preserve">events which are included in column </w:t>
            </w:r>
            <w:r w:rsidR="00CB3146" w:rsidRPr="002A677E">
              <w:rPr>
                <w:rFonts w:ascii="Times New Roman" w:hAnsi="Times New Roman"/>
                <w:sz w:val="24"/>
                <w:lang w:eastAsia="de-DE"/>
              </w:rPr>
              <w:t>0</w:t>
            </w:r>
            <w:r w:rsidR="00FD54FC" w:rsidRPr="002A677E">
              <w:rPr>
                <w:rFonts w:ascii="Times New Roman" w:hAnsi="Times New Roman"/>
                <w:sz w:val="24"/>
                <w:lang w:eastAsia="de-DE"/>
              </w:rPr>
              <w:t xml:space="preserve">080, </w:t>
            </w:r>
            <w:r w:rsidR="00F41508" w:rsidRPr="002A677E">
              <w:rPr>
                <w:rFonts w:ascii="Times New Roman" w:hAnsi="Times New Roman"/>
                <w:sz w:val="24"/>
                <w:lang w:eastAsia="de-DE"/>
              </w:rPr>
              <w:t>because</w:t>
            </w:r>
            <w:r w:rsidR="00FD54FC" w:rsidRPr="002A677E">
              <w:rPr>
                <w:rFonts w:ascii="Times New Roman" w:hAnsi="Times New Roman"/>
                <w:sz w:val="24"/>
                <w:lang w:eastAsia="de-DE"/>
              </w:rPr>
              <w:t xml:space="preserve"> one </w:t>
            </w:r>
            <w:r w:rsidR="005F1EB8" w:rsidRPr="002A677E">
              <w:rPr>
                <w:rFonts w:ascii="Times New Roman" w:hAnsi="Times New Roman"/>
                <w:sz w:val="24"/>
                <w:lang w:eastAsia="de-DE"/>
              </w:rPr>
              <w:t xml:space="preserve">loss </w:t>
            </w:r>
            <w:r w:rsidR="00FD54FC" w:rsidRPr="002A677E">
              <w:rPr>
                <w:rFonts w:ascii="Times New Roman" w:hAnsi="Times New Roman"/>
                <w:sz w:val="24"/>
                <w:lang w:eastAsia="de-DE"/>
              </w:rPr>
              <w:t>event can have an impact in different business lines simultaneously.</w:t>
            </w:r>
          </w:p>
        </w:tc>
      </w:tr>
      <w:tr w:rsidR="00FD54FC" w:rsidRPr="002A677E" w14:paraId="758B9A40" w14:textId="77777777" w:rsidTr="3B06A011">
        <w:tc>
          <w:tcPr>
            <w:tcW w:w="1101" w:type="dxa"/>
          </w:tcPr>
          <w:p w14:paraId="4550C890" w14:textId="77777777" w:rsidR="00FD54FC" w:rsidRPr="002A677E" w:rsidRDefault="00C93FC2" w:rsidP="000F70EC">
            <w:pPr>
              <w:rPr>
                <w:rFonts w:ascii="Times New Roman" w:hAnsi="Times New Roman"/>
                <w:bCs/>
                <w:sz w:val="24"/>
                <w:lang w:eastAsia="nl-BE"/>
              </w:rPr>
            </w:pPr>
            <w:r w:rsidRPr="002A677E">
              <w:rPr>
                <w:rFonts w:ascii="Times New Roman" w:hAnsi="Times New Roman"/>
                <w:bCs/>
                <w:sz w:val="24"/>
                <w:lang w:eastAsia="nl-BE"/>
              </w:rPr>
              <w:t>0</w:t>
            </w:r>
            <w:r w:rsidR="00FD54FC" w:rsidRPr="002A677E">
              <w:rPr>
                <w:rFonts w:ascii="Times New Roman" w:hAnsi="Times New Roman"/>
                <w:bCs/>
                <w:sz w:val="24"/>
                <w:lang w:eastAsia="nl-BE"/>
              </w:rPr>
              <w:t>920-</w:t>
            </w:r>
            <w:r w:rsidRPr="002A677E">
              <w:rPr>
                <w:rFonts w:ascii="Times New Roman" w:hAnsi="Times New Roman"/>
                <w:bCs/>
                <w:sz w:val="24"/>
                <w:lang w:eastAsia="nl-BE"/>
              </w:rPr>
              <w:t>0</w:t>
            </w:r>
            <w:r w:rsidR="00FD54FC" w:rsidRPr="002A677E">
              <w:rPr>
                <w:rFonts w:ascii="Times New Roman" w:hAnsi="Times New Roman"/>
                <w:bCs/>
                <w:sz w:val="24"/>
                <w:lang w:eastAsia="nl-BE"/>
              </w:rPr>
              <w:t>924</w:t>
            </w:r>
          </w:p>
        </w:tc>
        <w:tc>
          <w:tcPr>
            <w:tcW w:w="8079" w:type="dxa"/>
          </w:tcPr>
          <w:p w14:paraId="472B1327"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Gross loss amount (new </w:t>
            </w:r>
            <w:r w:rsidR="005F1EB8" w:rsidRPr="002A677E">
              <w:rPr>
                <w:rStyle w:val="InstructionsTabelleberschrift"/>
                <w:rFonts w:ascii="Times New Roman" w:hAnsi="Times New Roman"/>
                <w:sz w:val="24"/>
              </w:rPr>
              <w:t xml:space="preserve">loss </w:t>
            </w:r>
            <w:r w:rsidRPr="002A677E">
              <w:rPr>
                <w:rStyle w:val="InstructionsTabelleberschrift"/>
                <w:rFonts w:ascii="Times New Roman" w:hAnsi="Times New Roman"/>
                <w:sz w:val="24"/>
              </w:rPr>
              <w:t>events)</w:t>
            </w:r>
          </w:p>
          <w:p w14:paraId="5A8AAD03" w14:textId="058A16DC"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Provided that the institution has assigned all its losses to a business line</w:t>
            </w:r>
            <w:del w:id="846" w:author="Author">
              <w:r w:rsidR="00DA5B75" w:rsidRPr="3B06A011" w:rsidDel="00983168">
                <w:rPr>
                  <w:rFonts w:ascii="Times New Roman" w:hAnsi="Times New Roman"/>
                  <w:sz w:val="24"/>
                  <w:lang w:eastAsia="de-DE"/>
                </w:rPr>
                <w:delText xml:space="preserve"> </w:delText>
              </w:r>
            </w:del>
            <w:r w:rsidRPr="3B06A011">
              <w:rPr>
                <w:rFonts w:ascii="Times New Roman" w:hAnsi="Times New Roman"/>
                <w:sz w:val="24"/>
                <w:lang w:eastAsia="de-DE"/>
              </w:rPr>
              <w:t xml:space="preserve">, the gross loss amount (new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reported 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920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simple aggregation of the gross loss amounts of new </w:t>
            </w:r>
            <w:r w:rsidR="005F1EB8"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for each business line. </w:t>
            </w:r>
          </w:p>
          <w:p w14:paraId="151C30DF"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In rows </w:t>
            </w:r>
            <w:r w:rsidR="00F114E6" w:rsidRPr="002A677E">
              <w:rPr>
                <w:rFonts w:ascii="Times New Roman" w:hAnsi="Times New Roman"/>
                <w:sz w:val="24"/>
                <w:lang w:eastAsia="de-DE"/>
              </w:rPr>
              <w:t>0</w:t>
            </w:r>
            <w:r w:rsidRPr="002A677E">
              <w:rPr>
                <w:rFonts w:ascii="Times New Roman" w:hAnsi="Times New Roman"/>
                <w:sz w:val="24"/>
                <w:lang w:eastAsia="de-DE"/>
              </w:rPr>
              <w:t xml:space="preserve">921 – </w:t>
            </w:r>
            <w:r w:rsidR="00F114E6" w:rsidRPr="002A677E">
              <w:rPr>
                <w:rFonts w:ascii="Times New Roman" w:hAnsi="Times New Roman"/>
                <w:sz w:val="24"/>
                <w:lang w:eastAsia="de-DE"/>
              </w:rPr>
              <w:t>0</w:t>
            </w:r>
            <w:r w:rsidRPr="002A677E">
              <w:rPr>
                <w:rFonts w:ascii="Times New Roman" w:hAnsi="Times New Roman"/>
                <w:sz w:val="24"/>
                <w:lang w:eastAsia="de-DE"/>
              </w:rPr>
              <w:t xml:space="preserve">924, the gross loss amount for </w:t>
            </w:r>
            <w:r w:rsidR="005F1EB8" w:rsidRPr="002A677E">
              <w:rPr>
                <w:rFonts w:ascii="Times New Roman" w:hAnsi="Times New Roman"/>
                <w:sz w:val="24"/>
                <w:lang w:eastAsia="de-DE"/>
              </w:rPr>
              <w:t xml:space="preserve">loss </w:t>
            </w:r>
            <w:r w:rsidRPr="002A677E">
              <w:rPr>
                <w:rFonts w:ascii="Times New Roman" w:hAnsi="Times New Roman"/>
                <w:sz w:val="24"/>
                <w:lang w:eastAsia="de-DE"/>
              </w:rPr>
              <w:t>events with a gross loss amount within the ranges defined in the pertinent rows shall be reported.</w:t>
            </w:r>
          </w:p>
        </w:tc>
      </w:tr>
      <w:tr w:rsidR="00FD54FC" w:rsidRPr="002A677E" w14:paraId="2C2C0351" w14:textId="77777777" w:rsidTr="3B06A011">
        <w:tc>
          <w:tcPr>
            <w:tcW w:w="1101" w:type="dxa"/>
          </w:tcPr>
          <w:p w14:paraId="07A96EC8" w14:textId="77777777" w:rsidR="00FD54FC" w:rsidRPr="002A677E" w:rsidRDefault="00C93FC2" w:rsidP="00FD54FC">
            <w:pPr>
              <w:rPr>
                <w:rFonts w:ascii="Times New Roman" w:hAnsi="Times New Roman"/>
                <w:bCs/>
                <w:sz w:val="24"/>
                <w:lang w:eastAsia="nl-B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930, </w:t>
            </w:r>
            <w:r w:rsidRPr="002A677E">
              <w:rPr>
                <w:rFonts w:ascii="Times New Roman" w:hAnsi="Times New Roman"/>
                <w:sz w:val="24"/>
                <w:lang w:eastAsia="de-DE"/>
              </w:rPr>
              <w:t>0</w:t>
            </w:r>
            <w:r w:rsidR="00FD54FC" w:rsidRPr="002A677E">
              <w:rPr>
                <w:rFonts w:ascii="Times New Roman" w:hAnsi="Times New Roman"/>
                <w:bCs/>
                <w:sz w:val="24"/>
                <w:lang w:eastAsia="nl-BE"/>
              </w:rPr>
              <w:t xml:space="preserve">935, </w:t>
            </w:r>
            <w:r w:rsidRPr="002A677E">
              <w:rPr>
                <w:rFonts w:ascii="Times New Roman" w:hAnsi="Times New Roman"/>
                <w:bCs/>
                <w:sz w:val="24"/>
                <w:lang w:eastAsia="nl-BE"/>
              </w:rPr>
              <w:t>0</w:t>
            </w:r>
            <w:r w:rsidR="00FD54FC" w:rsidRPr="002A677E">
              <w:rPr>
                <w:rFonts w:ascii="Times New Roman" w:hAnsi="Times New Roman"/>
                <w:bCs/>
                <w:sz w:val="24"/>
                <w:lang w:eastAsia="nl-BE"/>
              </w:rPr>
              <w:t>936</w:t>
            </w:r>
          </w:p>
        </w:tc>
        <w:tc>
          <w:tcPr>
            <w:tcW w:w="8079" w:type="dxa"/>
          </w:tcPr>
          <w:p w14:paraId="0A0BA6EE"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Number of loss events subject to loss adjustments</w:t>
            </w:r>
          </w:p>
          <w:p w14:paraId="7C0FBBBE" w14:textId="1D9BA1FB"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930, the total of the numbers of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subject to loss adjustments </w:t>
            </w:r>
            <w:r w:rsidR="0023276A" w:rsidRPr="3B06A011">
              <w:rPr>
                <w:rFonts w:ascii="Times New Roman" w:hAnsi="Times New Roman"/>
                <w:sz w:val="24"/>
                <w:lang w:eastAsia="de-DE"/>
              </w:rPr>
              <w:t>as reported in</w:t>
            </w:r>
            <w:r w:rsidRPr="3B06A011">
              <w:rPr>
                <w:rFonts w:ascii="Times New Roman" w:hAnsi="Times New Roman"/>
                <w:sz w:val="24"/>
                <w:lang w:eastAsia="de-DE"/>
              </w:rPr>
              <w:t xml:space="preserve"> rows </w:t>
            </w:r>
            <w:r w:rsidR="00F114E6" w:rsidRPr="3B06A011">
              <w:rPr>
                <w:rFonts w:ascii="Times New Roman" w:hAnsi="Times New Roman"/>
                <w:sz w:val="24"/>
                <w:lang w:eastAsia="de-DE"/>
              </w:rPr>
              <w:t>0</w:t>
            </w:r>
            <w:r w:rsidRPr="3B06A011">
              <w:rPr>
                <w:rFonts w:ascii="Times New Roman" w:hAnsi="Times New Roman"/>
                <w:sz w:val="24"/>
                <w:lang w:eastAsia="de-DE"/>
              </w:rPr>
              <w:t xml:space="preserve">030, </w:t>
            </w:r>
            <w:r w:rsidR="00F114E6" w:rsidRPr="3B06A011">
              <w:rPr>
                <w:rFonts w:ascii="Times New Roman" w:hAnsi="Times New Roman"/>
                <w:sz w:val="24"/>
                <w:lang w:eastAsia="de-DE"/>
              </w:rPr>
              <w:t>0</w:t>
            </w:r>
            <w:r w:rsidRPr="3B06A011">
              <w:rPr>
                <w:rFonts w:ascii="Times New Roman" w:hAnsi="Times New Roman"/>
                <w:sz w:val="24"/>
                <w:lang w:eastAsia="de-DE"/>
              </w:rPr>
              <w:t xml:space="preserve">130, …, </w:t>
            </w:r>
            <w:r w:rsidR="00F114E6" w:rsidRPr="3B06A011">
              <w:rPr>
                <w:rFonts w:ascii="Times New Roman" w:hAnsi="Times New Roman"/>
                <w:sz w:val="24"/>
                <w:lang w:eastAsia="de-DE"/>
              </w:rPr>
              <w:t>0</w:t>
            </w:r>
            <w:r w:rsidRPr="3B06A011">
              <w:rPr>
                <w:rFonts w:ascii="Times New Roman" w:hAnsi="Times New Roman"/>
                <w:sz w:val="24"/>
                <w:lang w:eastAsia="de-DE"/>
              </w:rPr>
              <w:t>830 shall be reported. Th</w:t>
            </w:r>
            <w:r w:rsidR="00F41508" w:rsidRPr="3B06A011">
              <w:rPr>
                <w:rFonts w:ascii="Times New Roman" w:hAnsi="Times New Roman"/>
                <w:sz w:val="24"/>
                <w:lang w:eastAsia="de-DE"/>
              </w:rPr>
              <w:t>at</w:t>
            </w:r>
            <w:r w:rsidRPr="3B06A011">
              <w:rPr>
                <w:rFonts w:ascii="Times New Roman" w:hAnsi="Times New Roman"/>
                <w:sz w:val="24"/>
                <w:lang w:eastAsia="de-DE"/>
              </w:rPr>
              <w:t xml:space="preserve"> figure may be lower than the aggregation of the number of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subject to loss adjustments by </w:t>
            </w:r>
            <w:r w:rsidRPr="3B06A011">
              <w:rPr>
                <w:rFonts w:ascii="Times New Roman" w:hAnsi="Times New Roman"/>
                <w:sz w:val="24"/>
                <w:lang w:eastAsia="de-DE"/>
              </w:rPr>
              <w:lastRenderedPageBreak/>
              <w:t xml:space="preserve">business lines since </w:t>
            </w:r>
            <w:r w:rsidR="00F114E6" w:rsidRPr="3B06A011">
              <w:rPr>
                <w:rFonts w:ascii="Times New Roman" w:hAnsi="Times New Roman"/>
                <w:sz w:val="24"/>
                <w:lang w:eastAsia="de-DE"/>
              </w:rPr>
              <w:t xml:space="preserve">loss </w:t>
            </w:r>
            <w:r w:rsidRPr="3B06A011">
              <w:rPr>
                <w:rFonts w:ascii="Times New Roman" w:hAnsi="Times New Roman"/>
                <w:sz w:val="24"/>
                <w:lang w:eastAsia="de-DE"/>
              </w:rPr>
              <w:t xml:space="preserve">events with multiple impacts (impacts in different business lines) shall be considered as one. It may be higher, </w:t>
            </w:r>
            <w:r w:rsidR="00F41508" w:rsidRPr="3B06A011">
              <w:rPr>
                <w:rFonts w:ascii="Times New Roman" w:hAnsi="Times New Roman"/>
                <w:sz w:val="24"/>
                <w:lang w:eastAsia="de-DE"/>
              </w:rPr>
              <w:t>where</w:t>
            </w:r>
            <w:r w:rsidRPr="3B06A011">
              <w:rPr>
                <w:rFonts w:ascii="Times New Roman" w:hAnsi="Times New Roman"/>
                <w:sz w:val="24"/>
                <w:lang w:eastAsia="de-DE"/>
              </w:rPr>
              <w:t xml:space="preserve"> an institution calculat</w:t>
            </w:r>
            <w:r w:rsidR="00192A34" w:rsidRPr="3B06A011">
              <w:rPr>
                <w:rFonts w:ascii="Times New Roman" w:hAnsi="Times New Roman"/>
                <w:sz w:val="24"/>
                <w:lang w:eastAsia="de-DE"/>
              </w:rPr>
              <w:t>ed in December 2024</w:t>
            </w:r>
            <w:r w:rsidRPr="3B06A011">
              <w:rPr>
                <w:rFonts w:ascii="Times New Roman" w:hAnsi="Times New Roman"/>
                <w:sz w:val="24"/>
                <w:lang w:eastAsia="de-DE"/>
              </w:rPr>
              <w:t xml:space="preserve"> its own funds requirements </w:t>
            </w:r>
            <w:r w:rsidR="00BB22D4" w:rsidRPr="3B06A011">
              <w:rPr>
                <w:rFonts w:ascii="Times New Roman" w:hAnsi="Times New Roman"/>
                <w:sz w:val="24"/>
                <w:lang w:eastAsia="de-DE"/>
              </w:rPr>
              <w:t>in accordance with</w:t>
            </w:r>
            <w:r w:rsidRPr="3B06A011">
              <w:rPr>
                <w:rFonts w:ascii="Times New Roman" w:hAnsi="Times New Roman"/>
                <w:sz w:val="24"/>
                <w:lang w:eastAsia="de-DE"/>
              </w:rPr>
              <w:t xml:space="preserve"> </w:t>
            </w:r>
            <w:r w:rsidR="00F114E6" w:rsidRPr="3B06A011">
              <w:rPr>
                <w:rFonts w:ascii="Times New Roman" w:hAnsi="Times New Roman"/>
                <w:sz w:val="24"/>
                <w:lang w:eastAsia="de-DE"/>
              </w:rPr>
              <w:t xml:space="preserve">the </w:t>
            </w:r>
            <w:r w:rsidRPr="3B06A011">
              <w:rPr>
                <w:rFonts w:ascii="Times New Roman" w:hAnsi="Times New Roman"/>
                <w:sz w:val="24"/>
                <w:lang w:eastAsia="de-DE"/>
              </w:rPr>
              <w:t>BIA cannot identify the business line(s) affected by the loss in every case.</w:t>
            </w:r>
          </w:p>
          <w:p w14:paraId="02A26C93" w14:textId="77777777" w:rsidR="00FD54FC" w:rsidRPr="002A677E" w:rsidRDefault="00FD54FC" w:rsidP="00FD54FC">
            <w:pPr>
              <w:rPr>
                <w:rStyle w:val="InstructionsTabelleberschrift"/>
                <w:rFonts w:ascii="Times New Roman" w:hAnsi="Times New Roman"/>
                <w:sz w:val="24"/>
              </w:rPr>
            </w:pPr>
            <w:r w:rsidRPr="001235ED">
              <w:rPr>
                <w:rFonts w:ascii="Times New Roman" w:hAnsi="Times New Roman"/>
                <w:sz w:val="24"/>
                <w:lang w:eastAsia="de-DE"/>
              </w:rPr>
              <w:t xml:space="preserve">The number of loss events subject to loss adjustments shall be broken down into the number of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within the reporting reference period and the number of </w:t>
            </w:r>
            <w:r w:rsidR="00F114E6" w:rsidRPr="002A677E">
              <w:rPr>
                <w:rFonts w:ascii="Times New Roman" w:hAnsi="Times New Roman"/>
                <w:sz w:val="24"/>
                <w:lang w:eastAsia="de-DE"/>
              </w:rPr>
              <w:t xml:space="preserve">loss </w:t>
            </w:r>
            <w:r w:rsidRPr="002A677E">
              <w:rPr>
                <w:rFonts w:ascii="Times New Roman" w:hAnsi="Times New Roman"/>
                <w:sz w:val="24"/>
                <w:lang w:eastAsia="de-DE"/>
              </w:rPr>
              <w:t>events for which a negative loss adjustment was made within the reporting period (all reported with a positive sign).</w:t>
            </w:r>
          </w:p>
        </w:tc>
      </w:tr>
      <w:tr w:rsidR="00FD54FC" w:rsidRPr="002A677E" w14:paraId="601E5006" w14:textId="77777777" w:rsidTr="3B06A011">
        <w:tc>
          <w:tcPr>
            <w:tcW w:w="1101" w:type="dxa"/>
          </w:tcPr>
          <w:p w14:paraId="2F8811F2"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 xml:space="preserve">940, </w:t>
            </w:r>
            <w:r w:rsidRPr="002A677E">
              <w:rPr>
                <w:rFonts w:ascii="Times New Roman" w:hAnsi="Times New Roman"/>
                <w:sz w:val="24"/>
                <w:lang w:eastAsia="de-DE"/>
              </w:rPr>
              <w:t>0</w:t>
            </w:r>
            <w:r w:rsidR="00FD54FC" w:rsidRPr="002A677E">
              <w:rPr>
                <w:rFonts w:ascii="Times New Roman" w:hAnsi="Times New Roman"/>
                <w:sz w:val="24"/>
                <w:lang w:eastAsia="de-DE"/>
              </w:rPr>
              <w:t xml:space="preserve">945, </w:t>
            </w:r>
            <w:r w:rsidRPr="002A677E">
              <w:rPr>
                <w:rFonts w:ascii="Times New Roman" w:hAnsi="Times New Roman"/>
                <w:sz w:val="24"/>
                <w:lang w:eastAsia="de-DE"/>
              </w:rPr>
              <w:t>0</w:t>
            </w:r>
            <w:r w:rsidR="00FD54FC" w:rsidRPr="002A677E">
              <w:rPr>
                <w:rFonts w:ascii="Times New Roman" w:hAnsi="Times New Roman"/>
                <w:sz w:val="24"/>
                <w:lang w:eastAsia="de-DE"/>
              </w:rPr>
              <w:t>946</w:t>
            </w:r>
          </w:p>
        </w:tc>
        <w:tc>
          <w:tcPr>
            <w:tcW w:w="8079" w:type="dxa"/>
          </w:tcPr>
          <w:p w14:paraId="12254164" w14:textId="77777777" w:rsidR="00FD54FC" w:rsidRPr="002A677E" w:rsidRDefault="00FD54FC" w:rsidP="3B06A011">
            <w:pPr>
              <w:rPr>
                <w:rFonts w:ascii="Times New Roman" w:hAnsi="Times New Roman"/>
                <w:sz w:val="24"/>
                <w:lang w:eastAsia="de-DE"/>
              </w:rPr>
            </w:pPr>
            <w:r w:rsidRPr="3B06A011">
              <w:rPr>
                <w:rStyle w:val="InstructionsTabelleberschrift"/>
                <w:rFonts w:ascii="Times New Roman" w:hAnsi="Times New Roman"/>
                <w:sz w:val="24"/>
              </w:rPr>
              <w:t>Loss adjustments relating to previous reporting periods</w:t>
            </w:r>
          </w:p>
          <w:p w14:paraId="3A4A4FF4" w14:textId="280DCB1D"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940, the total of the loss adjustment amounts relating to previous reporting periods per business lines (as </w:t>
            </w:r>
            <w:r w:rsidR="0023276A" w:rsidRPr="3B06A011">
              <w:rPr>
                <w:rFonts w:ascii="Times New Roman" w:hAnsi="Times New Roman"/>
                <w:sz w:val="24"/>
                <w:lang w:eastAsia="de-DE"/>
              </w:rPr>
              <w:t>reported in</w:t>
            </w:r>
            <w:r w:rsidRPr="3B06A011">
              <w:rPr>
                <w:rFonts w:ascii="Times New Roman" w:hAnsi="Times New Roman"/>
                <w:sz w:val="24"/>
                <w:lang w:eastAsia="de-DE"/>
              </w:rPr>
              <w:t xml:space="preserve"> rows </w:t>
            </w:r>
            <w:r w:rsidR="00F114E6" w:rsidRPr="3B06A011">
              <w:rPr>
                <w:rFonts w:ascii="Times New Roman" w:hAnsi="Times New Roman"/>
                <w:sz w:val="24"/>
                <w:lang w:eastAsia="de-DE"/>
              </w:rPr>
              <w:t>0</w:t>
            </w:r>
            <w:r w:rsidRPr="3B06A011">
              <w:rPr>
                <w:rFonts w:ascii="Times New Roman" w:hAnsi="Times New Roman"/>
                <w:sz w:val="24"/>
                <w:lang w:eastAsia="de-DE"/>
              </w:rPr>
              <w:t xml:space="preserve">040, </w:t>
            </w:r>
            <w:r w:rsidR="00F114E6" w:rsidRPr="3B06A011">
              <w:rPr>
                <w:rFonts w:ascii="Times New Roman" w:hAnsi="Times New Roman"/>
                <w:sz w:val="24"/>
                <w:lang w:eastAsia="de-DE"/>
              </w:rPr>
              <w:t>0</w:t>
            </w:r>
            <w:r w:rsidRPr="3B06A011">
              <w:rPr>
                <w:rFonts w:ascii="Times New Roman" w:hAnsi="Times New Roman"/>
                <w:sz w:val="24"/>
                <w:lang w:eastAsia="de-DE"/>
              </w:rPr>
              <w:t xml:space="preserve">140, …, </w:t>
            </w:r>
            <w:r w:rsidR="00F114E6" w:rsidRPr="3B06A011">
              <w:rPr>
                <w:rFonts w:ascii="Times New Roman" w:hAnsi="Times New Roman"/>
                <w:sz w:val="24"/>
                <w:lang w:eastAsia="de-DE"/>
              </w:rPr>
              <w:t>0</w:t>
            </w:r>
            <w:r w:rsidRPr="3B06A011">
              <w:rPr>
                <w:rFonts w:ascii="Times New Roman" w:hAnsi="Times New Roman"/>
                <w:sz w:val="24"/>
                <w:lang w:eastAsia="de-DE"/>
              </w:rPr>
              <w:t xml:space="preserve">840) shall be reported. Provided that the institution has assigned all its losses to a business line the amount reported in row </w:t>
            </w:r>
            <w:r w:rsidR="00F114E6" w:rsidRPr="3B06A011">
              <w:rPr>
                <w:rFonts w:ascii="Times New Roman" w:hAnsi="Times New Roman"/>
                <w:sz w:val="24"/>
                <w:lang w:eastAsia="de-DE"/>
              </w:rPr>
              <w:t>0</w:t>
            </w:r>
            <w:r w:rsidRPr="3B06A011">
              <w:rPr>
                <w:rFonts w:ascii="Times New Roman" w:hAnsi="Times New Roman"/>
                <w:sz w:val="24"/>
                <w:lang w:eastAsia="de-DE"/>
              </w:rPr>
              <w:t xml:space="preserve">940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simple aggregation of the loss adjustments relating to previous reporting periods reported for the different business lines.</w:t>
            </w:r>
          </w:p>
          <w:p w14:paraId="4FEA0713" w14:textId="77777777" w:rsidR="00FD54FC" w:rsidRPr="002A677E" w:rsidRDefault="00FD54FC" w:rsidP="00EB6FC2">
            <w:pPr>
              <w:rPr>
                <w:rFonts w:ascii="Times New Roman" w:hAnsi="Times New Roman"/>
                <w:sz w:val="24"/>
                <w:lang w:eastAsia="de-DE"/>
              </w:rPr>
            </w:pPr>
            <w:r w:rsidRPr="002A677E">
              <w:rPr>
                <w:rFonts w:ascii="Times New Roman" w:hAnsi="Times New Roman"/>
                <w:sz w:val="24"/>
                <w:lang w:eastAsia="de-DE"/>
              </w:rPr>
              <w:t xml:space="preserve">The amount of loss adjustments shall be broken down into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positive loss adjustment was made in the reporting reference period (row </w:t>
            </w:r>
            <w:r w:rsidR="00F114E6" w:rsidRPr="002A677E">
              <w:rPr>
                <w:rFonts w:ascii="Times New Roman" w:hAnsi="Times New Roman"/>
                <w:sz w:val="24"/>
                <w:lang w:eastAsia="de-DE"/>
              </w:rPr>
              <w:t>0</w:t>
            </w:r>
            <w:r w:rsidRPr="002A677E">
              <w:rPr>
                <w:rFonts w:ascii="Times New Roman" w:hAnsi="Times New Roman"/>
                <w:sz w:val="24"/>
                <w:lang w:eastAsia="de-DE"/>
              </w:rPr>
              <w:t>945, reported with a</w:t>
            </w:r>
            <w:r w:rsidR="00070AF9" w:rsidRPr="002A677E">
              <w:rPr>
                <w:rFonts w:ascii="Times New Roman" w:hAnsi="Times New Roman"/>
                <w:sz w:val="24"/>
                <w:lang w:eastAsia="de-DE"/>
              </w:rPr>
              <w:t>s</w:t>
            </w:r>
            <w:r w:rsidRPr="002A677E">
              <w:rPr>
                <w:rFonts w:ascii="Times New Roman" w:hAnsi="Times New Roman"/>
                <w:sz w:val="24"/>
                <w:lang w:eastAsia="de-DE"/>
              </w:rPr>
              <w:t xml:space="preserve"> positive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and the amount related to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events for which a negative loss adjustment was made within the reporting period (row </w:t>
            </w:r>
            <w:r w:rsidR="00F114E6" w:rsidRPr="002A677E">
              <w:rPr>
                <w:rFonts w:ascii="Times New Roman" w:hAnsi="Times New Roman"/>
                <w:sz w:val="24"/>
                <w:lang w:eastAsia="de-DE"/>
              </w:rPr>
              <w:t>0</w:t>
            </w:r>
            <w:r w:rsidRPr="002A677E">
              <w:rPr>
                <w:rFonts w:ascii="Times New Roman" w:hAnsi="Times New Roman"/>
                <w:sz w:val="24"/>
                <w:lang w:eastAsia="de-DE"/>
              </w:rPr>
              <w:t>946, reported a</w:t>
            </w:r>
            <w:r w:rsidR="00070AF9" w:rsidRPr="002A677E">
              <w:rPr>
                <w:rFonts w:ascii="Times New Roman" w:hAnsi="Times New Roman"/>
                <w:sz w:val="24"/>
                <w:lang w:eastAsia="de-DE"/>
              </w:rPr>
              <w:t>s</w:t>
            </w:r>
            <w:r w:rsidRPr="002A677E">
              <w:rPr>
                <w:rFonts w:ascii="Times New Roman" w:hAnsi="Times New Roman"/>
                <w:sz w:val="24"/>
                <w:lang w:eastAsia="de-DE"/>
              </w:rPr>
              <w:t xml:space="preserve"> negative </w:t>
            </w:r>
            <w:r w:rsidR="00070AF9" w:rsidRPr="002A677E">
              <w:rPr>
                <w:rFonts w:ascii="Times New Roman" w:hAnsi="Times New Roman"/>
                <w:sz w:val="24"/>
                <w:lang w:eastAsia="de-DE"/>
              </w:rPr>
              <w:t>figure</w:t>
            </w:r>
            <w:r w:rsidRPr="002A677E">
              <w:rPr>
                <w:rFonts w:ascii="Times New Roman" w:hAnsi="Times New Roman"/>
                <w:sz w:val="24"/>
                <w:lang w:eastAsia="de-DE"/>
              </w:rPr>
              <w:t xml:space="preserve">). </w:t>
            </w:r>
            <w:r w:rsidR="00F41508" w:rsidRPr="002A677E">
              <w:rPr>
                <w:rFonts w:ascii="Times New Roman" w:hAnsi="Times New Roman"/>
                <w:sz w:val="24"/>
                <w:lang w:eastAsia="de-DE"/>
              </w:rPr>
              <w:t>Where</w:t>
            </w:r>
            <w:r w:rsidRPr="002A677E">
              <w:rPr>
                <w:rFonts w:ascii="Times New Roman" w:hAnsi="Times New Roman"/>
                <w:sz w:val="24"/>
                <w:lang w:eastAsia="de-DE"/>
              </w:rPr>
              <w:t>, due to a negative loss adjustment, the adjusted loss amount attributable to a</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falls below the internal data collection threshold of the institution, the institution shall report the total loss amount for that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accumulated until the last time when the</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 was reported </w:t>
            </w:r>
            <w:r w:rsidR="00070AF9" w:rsidRPr="002A677E">
              <w:rPr>
                <w:rFonts w:ascii="Times New Roman" w:hAnsi="Times New Roman"/>
                <w:sz w:val="24"/>
                <w:lang w:eastAsia="de-DE"/>
              </w:rPr>
              <w:t xml:space="preserve">for </w:t>
            </w:r>
            <w:r w:rsidRPr="002A677E">
              <w:rPr>
                <w:rFonts w:ascii="Times New Roman" w:hAnsi="Times New Roman"/>
                <w:sz w:val="24"/>
                <w:lang w:eastAsia="de-DE"/>
              </w:rPr>
              <w:t xml:space="preserve">a December </w:t>
            </w:r>
            <w:r w:rsidR="00070AF9" w:rsidRPr="002A677E">
              <w:rPr>
                <w:rFonts w:ascii="Times New Roman" w:hAnsi="Times New Roman"/>
                <w:sz w:val="24"/>
                <w:lang w:eastAsia="de-DE"/>
              </w:rPr>
              <w:t>reference date</w:t>
            </w:r>
            <w:r w:rsidRPr="002A677E">
              <w:rPr>
                <w:rFonts w:ascii="Times New Roman" w:hAnsi="Times New Roman"/>
                <w:sz w:val="24"/>
                <w:lang w:eastAsia="de-DE"/>
              </w:rPr>
              <w:t xml:space="preserve"> (i.e. the original loss plus / minus all loss adjustments made in previous reporting reference periods) with a negative sign in row </w:t>
            </w:r>
            <w:r w:rsidR="00CB3146" w:rsidRPr="002A677E">
              <w:rPr>
                <w:rFonts w:ascii="Times New Roman" w:hAnsi="Times New Roman"/>
                <w:sz w:val="24"/>
                <w:lang w:eastAsia="de-DE"/>
              </w:rPr>
              <w:t>0</w:t>
            </w:r>
            <w:r w:rsidRPr="002A677E">
              <w:rPr>
                <w:rFonts w:ascii="Times New Roman" w:hAnsi="Times New Roman"/>
                <w:sz w:val="24"/>
                <w:lang w:eastAsia="de-DE"/>
              </w:rPr>
              <w:t>946 instead of the amount of the negative loss adjustment itself.</w:t>
            </w:r>
          </w:p>
        </w:tc>
      </w:tr>
      <w:tr w:rsidR="00FD54FC" w:rsidRPr="002A677E" w14:paraId="27DD8D89" w14:textId="77777777" w:rsidTr="3B06A011">
        <w:tc>
          <w:tcPr>
            <w:tcW w:w="1101" w:type="dxa"/>
            <w:tcBorders>
              <w:top w:val="single" w:sz="4" w:space="0" w:color="auto"/>
              <w:left w:val="single" w:sz="4" w:space="0" w:color="auto"/>
              <w:bottom w:val="single" w:sz="4" w:space="0" w:color="auto"/>
              <w:right w:val="single" w:sz="4" w:space="0" w:color="auto"/>
            </w:tcBorders>
          </w:tcPr>
          <w:p w14:paraId="05F0D425"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950</w:t>
            </w:r>
          </w:p>
        </w:tc>
        <w:tc>
          <w:tcPr>
            <w:tcW w:w="8079" w:type="dxa"/>
            <w:tcBorders>
              <w:top w:val="single" w:sz="4" w:space="0" w:color="auto"/>
              <w:left w:val="single" w:sz="4" w:space="0" w:color="auto"/>
              <w:bottom w:val="single" w:sz="4" w:space="0" w:color="auto"/>
              <w:right w:val="single" w:sz="4" w:space="0" w:color="auto"/>
            </w:tcBorders>
          </w:tcPr>
          <w:p w14:paraId="03073A6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Maximum single loss</w:t>
            </w:r>
          </w:p>
          <w:p w14:paraId="475751C9" w14:textId="4A0524CC"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Provided that the institution has assigned all its losses to a business line listed, the maximum single loss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maximum loss over the internal threshold for each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event type and amongst all business lines. Th</w:t>
            </w:r>
            <w:r w:rsidR="00F41508" w:rsidRPr="3B06A011">
              <w:rPr>
                <w:rFonts w:ascii="Times New Roman" w:hAnsi="Times New Roman"/>
                <w:sz w:val="24"/>
                <w:lang w:eastAsia="de-DE"/>
              </w:rPr>
              <w:t>o</w:t>
            </w:r>
            <w:r w:rsidRPr="3B06A011">
              <w:rPr>
                <w:rFonts w:ascii="Times New Roman" w:hAnsi="Times New Roman"/>
                <w:sz w:val="24"/>
                <w:lang w:eastAsia="de-DE"/>
              </w:rPr>
              <w:t xml:space="preserve">se figures may be higher than the highest single loss recorded in each business line </w:t>
            </w:r>
            <w:r w:rsidR="00F41508" w:rsidRPr="3B06A011">
              <w:rPr>
                <w:rFonts w:ascii="Times New Roman" w:hAnsi="Times New Roman"/>
                <w:sz w:val="24"/>
                <w:lang w:eastAsia="de-DE"/>
              </w:rPr>
              <w:t>where</w:t>
            </w:r>
            <w:r w:rsidRPr="3B06A011">
              <w:rPr>
                <w:rFonts w:ascii="Times New Roman" w:hAnsi="Times New Roman"/>
                <w:sz w:val="24"/>
                <w:lang w:eastAsia="de-DE"/>
              </w:rPr>
              <w:t xml:space="preserve"> a</w:t>
            </w:r>
            <w:r w:rsidR="00EB6FC2"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impacts different business lines.</w:t>
            </w:r>
          </w:p>
          <w:p w14:paraId="7BE96ED9" w14:textId="718AAC52"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Provided that the institution has assigned all its losses to a business line listed that it has identified the</w:t>
            </w:r>
            <w:r w:rsidR="00EB6FC2"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types for all losses, the following shall apply for column </w:t>
            </w:r>
            <w:r w:rsidR="00F114E6" w:rsidRPr="3B06A011">
              <w:rPr>
                <w:rFonts w:ascii="Times New Roman" w:hAnsi="Times New Roman"/>
                <w:sz w:val="24"/>
                <w:lang w:eastAsia="de-DE"/>
              </w:rPr>
              <w:t>0</w:t>
            </w:r>
            <w:r w:rsidRPr="3B06A011">
              <w:rPr>
                <w:rFonts w:ascii="Times New Roman" w:hAnsi="Times New Roman"/>
                <w:sz w:val="24"/>
                <w:lang w:eastAsia="de-DE"/>
              </w:rPr>
              <w:t>080:</w:t>
            </w:r>
          </w:p>
          <w:p w14:paraId="454E8214" w14:textId="77777777" w:rsidR="00FD54FC" w:rsidRPr="002A677E" w:rsidRDefault="00125707" w:rsidP="3B06A011">
            <w:pPr>
              <w:ind w:left="360" w:hanging="360"/>
              <w:rPr>
                <w:rFonts w:ascii="Times New Roman" w:hAnsi="Times New Roman"/>
                <w:b/>
                <w:bCs/>
                <w:sz w:val="24"/>
                <w:u w:val="single"/>
              </w:rPr>
            </w:pPr>
            <w:r w:rsidRPr="3B06A011">
              <w:rPr>
                <w:rFonts w:ascii="Times New Roman" w:hAnsi="Times New Roman"/>
                <w:sz w:val="24"/>
              </w:rPr>
              <w:t>-</w:t>
            </w:r>
            <w:r>
              <w:tab/>
            </w:r>
            <w:r w:rsidR="00FD54FC" w:rsidRPr="3B06A011">
              <w:rPr>
                <w:rFonts w:ascii="Times New Roman" w:hAnsi="Times New Roman"/>
                <w:sz w:val="24"/>
                <w:lang w:eastAsia="de-DE"/>
              </w:rPr>
              <w:t xml:space="preserve">The maximum single loss reported shall be equal to the highest of the values reported in columns </w:t>
            </w:r>
            <w:r w:rsidR="00F114E6" w:rsidRPr="3B06A011">
              <w:rPr>
                <w:rFonts w:ascii="Times New Roman" w:hAnsi="Times New Roman"/>
                <w:sz w:val="24"/>
                <w:lang w:eastAsia="de-DE"/>
              </w:rPr>
              <w:t>0</w:t>
            </w:r>
            <w:r w:rsidR="00FD54FC" w:rsidRPr="3B06A011">
              <w:rPr>
                <w:rFonts w:ascii="Times New Roman" w:hAnsi="Times New Roman"/>
                <w:sz w:val="24"/>
                <w:lang w:eastAsia="de-DE"/>
              </w:rPr>
              <w:t xml:space="preserve">010 – </w:t>
            </w:r>
            <w:r w:rsidR="00F114E6" w:rsidRPr="3B06A011">
              <w:rPr>
                <w:rFonts w:ascii="Times New Roman" w:hAnsi="Times New Roman"/>
                <w:sz w:val="24"/>
                <w:lang w:eastAsia="de-DE"/>
              </w:rPr>
              <w:t>0</w:t>
            </w:r>
            <w:r w:rsidR="00FD54FC" w:rsidRPr="3B06A011">
              <w:rPr>
                <w:rFonts w:ascii="Times New Roman" w:hAnsi="Times New Roman"/>
                <w:sz w:val="24"/>
                <w:lang w:eastAsia="de-DE"/>
              </w:rPr>
              <w:t xml:space="preserve">070 of this </w:t>
            </w:r>
            <w:proofErr w:type="gramStart"/>
            <w:r w:rsidR="00FD54FC" w:rsidRPr="3B06A011">
              <w:rPr>
                <w:rFonts w:ascii="Times New Roman" w:hAnsi="Times New Roman"/>
                <w:sz w:val="24"/>
                <w:lang w:eastAsia="de-DE"/>
              </w:rPr>
              <w:t>row</w:t>
            </w:r>
            <w:proofErr w:type="gramEnd"/>
            <w:r w:rsidR="00FD54FC" w:rsidRPr="3B06A011">
              <w:rPr>
                <w:rFonts w:ascii="Times New Roman" w:hAnsi="Times New Roman"/>
                <w:sz w:val="24"/>
                <w:lang w:eastAsia="de-DE"/>
              </w:rPr>
              <w:t>.</w:t>
            </w:r>
          </w:p>
          <w:p w14:paraId="6FE10DDB" w14:textId="77777777" w:rsidR="00FD54FC" w:rsidRPr="002A677E" w:rsidRDefault="00125707" w:rsidP="0023700C">
            <w:pPr>
              <w:ind w:left="360" w:hanging="360"/>
              <w:rPr>
                <w:rStyle w:val="InstructionsTabelleberschrift"/>
                <w:rFonts w:ascii="Times New Roman" w:hAnsi="Times New Roman"/>
                <w:bCs w:val="0"/>
                <w:sz w:val="24"/>
                <w:lang w:eastAsia="de-DE"/>
              </w:rPr>
            </w:pPr>
            <w:r w:rsidRPr="002A677E">
              <w:rPr>
                <w:rStyle w:val="InstructionsTabelleberschrift"/>
                <w:rFonts w:ascii="Times New Roman" w:hAnsi="Times New Roman"/>
                <w:b w:val="0"/>
                <w:bCs w:val="0"/>
                <w:sz w:val="24"/>
                <w:u w:val="none"/>
                <w:lang w:eastAsia="de-DE"/>
              </w:rPr>
              <w:t>-</w:t>
            </w:r>
            <w:r w:rsidRPr="002A677E">
              <w:rPr>
                <w:rStyle w:val="InstructionsTabelleberschrift"/>
                <w:rFonts w:ascii="Times New Roman" w:hAnsi="Times New Roman"/>
                <w:b w:val="0"/>
                <w:bCs w:val="0"/>
                <w:sz w:val="24"/>
                <w:u w:val="none"/>
                <w:lang w:eastAsia="de-DE"/>
              </w:rPr>
              <w:tab/>
            </w:r>
            <w:r w:rsidR="00F41508" w:rsidRPr="002A677E">
              <w:rPr>
                <w:rFonts w:ascii="Times New Roman" w:eastAsia="Yu Gothic Light" w:hAnsi="Times New Roman"/>
                <w:sz w:val="24"/>
              </w:rPr>
              <w:t>Where</w:t>
            </w:r>
            <w:r w:rsidR="00FD54FC" w:rsidRPr="002A677E">
              <w:rPr>
                <w:rFonts w:ascii="Times New Roman" w:hAnsi="Times New Roman"/>
                <w:sz w:val="24"/>
                <w:lang w:eastAsia="de-DE"/>
              </w:rPr>
              <w:t xml:space="preserve"> there are </w:t>
            </w:r>
            <w:r w:rsidR="00EB6FC2" w:rsidRPr="002A677E">
              <w:rPr>
                <w:rFonts w:ascii="Times New Roman" w:hAnsi="Times New Roman"/>
                <w:sz w:val="24"/>
                <w:lang w:eastAsia="de-DE"/>
              </w:rPr>
              <w:t xml:space="preserve">loss </w:t>
            </w:r>
            <w:r w:rsidR="00FD54FC" w:rsidRPr="002A677E">
              <w:rPr>
                <w:rFonts w:ascii="Times New Roman" w:hAnsi="Times New Roman"/>
                <w:sz w:val="24"/>
                <w:lang w:eastAsia="de-DE"/>
              </w:rPr>
              <w:t>events having an impact in different business lines, the amount reported in {r</w:t>
            </w:r>
            <w:r w:rsidR="00CB3146" w:rsidRPr="002A677E">
              <w:rPr>
                <w:rFonts w:ascii="Times New Roman" w:hAnsi="Times New Roman"/>
                <w:sz w:val="24"/>
                <w:lang w:eastAsia="de-DE"/>
              </w:rPr>
              <w:t>0</w:t>
            </w:r>
            <w:r w:rsidR="00FD54FC" w:rsidRPr="002A677E">
              <w:rPr>
                <w:rFonts w:ascii="Times New Roman" w:hAnsi="Times New Roman"/>
                <w:sz w:val="24"/>
                <w:lang w:eastAsia="de-DE"/>
              </w:rPr>
              <w:t>950, c</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may be higher than the amounts of “Maximum single loss” per business line reported in other rows of column </w:t>
            </w:r>
            <w:r w:rsidR="005E7FAD" w:rsidRPr="002A677E">
              <w:rPr>
                <w:rFonts w:ascii="Times New Roman" w:hAnsi="Times New Roman"/>
                <w:sz w:val="24"/>
                <w:lang w:eastAsia="de-DE"/>
              </w:rPr>
              <w:t>0</w:t>
            </w:r>
            <w:r w:rsidR="00FD54FC" w:rsidRPr="002A677E">
              <w:rPr>
                <w:rFonts w:ascii="Times New Roman" w:hAnsi="Times New Roman"/>
                <w:sz w:val="24"/>
                <w:lang w:eastAsia="de-DE"/>
              </w:rPr>
              <w:t xml:space="preserve">080. </w:t>
            </w:r>
          </w:p>
        </w:tc>
      </w:tr>
      <w:tr w:rsidR="00FD54FC" w:rsidRPr="002A677E" w14:paraId="1E3DFEBA" w14:textId="77777777" w:rsidTr="3B06A011">
        <w:tc>
          <w:tcPr>
            <w:tcW w:w="1101" w:type="dxa"/>
            <w:tcBorders>
              <w:top w:val="single" w:sz="4" w:space="0" w:color="auto"/>
              <w:left w:val="single" w:sz="4" w:space="0" w:color="auto"/>
              <w:bottom w:val="single" w:sz="4" w:space="0" w:color="auto"/>
              <w:right w:val="single" w:sz="4" w:space="0" w:color="auto"/>
            </w:tcBorders>
          </w:tcPr>
          <w:p w14:paraId="798B87B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960</w:t>
            </w:r>
          </w:p>
        </w:tc>
        <w:tc>
          <w:tcPr>
            <w:tcW w:w="8079" w:type="dxa"/>
            <w:tcBorders>
              <w:top w:val="single" w:sz="4" w:space="0" w:color="auto"/>
              <w:left w:val="single" w:sz="4" w:space="0" w:color="auto"/>
              <w:bottom w:val="single" w:sz="4" w:space="0" w:color="auto"/>
              <w:right w:val="single" w:sz="4" w:space="0" w:color="auto"/>
            </w:tcBorders>
          </w:tcPr>
          <w:p w14:paraId="78E2C4E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Sum of the five largest losses</w:t>
            </w:r>
          </w:p>
          <w:p w14:paraId="2EA9E110"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lastRenderedPageBreak/>
              <w:t xml:space="preserve">The sum of the five largest gross losses for each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 xml:space="preserve">event type and amongst all business lines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reported. Th</w:t>
            </w:r>
            <w:r w:rsidR="00F41508" w:rsidRPr="3B06A011">
              <w:rPr>
                <w:rFonts w:ascii="Times New Roman" w:hAnsi="Times New Roman"/>
                <w:sz w:val="24"/>
                <w:lang w:eastAsia="de-DE"/>
              </w:rPr>
              <w:t>at</w:t>
            </w:r>
            <w:r w:rsidRPr="3B06A011">
              <w:rPr>
                <w:rFonts w:ascii="Times New Roman" w:hAnsi="Times New Roman"/>
                <w:sz w:val="24"/>
                <w:lang w:eastAsia="de-DE"/>
              </w:rPr>
              <w:t xml:space="preserve"> sum may be higher than the highest sum of the five largest losses recorded in each business line. Th</w:t>
            </w:r>
            <w:r w:rsidR="00F41508" w:rsidRPr="3B06A011">
              <w:rPr>
                <w:rFonts w:ascii="Times New Roman" w:hAnsi="Times New Roman"/>
                <w:sz w:val="24"/>
                <w:lang w:eastAsia="de-DE"/>
              </w:rPr>
              <w:t>at</w:t>
            </w:r>
            <w:r w:rsidRPr="3B06A011">
              <w:rPr>
                <w:rFonts w:ascii="Times New Roman" w:hAnsi="Times New Roman"/>
                <w:sz w:val="24"/>
                <w:lang w:eastAsia="de-DE"/>
              </w:rPr>
              <w:t xml:space="preserve"> sum </w:t>
            </w:r>
            <w:proofErr w:type="gramStart"/>
            <w:r w:rsidRPr="3B06A011">
              <w:rPr>
                <w:rFonts w:ascii="Times New Roman" w:hAnsi="Times New Roman"/>
                <w:sz w:val="24"/>
                <w:lang w:eastAsia="de-DE"/>
              </w:rPr>
              <w:t>has to</w:t>
            </w:r>
            <w:proofErr w:type="gramEnd"/>
            <w:r w:rsidRPr="3B06A011">
              <w:rPr>
                <w:rFonts w:ascii="Times New Roman" w:hAnsi="Times New Roman"/>
                <w:sz w:val="24"/>
                <w:lang w:eastAsia="de-DE"/>
              </w:rPr>
              <w:t xml:space="preserve"> be reported regardless of the number of losses. </w:t>
            </w:r>
          </w:p>
          <w:p w14:paraId="462BED5E" w14:textId="12CDE9EE" w:rsidR="00FD54FC" w:rsidRPr="002A677E" w:rsidRDefault="00FD54FC" w:rsidP="00AB6610">
            <w:pPr>
              <w:rPr>
                <w:rStyle w:val="InstructionsTabelleberschrift"/>
                <w:rFonts w:ascii="Times New Roman" w:hAnsi="Times New Roman"/>
                <w:sz w:val="24"/>
              </w:rPr>
            </w:pPr>
            <w:r w:rsidRPr="001235ED">
              <w:rPr>
                <w:rFonts w:ascii="Times New Roman" w:hAnsi="Times New Roman"/>
                <w:sz w:val="24"/>
                <w:lang w:eastAsia="de-DE"/>
              </w:rPr>
              <w:t>Provided that the institution has assigned all its losses to a business line listed</w:t>
            </w:r>
            <w:r w:rsidR="00E62FFE">
              <w:rPr>
                <w:rFonts w:ascii="Times New Roman" w:hAnsi="Times New Roman"/>
                <w:sz w:val="24"/>
                <w:lang w:eastAsia="de-DE"/>
              </w:rPr>
              <w:t xml:space="preserve"> </w:t>
            </w:r>
            <w:r w:rsidR="00AB6610" w:rsidRPr="002A677E">
              <w:rPr>
                <w:rFonts w:ascii="Times New Roman" w:hAnsi="Times New Roman"/>
                <w:sz w:val="24"/>
                <w:lang w:eastAsia="de-DE"/>
              </w:rPr>
              <w:t>and</w:t>
            </w:r>
            <w:r w:rsidRPr="002A677E">
              <w:rPr>
                <w:rFonts w:ascii="Times New Roman" w:hAnsi="Times New Roman"/>
                <w:sz w:val="24"/>
                <w:lang w:eastAsia="de-DE"/>
              </w:rPr>
              <w:t xml:space="preserve"> that it has identified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types for all losses, for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080, the sum of the five largest losses shall be the sum of the five largest losses in the whole matrix, which means that it </w:t>
            </w:r>
            <w:r w:rsidR="00F41508" w:rsidRPr="002A677E">
              <w:rPr>
                <w:rFonts w:ascii="Times New Roman" w:hAnsi="Times New Roman"/>
                <w:sz w:val="24"/>
                <w:lang w:eastAsia="de-DE"/>
              </w:rPr>
              <w:t xml:space="preserve">is </w:t>
            </w:r>
            <w:r w:rsidRPr="002A677E">
              <w:rPr>
                <w:rFonts w:ascii="Times New Roman" w:hAnsi="Times New Roman"/>
                <w:sz w:val="24"/>
                <w:lang w:eastAsia="de-DE"/>
              </w:rPr>
              <w:t xml:space="preserve">not necessarily equal to either the maximum value of “sum of the five largest losses” in row </w:t>
            </w:r>
            <w:r w:rsidR="00AB6610" w:rsidRPr="002A677E">
              <w:rPr>
                <w:rFonts w:ascii="Times New Roman" w:hAnsi="Times New Roman"/>
                <w:sz w:val="24"/>
                <w:lang w:eastAsia="de-DE"/>
              </w:rPr>
              <w:t>0</w:t>
            </w:r>
            <w:r w:rsidRPr="002A677E">
              <w:rPr>
                <w:rFonts w:ascii="Times New Roman" w:hAnsi="Times New Roman"/>
                <w:sz w:val="24"/>
                <w:lang w:eastAsia="de-DE"/>
              </w:rPr>
              <w:t xml:space="preserve">960 or the maximum value of “sum of the five largest losses” in column </w:t>
            </w:r>
            <w:r w:rsidR="00AB6610" w:rsidRPr="002A677E">
              <w:rPr>
                <w:rFonts w:ascii="Times New Roman" w:hAnsi="Times New Roman"/>
                <w:sz w:val="24"/>
                <w:lang w:eastAsia="de-DE"/>
              </w:rPr>
              <w:t>0</w:t>
            </w:r>
            <w:r w:rsidRPr="002A677E">
              <w:rPr>
                <w:rFonts w:ascii="Times New Roman" w:hAnsi="Times New Roman"/>
                <w:sz w:val="24"/>
                <w:lang w:eastAsia="de-DE"/>
              </w:rPr>
              <w:t>080.</w:t>
            </w:r>
          </w:p>
        </w:tc>
      </w:tr>
      <w:tr w:rsidR="00FD54FC" w:rsidRPr="002A677E" w14:paraId="10A42EB4" w14:textId="77777777" w:rsidTr="3B06A011">
        <w:tc>
          <w:tcPr>
            <w:tcW w:w="1101" w:type="dxa"/>
            <w:tcBorders>
              <w:top w:val="single" w:sz="4" w:space="0" w:color="auto"/>
              <w:left w:val="single" w:sz="4" w:space="0" w:color="auto"/>
              <w:bottom w:val="single" w:sz="4" w:space="0" w:color="auto"/>
              <w:right w:val="single" w:sz="4" w:space="0" w:color="auto"/>
            </w:tcBorders>
          </w:tcPr>
          <w:p w14:paraId="4B61D54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970</w:t>
            </w:r>
          </w:p>
        </w:tc>
        <w:tc>
          <w:tcPr>
            <w:tcW w:w="8079" w:type="dxa"/>
            <w:tcBorders>
              <w:top w:val="single" w:sz="4" w:space="0" w:color="auto"/>
              <w:left w:val="single" w:sz="4" w:space="0" w:color="auto"/>
              <w:bottom w:val="single" w:sz="4" w:space="0" w:color="auto"/>
              <w:right w:val="single" w:sz="4" w:space="0" w:color="auto"/>
            </w:tcBorders>
          </w:tcPr>
          <w:p w14:paraId="0340B98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Total direct loss recovery</w:t>
            </w:r>
          </w:p>
          <w:p w14:paraId="651924C3" w14:textId="6F1F830A" w:rsidR="00FD54FC" w:rsidRPr="002A677E" w:rsidRDefault="00FD54FC" w:rsidP="3B06A011">
            <w:pPr>
              <w:rPr>
                <w:rStyle w:val="InstructionsTabelleberschrift"/>
                <w:rFonts w:ascii="Times New Roman" w:hAnsi="Times New Roman"/>
                <w:sz w:val="24"/>
              </w:rPr>
            </w:pPr>
            <w:r w:rsidRPr="3B06A011">
              <w:rPr>
                <w:rFonts w:ascii="Times New Roman" w:hAnsi="Times New Roman"/>
                <w:sz w:val="24"/>
                <w:lang w:eastAsia="de-DE"/>
              </w:rPr>
              <w:t>Provided that the institution has assigned all its losses to a business line listed</w:t>
            </w:r>
            <w:del w:id="847" w:author="Author">
              <w:r w:rsidR="00E62FFE" w:rsidRPr="3B06A011" w:rsidDel="002A3C25">
                <w:rPr>
                  <w:rFonts w:ascii="Times New Roman" w:hAnsi="Times New Roman"/>
                  <w:sz w:val="24"/>
                  <w:lang w:eastAsia="de-DE"/>
                </w:rPr>
                <w:delText xml:space="preserve"> </w:delText>
              </w:r>
            </w:del>
            <w:r w:rsidRPr="3B06A011">
              <w:rPr>
                <w:rFonts w:ascii="Times New Roman" w:hAnsi="Times New Roman"/>
                <w:sz w:val="24"/>
                <w:lang w:eastAsia="de-DE"/>
              </w:rPr>
              <w:t xml:space="preserve">, the total direct loss recovery </w:t>
            </w:r>
            <w:r w:rsidR="00F41508" w:rsidRPr="3B06A011">
              <w:rPr>
                <w:rFonts w:ascii="Times New Roman" w:hAnsi="Times New Roman"/>
                <w:sz w:val="24"/>
                <w:lang w:eastAsia="de-DE"/>
              </w:rPr>
              <w:t>shall be</w:t>
            </w:r>
            <w:r w:rsidRPr="3B06A011">
              <w:rPr>
                <w:rFonts w:ascii="Times New Roman" w:hAnsi="Times New Roman"/>
                <w:sz w:val="24"/>
                <w:lang w:eastAsia="de-DE"/>
              </w:rPr>
              <w:t xml:space="preserve"> the simple aggregation of the total direct loss recovery for each business line.</w:t>
            </w:r>
          </w:p>
        </w:tc>
      </w:tr>
      <w:tr w:rsidR="00FD54FC" w:rsidRPr="002A677E" w14:paraId="786617A2" w14:textId="77777777" w:rsidTr="3B06A011">
        <w:tc>
          <w:tcPr>
            <w:tcW w:w="1101" w:type="dxa"/>
            <w:tcBorders>
              <w:top w:val="single" w:sz="4" w:space="0" w:color="auto"/>
              <w:left w:val="single" w:sz="4" w:space="0" w:color="auto"/>
              <w:bottom w:val="single" w:sz="4" w:space="0" w:color="auto"/>
              <w:right w:val="single" w:sz="4" w:space="0" w:color="auto"/>
            </w:tcBorders>
          </w:tcPr>
          <w:p w14:paraId="05A05C0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980</w:t>
            </w:r>
          </w:p>
        </w:tc>
        <w:tc>
          <w:tcPr>
            <w:tcW w:w="8079" w:type="dxa"/>
            <w:tcBorders>
              <w:top w:val="single" w:sz="4" w:space="0" w:color="auto"/>
              <w:left w:val="single" w:sz="4" w:space="0" w:color="auto"/>
              <w:bottom w:val="single" w:sz="4" w:space="0" w:color="auto"/>
              <w:right w:val="single" w:sz="4" w:space="0" w:color="auto"/>
            </w:tcBorders>
          </w:tcPr>
          <w:p w14:paraId="73F81C16" w14:textId="26F31590"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recovery from insurance </w:t>
            </w:r>
          </w:p>
          <w:p w14:paraId="105A6F22" w14:textId="54B9A449" w:rsidR="00FD54FC" w:rsidRPr="002A677E" w:rsidRDefault="00FD54FC" w:rsidP="007062FD">
            <w:pPr>
              <w:rPr>
                <w:rFonts w:ascii="Times New Roman" w:hAnsi="Times New Roman"/>
                <w:b/>
                <w:bCs/>
                <w:sz w:val="24"/>
                <w:u w:val="single"/>
              </w:rPr>
            </w:pPr>
            <w:r w:rsidRPr="002A677E">
              <w:rPr>
                <w:rFonts w:ascii="Times New Roman" w:hAnsi="Times New Roman"/>
                <w:sz w:val="24"/>
                <w:lang w:eastAsia="de-DE"/>
              </w:rPr>
              <w:t xml:space="preserve">Provided that the institution has assigned all its losses to a business line listed the total recovery from insurance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simple aggregation of the total loss recovery from insurance for each business line.</w:t>
            </w:r>
          </w:p>
        </w:tc>
      </w:tr>
    </w:tbl>
    <w:p w14:paraId="7FA58919" w14:textId="77777777" w:rsidR="00FD54FC" w:rsidRPr="002A677E" w:rsidRDefault="00FD54FC" w:rsidP="00FD54FC">
      <w:pPr>
        <w:spacing w:before="0" w:after="0"/>
        <w:jc w:val="left"/>
        <w:rPr>
          <w:rStyle w:val="InstructionsTabelleText"/>
          <w:rFonts w:ascii="Times New Roman" w:hAnsi="Times New Roman"/>
          <w:sz w:val="24"/>
        </w:rPr>
      </w:pPr>
    </w:p>
    <w:p w14:paraId="0C898FFA"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48" w:name="_Toc473561028"/>
      <w:bookmarkStart w:id="849" w:name="_Toc152862722"/>
      <w:r w:rsidRPr="002A677E">
        <w:rPr>
          <w:rFonts w:ascii="Times New Roman" w:hAnsi="Times New Roman" w:cs="Times New Roman"/>
          <w:sz w:val="24"/>
          <w:u w:val="none"/>
          <w:lang w:val="en-GB"/>
        </w:rPr>
        <w:t>4.2.3.</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C 17.02: Operational risk: Detailed information on the largest loss events in the last year (OPR DETAILS 2)</w:t>
      </w:r>
      <w:bookmarkEnd w:id="848"/>
      <w:bookmarkEnd w:id="849"/>
    </w:p>
    <w:p w14:paraId="14652218" w14:textId="77777777"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50" w:name="_Toc473561029"/>
      <w:bookmarkStart w:id="851" w:name="_Toc152862723"/>
      <w:r w:rsidRPr="002A677E">
        <w:rPr>
          <w:rFonts w:ascii="Times New Roman" w:hAnsi="Times New Roman" w:cs="Times New Roman"/>
          <w:sz w:val="24"/>
          <w:u w:val="none"/>
          <w:lang w:val="en-GB"/>
        </w:rPr>
        <w:t>4.2.3.1.</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General Remarks</w:t>
      </w:r>
      <w:bookmarkEnd w:id="850"/>
      <w:bookmarkEnd w:id="851"/>
    </w:p>
    <w:p w14:paraId="06D9B602" w14:textId="53B658AD" w:rsidR="00FD54FC" w:rsidRPr="002A677E" w:rsidRDefault="00771068" w:rsidP="00E434A1">
      <w:pPr>
        <w:pStyle w:val="InstructionsText2"/>
        <w:numPr>
          <w:ilvl w:val="0"/>
          <w:numId w:val="0"/>
        </w:numPr>
      </w:pPr>
      <w:fldSimple w:instr=" seq paragraphs ">
        <w:r w:rsidRPr="002A677E">
          <w:rPr>
            <w:noProof/>
          </w:rPr>
          <w:t>155</w:t>
        </w:r>
      </w:fldSimple>
      <w:r w:rsidR="00125707" w:rsidRPr="002A677E">
        <w:t>.</w:t>
      </w:r>
      <w:r w:rsidR="005C14B0" w:rsidRPr="002A677E">
        <w:t xml:space="preserve"> </w:t>
      </w:r>
      <w:r w:rsidR="00FD54FC" w:rsidRPr="002A677E">
        <w:t xml:space="preserve">In template C 17.02, information on individual loss events shall be provided (one row per </w:t>
      </w:r>
      <w:r w:rsidR="00EB6FC2" w:rsidRPr="002A677E">
        <w:t xml:space="preserve">loss </w:t>
      </w:r>
      <w:r w:rsidR="00FD54FC" w:rsidRPr="002A677E">
        <w:t>event).</w:t>
      </w:r>
    </w:p>
    <w:p w14:paraId="6928228C" w14:textId="046FA9AB" w:rsidR="00FD54FC" w:rsidRPr="002A677E" w:rsidRDefault="00E434A1" w:rsidP="00E434A1">
      <w:pPr>
        <w:pStyle w:val="InstructionsText2"/>
        <w:numPr>
          <w:ilvl w:val="0"/>
          <w:numId w:val="0"/>
        </w:numPr>
      </w:pPr>
      <w:r w:rsidRPr="3B06A011">
        <w:fldChar w:fldCharType="begin"/>
      </w:r>
      <w:r>
        <w:instrText xml:space="preserve"> seq paragraphs </w:instrText>
      </w:r>
      <w:r w:rsidRPr="3B06A011">
        <w:fldChar w:fldCharType="separate"/>
      </w:r>
      <w:r w:rsidR="00771068" w:rsidRPr="3B06A011">
        <w:rPr>
          <w:noProof/>
        </w:rPr>
        <w:t>156</w:t>
      </w:r>
      <w:r w:rsidRPr="3B06A011">
        <w:rPr>
          <w:noProof/>
        </w:rPr>
        <w:fldChar w:fldCharType="end"/>
      </w:r>
      <w:r w:rsidR="00125707" w:rsidRPr="3B06A011">
        <w:t>.</w:t>
      </w:r>
      <w:r>
        <w:tab/>
      </w:r>
      <w:r w:rsidR="005C14B0" w:rsidRPr="3B06A011">
        <w:t xml:space="preserve"> </w:t>
      </w:r>
      <w:r w:rsidR="00FD54FC" w:rsidRPr="3B06A011">
        <w:t xml:space="preserve">The information reported in this template shall refer to “new </w:t>
      </w:r>
      <w:r w:rsidR="00EB6FC2" w:rsidRPr="3B06A011">
        <w:t xml:space="preserve">loss </w:t>
      </w:r>
      <w:r w:rsidR="00FD54FC" w:rsidRPr="3B06A011">
        <w:t>events”, i.e. operational risk events</w:t>
      </w:r>
      <w:r w:rsidR="00F41508" w:rsidRPr="3B06A011">
        <w:t>:</w:t>
      </w:r>
    </w:p>
    <w:p w14:paraId="43C23B10" w14:textId="77777777" w:rsidR="00FD54FC" w:rsidRPr="002A677E" w:rsidRDefault="00125707" w:rsidP="00E434A1">
      <w:pPr>
        <w:pStyle w:val="InstructionsText2"/>
        <w:numPr>
          <w:ilvl w:val="0"/>
          <w:numId w:val="0"/>
        </w:numPr>
      </w:pPr>
      <w:r w:rsidRPr="3B06A011">
        <w:t>(a)</w:t>
      </w:r>
      <w:r>
        <w:tab/>
      </w:r>
      <w:r w:rsidR="00FD54FC" w:rsidRPr="3B06A011">
        <w:t>“accounted for the first time” within the reporting reference period</w:t>
      </w:r>
      <w:r w:rsidR="00F41508" w:rsidRPr="3B06A011">
        <w:t>;</w:t>
      </w:r>
      <w:r w:rsidR="00FD54FC" w:rsidRPr="3B06A011">
        <w:t xml:space="preserve"> or</w:t>
      </w:r>
    </w:p>
    <w:p w14:paraId="0D60A55D" w14:textId="77777777" w:rsidR="00FD54FC" w:rsidRPr="002A677E" w:rsidRDefault="00125707" w:rsidP="00E434A1">
      <w:pPr>
        <w:pStyle w:val="InstructionsText2"/>
        <w:numPr>
          <w:ilvl w:val="0"/>
          <w:numId w:val="0"/>
        </w:numPr>
      </w:pPr>
      <w:r w:rsidRPr="002A677E">
        <w:t>(b)</w:t>
      </w:r>
      <w:r w:rsidRPr="002A677E">
        <w:tab/>
      </w:r>
      <w:r w:rsidR="00FD54FC" w:rsidRPr="002A677E">
        <w:t xml:space="preserve">“accounted for the first time” within a previous reporting reference period, </w:t>
      </w:r>
      <w:r w:rsidR="00F41508" w:rsidRPr="002A677E">
        <w:t>where</w:t>
      </w:r>
      <w:r w:rsidR="00FD54FC" w:rsidRPr="002A677E">
        <w:t xml:space="preserve"> the </w:t>
      </w:r>
      <w:r w:rsidR="00EB6FC2" w:rsidRPr="002A677E">
        <w:t xml:space="preserve">loss </w:t>
      </w:r>
      <w:r w:rsidR="00FD54FC" w:rsidRPr="002A677E">
        <w:t xml:space="preserve">event </w:t>
      </w:r>
      <w:r w:rsidR="00F41508" w:rsidRPr="002A677E">
        <w:t xml:space="preserve">was </w:t>
      </w:r>
      <w:r w:rsidR="00FD54FC" w:rsidRPr="002A677E">
        <w:t xml:space="preserve">not included in any previous supervisory report, e.g. because it was identified as operational risk </w:t>
      </w:r>
      <w:r w:rsidR="00EB6FC2" w:rsidRPr="002A677E">
        <w:t xml:space="preserve">loss </w:t>
      </w:r>
      <w:r w:rsidR="00FD54FC" w:rsidRPr="002A677E">
        <w:t xml:space="preserve">event only in the current reporting reference period or because the accumulated loss attributable to that </w:t>
      </w:r>
      <w:r w:rsidR="00EB6FC2" w:rsidRPr="002A677E">
        <w:t xml:space="preserve">loss </w:t>
      </w:r>
      <w:r w:rsidR="00FD54FC" w:rsidRPr="002A677E">
        <w:t>event (i.e. the original loss plus / minus all loss adjustments made in previous reporting reference periods) exceeded the internal data collection threshold only in the current reporting reference period.</w:t>
      </w:r>
    </w:p>
    <w:p w14:paraId="4FB49E60" w14:textId="5D0BE6A7" w:rsidR="00F41508" w:rsidRPr="002A677E" w:rsidRDefault="00771068" w:rsidP="00E434A1">
      <w:pPr>
        <w:pStyle w:val="InstructionsText2"/>
        <w:numPr>
          <w:ilvl w:val="0"/>
          <w:numId w:val="0"/>
        </w:numPr>
      </w:pPr>
      <w:fldSimple w:instr=" seq paragraphs ">
        <w:r w:rsidRPr="002A677E">
          <w:rPr>
            <w:noProof/>
          </w:rPr>
          <w:t>157</w:t>
        </w:r>
      </w:fldSimple>
      <w:r w:rsidR="00125707" w:rsidRPr="002A677E">
        <w:t>.</w:t>
      </w:r>
      <w:r w:rsidR="005C14B0" w:rsidRPr="002A677E">
        <w:t xml:space="preserve"> </w:t>
      </w:r>
      <w:r w:rsidR="00FD54FC" w:rsidRPr="002A677E">
        <w:t xml:space="preserve">Only </w:t>
      </w:r>
      <w:r w:rsidR="00EB6FC2" w:rsidRPr="002A677E">
        <w:t xml:space="preserve">loss </w:t>
      </w:r>
      <w:r w:rsidR="00FD54FC" w:rsidRPr="002A677E">
        <w:t xml:space="preserve">events entailing a gross loss amount of </w:t>
      </w:r>
      <w:r w:rsidR="008D696E">
        <w:t>EUR</w:t>
      </w:r>
      <w:r w:rsidR="00FD54FC" w:rsidRPr="002A677E">
        <w:t>100,000</w:t>
      </w:r>
      <w:r w:rsidR="00402284">
        <w:t xml:space="preserve"> </w:t>
      </w:r>
      <w:r w:rsidR="00FD54FC" w:rsidRPr="002A677E">
        <w:t xml:space="preserve">or more </w:t>
      </w:r>
      <w:r w:rsidR="00AA6A66" w:rsidRPr="002A677E">
        <w:t>shall be</w:t>
      </w:r>
      <w:r w:rsidR="00FD54FC" w:rsidRPr="002A677E">
        <w:t xml:space="preserve"> reported.</w:t>
      </w:r>
    </w:p>
    <w:p w14:paraId="5F2CAE8D" w14:textId="77777777" w:rsidR="00FD54FC" w:rsidRPr="002A677E" w:rsidRDefault="00FD54FC" w:rsidP="00E434A1">
      <w:pPr>
        <w:pStyle w:val="InstructionsText2"/>
        <w:numPr>
          <w:ilvl w:val="0"/>
          <w:numId w:val="0"/>
        </w:numPr>
      </w:pPr>
      <w:r w:rsidRPr="002A677E">
        <w:t>Subject to that threshold</w:t>
      </w:r>
      <w:r w:rsidR="00F41508" w:rsidRPr="002A677E">
        <w:t>:</w:t>
      </w:r>
    </w:p>
    <w:p w14:paraId="503143B8" w14:textId="1D0A0564" w:rsidR="00FD54FC" w:rsidRPr="002A677E" w:rsidRDefault="00125707" w:rsidP="00E434A1">
      <w:pPr>
        <w:pStyle w:val="InstructionsText2"/>
        <w:numPr>
          <w:ilvl w:val="0"/>
          <w:numId w:val="0"/>
        </w:numPr>
      </w:pPr>
      <w:r w:rsidRPr="3B06A011">
        <w:t>(a)</w:t>
      </w:r>
      <w:r>
        <w:tab/>
      </w:r>
      <w:r w:rsidR="00FD54FC" w:rsidRPr="3B06A011">
        <w:t>the largest event for each event type</w:t>
      </w:r>
      <w:r w:rsidR="00B83DDE" w:rsidRPr="3B06A011">
        <w:t>, p</w:t>
      </w:r>
      <w:r w:rsidR="00FD54FC" w:rsidRPr="3B06A011">
        <w:t>rovided that the institution has identified the event types for losses</w:t>
      </w:r>
      <w:r w:rsidR="00F41508" w:rsidRPr="3B06A011">
        <w:t>;</w:t>
      </w:r>
      <w:r w:rsidR="00FD54FC" w:rsidRPr="3B06A011">
        <w:t xml:space="preserve"> and</w:t>
      </w:r>
    </w:p>
    <w:p w14:paraId="0CFFC449" w14:textId="77777777" w:rsidR="00FD54FC" w:rsidRPr="002A677E" w:rsidRDefault="00125707" w:rsidP="00E434A1">
      <w:pPr>
        <w:pStyle w:val="InstructionsText2"/>
        <w:numPr>
          <w:ilvl w:val="0"/>
          <w:numId w:val="0"/>
        </w:numPr>
      </w:pPr>
      <w:r w:rsidRPr="3B06A011">
        <w:lastRenderedPageBreak/>
        <w:t>(b)</w:t>
      </w:r>
      <w:r>
        <w:tab/>
      </w:r>
      <w:r w:rsidR="00AA6A66" w:rsidRPr="3B06A011">
        <w:t xml:space="preserve">at least </w:t>
      </w:r>
      <w:r w:rsidR="00FD54FC" w:rsidRPr="3B06A011">
        <w:t>the ten largest of the remaining events with or without identified event type by gross loss amount shall be included in the template.</w:t>
      </w:r>
    </w:p>
    <w:p w14:paraId="4B19E136" w14:textId="77777777" w:rsidR="00FD54FC" w:rsidRPr="002A677E" w:rsidRDefault="00125707" w:rsidP="00E434A1">
      <w:pPr>
        <w:pStyle w:val="InstructionsText2"/>
        <w:numPr>
          <w:ilvl w:val="0"/>
          <w:numId w:val="0"/>
        </w:numPr>
      </w:pPr>
      <w:r w:rsidRPr="002A677E">
        <w:t>(c)</w:t>
      </w:r>
      <w:r w:rsidRPr="002A677E">
        <w:tab/>
      </w:r>
      <w:r w:rsidR="00EB6FC2" w:rsidRPr="002A677E">
        <w:t>Loss e</w:t>
      </w:r>
      <w:r w:rsidR="00FD54FC" w:rsidRPr="002A677E">
        <w:t xml:space="preserve">vents </w:t>
      </w:r>
      <w:r w:rsidR="00F41508" w:rsidRPr="002A677E">
        <w:t>shall be</w:t>
      </w:r>
      <w:r w:rsidR="00FD54FC" w:rsidRPr="002A677E">
        <w:t xml:space="preserve"> ranked based on the gross loss attributed to them.</w:t>
      </w:r>
    </w:p>
    <w:p w14:paraId="3AE1B367" w14:textId="77777777" w:rsidR="00FD54FC" w:rsidRPr="002A677E" w:rsidRDefault="00125707" w:rsidP="00E434A1">
      <w:pPr>
        <w:pStyle w:val="InstructionsText2"/>
        <w:numPr>
          <w:ilvl w:val="0"/>
          <w:numId w:val="0"/>
        </w:numPr>
      </w:pPr>
      <w:r w:rsidRPr="002A677E">
        <w:t>(d)</w:t>
      </w:r>
      <w:r w:rsidRPr="002A677E">
        <w:tab/>
      </w:r>
      <w:r w:rsidR="00FD54FC" w:rsidRPr="002A677E">
        <w:t>A</w:t>
      </w:r>
      <w:r w:rsidR="00EB6FC2" w:rsidRPr="002A677E">
        <w:t xml:space="preserve"> loss</w:t>
      </w:r>
      <w:r w:rsidR="00FD54FC" w:rsidRPr="002A677E">
        <w:t xml:space="preserve"> event shall only be considered once.</w:t>
      </w:r>
    </w:p>
    <w:p w14:paraId="7FAC47A3" w14:textId="3107F2F3" w:rsidR="00FD54FC" w:rsidRPr="002A677E" w:rsidRDefault="00125707" w:rsidP="0023700C">
      <w:pPr>
        <w:pStyle w:val="Instructionsberschrift2"/>
        <w:numPr>
          <w:ilvl w:val="0"/>
          <w:numId w:val="0"/>
        </w:numPr>
        <w:ind w:left="357" w:hanging="357"/>
        <w:rPr>
          <w:rFonts w:ascii="Times New Roman" w:hAnsi="Times New Roman" w:cs="Times New Roman"/>
          <w:sz w:val="24"/>
          <w:lang w:val="en-GB"/>
        </w:rPr>
      </w:pPr>
      <w:bookmarkStart w:id="852" w:name="_Toc473561030"/>
      <w:bookmarkStart w:id="853" w:name="_Toc152862724"/>
      <w:r w:rsidRPr="002A677E">
        <w:rPr>
          <w:rFonts w:ascii="Times New Roman" w:hAnsi="Times New Roman" w:cs="Times New Roman"/>
          <w:sz w:val="24"/>
          <w:u w:val="none"/>
          <w:lang w:val="en-GB"/>
        </w:rPr>
        <w:t>4.2.3.2.</w:t>
      </w:r>
      <w:r w:rsidRPr="002A677E">
        <w:rPr>
          <w:rFonts w:ascii="Times New Roman" w:hAnsi="Times New Roman" w:cs="Times New Roman"/>
          <w:sz w:val="24"/>
          <w:u w:val="none"/>
          <w:lang w:val="en-GB"/>
        </w:rPr>
        <w:tab/>
      </w:r>
      <w:r w:rsidR="00FD54FC" w:rsidRPr="002A677E">
        <w:rPr>
          <w:rFonts w:ascii="Times New Roman" w:hAnsi="Times New Roman" w:cs="Times New Roman"/>
          <w:sz w:val="24"/>
          <w:lang w:val="en-GB"/>
        </w:rPr>
        <w:t>Instructions concerning specific positions</w:t>
      </w:r>
      <w:bookmarkEnd w:id="852"/>
      <w:bookmarkEnd w:id="853"/>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1"/>
        <w:gridCol w:w="8111"/>
      </w:tblGrid>
      <w:tr w:rsidR="00FD54FC" w:rsidRPr="002A677E" w14:paraId="6CFCB957" w14:textId="77777777" w:rsidTr="3B06A011">
        <w:tc>
          <w:tcPr>
            <w:tcW w:w="9062" w:type="dxa"/>
            <w:gridSpan w:val="2"/>
            <w:shd w:val="clear" w:color="auto" w:fill="BFBFBF" w:themeFill="background1" w:themeFillShade="BF"/>
          </w:tcPr>
          <w:p w14:paraId="0F453486" w14:textId="77777777" w:rsidR="00FD54FC" w:rsidRPr="002A677E" w:rsidRDefault="00FD54FC" w:rsidP="00FD54FC">
            <w:pPr>
              <w:rPr>
                <w:rFonts w:ascii="Times New Roman" w:hAnsi="Times New Roman"/>
                <w:sz w:val="24"/>
              </w:rPr>
            </w:pPr>
            <w:r w:rsidRPr="002A677E">
              <w:rPr>
                <w:rFonts w:ascii="Times New Roman" w:hAnsi="Times New Roman"/>
                <w:b/>
                <w:bCs/>
                <w:sz w:val="24"/>
                <w:lang w:eastAsia="nl-BE"/>
              </w:rPr>
              <w:t>Columns</w:t>
            </w:r>
          </w:p>
        </w:tc>
      </w:tr>
      <w:tr w:rsidR="00FD54FC" w:rsidRPr="002A677E" w14:paraId="49D115B7" w14:textId="77777777" w:rsidTr="3B06A011">
        <w:tc>
          <w:tcPr>
            <w:tcW w:w="951" w:type="dxa"/>
          </w:tcPr>
          <w:p w14:paraId="365F357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010</w:t>
            </w:r>
          </w:p>
        </w:tc>
        <w:tc>
          <w:tcPr>
            <w:tcW w:w="8111" w:type="dxa"/>
          </w:tcPr>
          <w:p w14:paraId="7D920D2F" w14:textId="77777777" w:rsidR="00FD54FC" w:rsidRPr="002A677E" w:rsidRDefault="00FD54FC" w:rsidP="00FD54FC">
            <w:pPr>
              <w:rPr>
                <w:rFonts w:ascii="Times New Roman" w:hAnsi="Times New Roman"/>
                <w:sz w:val="24"/>
                <w:lang w:eastAsia="de-DE"/>
              </w:rPr>
            </w:pPr>
            <w:r w:rsidRPr="002A677E">
              <w:rPr>
                <w:rStyle w:val="InstructionsTabelleberschrift"/>
                <w:rFonts w:ascii="Times New Roman" w:hAnsi="Times New Roman"/>
                <w:sz w:val="24"/>
              </w:rPr>
              <w:t>Event ID</w:t>
            </w:r>
          </w:p>
          <w:p w14:paraId="6710BBCF"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The event ID is a row identifier and shall be unique for each row in the </w:t>
            </w:r>
            <w:r w:rsidR="00133396" w:rsidRPr="002A677E">
              <w:rPr>
                <w:rFonts w:ascii="Times New Roman" w:hAnsi="Times New Roman"/>
                <w:sz w:val="24"/>
                <w:lang w:eastAsia="de-DE"/>
              </w:rPr>
              <w:t>template</w:t>
            </w:r>
            <w:r w:rsidRPr="002A677E">
              <w:rPr>
                <w:rFonts w:ascii="Times New Roman" w:hAnsi="Times New Roman"/>
                <w:sz w:val="24"/>
                <w:lang w:eastAsia="de-DE"/>
              </w:rPr>
              <w:t xml:space="preserve">. </w:t>
            </w:r>
          </w:p>
          <w:p w14:paraId="0801D83B"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Where an internal ID is available, institutions shall provide the internal ID. Otherwise, the reported ID shall follow the numerical order 1, 2, 3, etc.</w:t>
            </w:r>
          </w:p>
        </w:tc>
      </w:tr>
      <w:tr w:rsidR="00FD54FC" w:rsidRPr="002A677E" w14:paraId="2576979E" w14:textId="77777777" w:rsidTr="3B06A011">
        <w:tc>
          <w:tcPr>
            <w:tcW w:w="951" w:type="dxa"/>
          </w:tcPr>
          <w:p w14:paraId="753AF5DA"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020</w:t>
            </w:r>
          </w:p>
        </w:tc>
        <w:tc>
          <w:tcPr>
            <w:tcW w:w="8111" w:type="dxa"/>
          </w:tcPr>
          <w:p w14:paraId="71F6AD5E"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Accounting</w:t>
            </w:r>
          </w:p>
          <w:p w14:paraId="1F65F50C" w14:textId="77777777" w:rsidR="00FD54FC" w:rsidRPr="002A677E" w:rsidRDefault="00FD54FC" w:rsidP="00C7103D">
            <w:pPr>
              <w:rPr>
                <w:rFonts w:ascii="Times New Roman" w:hAnsi="Times New Roman"/>
                <w:sz w:val="24"/>
                <w:lang w:eastAsia="de-DE"/>
              </w:rPr>
            </w:pPr>
            <w:r w:rsidRPr="002A677E">
              <w:rPr>
                <w:rFonts w:ascii="Times New Roman" w:hAnsi="Times New Roman"/>
                <w:sz w:val="24"/>
                <w:lang w:eastAsia="de-DE"/>
              </w:rPr>
              <w:t>Date of accounting means the date whe</w:t>
            </w:r>
            <w:r w:rsidR="00F41508" w:rsidRPr="002A677E">
              <w:rPr>
                <w:rFonts w:ascii="Times New Roman" w:hAnsi="Times New Roman"/>
                <w:sz w:val="24"/>
                <w:lang w:eastAsia="de-DE"/>
              </w:rPr>
              <w:t>re</w:t>
            </w:r>
            <w:r w:rsidRPr="002A677E">
              <w:rPr>
                <w:rFonts w:ascii="Times New Roman" w:hAnsi="Times New Roman"/>
                <w:sz w:val="24"/>
                <w:lang w:eastAsia="de-DE"/>
              </w:rPr>
              <w:t xml:space="preserve"> a loss or reserve / provision against an operational risk loss was first recogni</w:t>
            </w:r>
            <w:r w:rsidR="00C7103D" w:rsidRPr="002A677E">
              <w:rPr>
                <w:rFonts w:ascii="Times New Roman" w:hAnsi="Times New Roman"/>
                <w:sz w:val="24"/>
                <w:lang w:eastAsia="de-DE"/>
              </w:rPr>
              <w:t>s</w:t>
            </w:r>
            <w:r w:rsidRPr="002A677E">
              <w:rPr>
                <w:rFonts w:ascii="Times New Roman" w:hAnsi="Times New Roman"/>
                <w:sz w:val="24"/>
                <w:lang w:eastAsia="de-DE"/>
              </w:rPr>
              <w:t xml:space="preserve">ed in the Profit and Loss statement. </w:t>
            </w:r>
          </w:p>
        </w:tc>
      </w:tr>
      <w:tr w:rsidR="00FD54FC" w:rsidRPr="002A677E" w14:paraId="58A95795" w14:textId="77777777" w:rsidTr="3B06A011">
        <w:tc>
          <w:tcPr>
            <w:tcW w:w="951" w:type="dxa"/>
          </w:tcPr>
          <w:p w14:paraId="51A33C19"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030</w:t>
            </w:r>
          </w:p>
        </w:tc>
        <w:tc>
          <w:tcPr>
            <w:tcW w:w="8111" w:type="dxa"/>
          </w:tcPr>
          <w:p w14:paraId="7E4571A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occurrence</w:t>
            </w:r>
          </w:p>
          <w:p w14:paraId="49262D6C" w14:textId="77777777" w:rsidR="00FD54FC" w:rsidRPr="002A677E" w:rsidRDefault="00FD54FC" w:rsidP="00871877">
            <w:pPr>
              <w:rPr>
                <w:rFonts w:ascii="Times New Roman" w:hAnsi="Times New Roman"/>
                <w:sz w:val="24"/>
                <w:lang w:eastAsia="de-DE"/>
              </w:rPr>
            </w:pPr>
            <w:r w:rsidRPr="002A677E">
              <w:rPr>
                <w:rFonts w:ascii="Times New Roman" w:hAnsi="Times New Roman"/>
                <w:sz w:val="24"/>
                <w:lang w:eastAsia="de-DE"/>
              </w:rPr>
              <w:t xml:space="preserve">Date of occurrence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when the operational risk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event happened or first began.</w:t>
            </w:r>
          </w:p>
        </w:tc>
      </w:tr>
      <w:tr w:rsidR="00FD54FC" w:rsidRPr="002A677E" w14:paraId="1D001D6C" w14:textId="77777777" w:rsidTr="3B06A011">
        <w:tc>
          <w:tcPr>
            <w:tcW w:w="951" w:type="dxa"/>
          </w:tcPr>
          <w:p w14:paraId="7391D6A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040</w:t>
            </w:r>
          </w:p>
        </w:tc>
        <w:tc>
          <w:tcPr>
            <w:tcW w:w="8111" w:type="dxa"/>
          </w:tcPr>
          <w:p w14:paraId="3CE5AC19"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Date of discovery</w:t>
            </w:r>
          </w:p>
          <w:p w14:paraId="520821A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 xml:space="preserve">Date of discovery </w:t>
            </w:r>
            <w:r w:rsidR="00F41508" w:rsidRPr="002A677E">
              <w:rPr>
                <w:rFonts w:ascii="Times New Roman" w:hAnsi="Times New Roman"/>
                <w:sz w:val="24"/>
                <w:lang w:eastAsia="de-DE"/>
              </w:rPr>
              <w:t>shall be</w:t>
            </w:r>
            <w:r w:rsidRPr="002A677E">
              <w:rPr>
                <w:rFonts w:ascii="Times New Roman" w:hAnsi="Times New Roman"/>
                <w:sz w:val="24"/>
                <w:lang w:eastAsia="de-DE"/>
              </w:rPr>
              <w:t xml:space="preserve"> the date on which the institution became aware of the operational risk</w:t>
            </w:r>
            <w:r w:rsidR="00EB6FC2" w:rsidRPr="002A677E">
              <w:rPr>
                <w:rFonts w:ascii="Times New Roman" w:hAnsi="Times New Roman"/>
                <w:sz w:val="24"/>
                <w:lang w:eastAsia="de-DE"/>
              </w:rPr>
              <w:t xml:space="preserve"> loss</w:t>
            </w:r>
            <w:r w:rsidRPr="002A677E">
              <w:rPr>
                <w:rFonts w:ascii="Times New Roman" w:hAnsi="Times New Roman"/>
                <w:sz w:val="24"/>
                <w:lang w:eastAsia="de-DE"/>
              </w:rPr>
              <w:t xml:space="preserve"> event.</w:t>
            </w:r>
          </w:p>
        </w:tc>
      </w:tr>
      <w:tr w:rsidR="00FD54FC" w:rsidRPr="002A677E" w14:paraId="76851195" w14:textId="77777777" w:rsidTr="3B06A011">
        <w:tc>
          <w:tcPr>
            <w:tcW w:w="951" w:type="dxa"/>
          </w:tcPr>
          <w:p w14:paraId="28758796"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050</w:t>
            </w:r>
          </w:p>
        </w:tc>
        <w:tc>
          <w:tcPr>
            <w:tcW w:w="8111" w:type="dxa"/>
          </w:tcPr>
          <w:p w14:paraId="3FDF46AE" w14:textId="77777777" w:rsidR="00FD54FC" w:rsidRPr="002A677E" w:rsidRDefault="00F41508" w:rsidP="00FD54FC">
            <w:pPr>
              <w:rPr>
                <w:rStyle w:val="InstructionsTabelleberschrift"/>
                <w:rFonts w:ascii="Times New Roman" w:hAnsi="Times New Roman"/>
                <w:sz w:val="24"/>
              </w:rPr>
            </w:pPr>
            <w:r w:rsidRPr="002A677E">
              <w:rPr>
                <w:rStyle w:val="InstructionsTabelleberschrift"/>
                <w:rFonts w:ascii="Times New Roman" w:hAnsi="Times New Roman"/>
                <w:sz w:val="24"/>
              </w:rPr>
              <w:t xml:space="preserve">Loss </w:t>
            </w:r>
            <w:r w:rsidR="00EB6FC2" w:rsidRPr="002A677E">
              <w:rPr>
                <w:rStyle w:val="InstructionsTabelleberschrift"/>
                <w:rFonts w:ascii="Times New Roman" w:hAnsi="Times New Roman"/>
                <w:sz w:val="24"/>
              </w:rPr>
              <w:t>e</w:t>
            </w:r>
            <w:r w:rsidR="00FD54FC" w:rsidRPr="002A677E">
              <w:rPr>
                <w:rStyle w:val="InstructionsTabelleberschrift"/>
                <w:rFonts w:ascii="Times New Roman" w:hAnsi="Times New Roman"/>
                <w:sz w:val="24"/>
              </w:rPr>
              <w:t xml:space="preserve">vent </w:t>
            </w:r>
            <w:r w:rsidR="00AB6610" w:rsidRPr="002A677E">
              <w:rPr>
                <w:rStyle w:val="InstructionsTabelleberschrift"/>
                <w:rFonts w:ascii="Times New Roman" w:hAnsi="Times New Roman"/>
                <w:sz w:val="24"/>
              </w:rPr>
              <w:t>t</w:t>
            </w:r>
            <w:r w:rsidR="00FD54FC" w:rsidRPr="002A677E">
              <w:rPr>
                <w:rStyle w:val="InstructionsTabelleberschrift"/>
                <w:rFonts w:ascii="Times New Roman" w:hAnsi="Times New Roman"/>
                <w:sz w:val="24"/>
              </w:rPr>
              <w:t>ype</w:t>
            </w:r>
          </w:p>
          <w:p w14:paraId="73A75C19" w14:textId="1C0C4757" w:rsidR="00FD54FC" w:rsidRPr="002A677E" w:rsidRDefault="00F41508" w:rsidP="00EB6FC2">
            <w:pPr>
              <w:rPr>
                <w:rFonts w:ascii="Times New Roman" w:hAnsi="Times New Roman"/>
                <w:sz w:val="24"/>
                <w:lang w:eastAsia="de-DE"/>
              </w:rPr>
            </w:pPr>
            <w:r w:rsidRPr="002A677E">
              <w:rPr>
                <w:rFonts w:ascii="Times New Roman" w:hAnsi="Times New Roman"/>
                <w:sz w:val="24"/>
                <w:lang w:eastAsia="de-DE"/>
              </w:rPr>
              <w:t xml:space="preserve">Loss </w:t>
            </w:r>
            <w:r w:rsidR="00EB6FC2" w:rsidRPr="002A677E">
              <w:rPr>
                <w:rFonts w:ascii="Times New Roman" w:hAnsi="Times New Roman"/>
                <w:sz w:val="24"/>
                <w:lang w:eastAsia="de-DE"/>
              </w:rPr>
              <w:t>e</w:t>
            </w:r>
            <w:r w:rsidR="00FD54FC" w:rsidRPr="002A677E">
              <w:rPr>
                <w:rFonts w:ascii="Times New Roman" w:hAnsi="Times New Roman"/>
                <w:sz w:val="24"/>
                <w:lang w:eastAsia="de-DE"/>
              </w:rPr>
              <w:t xml:space="preserve">vent types as </w:t>
            </w:r>
            <w:r w:rsidR="00696D33">
              <w:rPr>
                <w:rFonts w:ascii="Times New Roman" w:hAnsi="Times New Roman"/>
                <w:sz w:val="24"/>
                <w:lang w:eastAsia="de-DE"/>
              </w:rPr>
              <w:t xml:space="preserve">defined </w:t>
            </w:r>
            <w:r w:rsidR="00182DC9" w:rsidRPr="01913746">
              <w:rPr>
                <w:rFonts w:ascii="Times New Roman" w:hAnsi="Times New Roman"/>
                <w:sz w:val="24"/>
                <w:lang w:eastAsia="de-DE"/>
              </w:rPr>
              <w:t xml:space="preserve">in Table </w:t>
            </w:r>
            <w:r w:rsidR="00182DC9">
              <w:rPr>
                <w:rFonts w:ascii="Times New Roman" w:hAnsi="Times New Roman"/>
                <w:sz w:val="24"/>
                <w:lang w:eastAsia="de-DE"/>
              </w:rPr>
              <w:t>1</w:t>
            </w:r>
            <w:r w:rsidR="00182DC9" w:rsidRPr="01913746">
              <w:rPr>
                <w:rFonts w:ascii="Times New Roman" w:hAnsi="Times New Roman"/>
                <w:sz w:val="24"/>
                <w:lang w:eastAsia="de-DE"/>
              </w:rPr>
              <w:t xml:space="preserve"> of this Annex</w:t>
            </w:r>
            <w:r w:rsidR="00182DC9">
              <w:rPr>
                <w:rFonts w:ascii="Times New Roman" w:hAnsi="Times New Roman"/>
                <w:sz w:val="24"/>
                <w:lang w:eastAsia="de-DE"/>
              </w:rPr>
              <w:t>, section 4.2.</w:t>
            </w:r>
            <w:r w:rsidR="00B571F5">
              <w:rPr>
                <w:rFonts w:ascii="Times New Roman" w:hAnsi="Times New Roman"/>
                <w:sz w:val="24"/>
                <w:lang w:eastAsia="de-DE"/>
              </w:rPr>
              <w:t>1</w:t>
            </w:r>
            <w:r w:rsidR="00182DC9">
              <w:rPr>
                <w:rFonts w:ascii="Times New Roman" w:hAnsi="Times New Roman"/>
                <w:sz w:val="24"/>
                <w:lang w:eastAsia="de-DE"/>
              </w:rPr>
              <w:t>.</w:t>
            </w:r>
            <w:r w:rsidR="00FD54FC" w:rsidRPr="002A677E">
              <w:rPr>
                <w:rFonts w:ascii="Times New Roman" w:hAnsi="Times New Roman"/>
                <w:sz w:val="24"/>
                <w:lang w:eastAsia="de-DE"/>
              </w:rPr>
              <w:t xml:space="preserve"> </w:t>
            </w:r>
          </w:p>
        </w:tc>
      </w:tr>
      <w:tr w:rsidR="00FD54FC" w:rsidRPr="002A677E" w14:paraId="69DCDE9E" w14:textId="77777777" w:rsidTr="3B06A011">
        <w:tc>
          <w:tcPr>
            <w:tcW w:w="951" w:type="dxa"/>
          </w:tcPr>
          <w:p w14:paraId="6A006D8C"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060</w:t>
            </w:r>
          </w:p>
        </w:tc>
        <w:tc>
          <w:tcPr>
            <w:tcW w:w="8111" w:type="dxa"/>
          </w:tcPr>
          <w:p w14:paraId="2D778DC5"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w:t>
            </w:r>
          </w:p>
          <w:p w14:paraId="5E868659"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p>
        </w:tc>
      </w:tr>
      <w:tr w:rsidR="00FD54FC" w:rsidRPr="002A677E" w14:paraId="0E4E70D6" w14:textId="77777777" w:rsidTr="3B06A011">
        <w:tc>
          <w:tcPr>
            <w:tcW w:w="951" w:type="dxa"/>
          </w:tcPr>
          <w:p w14:paraId="59554EE1"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070</w:t>
            </w:r>
          </w:p>
        </w:tc>
        <w:tc>
          <w:tcPr>
            <w:tcW w:w="8111" w:type="dxa"/>
          </w:tcPr>
          <w:p w14:paraId="38BFF4C4"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net of direct recoveries</w:t>
            </w:r>
          </w:p>
          <w:p w14:paraId="371DD3AD" w14:textId="77777777" w:rsidR="00FD54FC" w:rsidRPr="002A677E" w:rsidRDefault="00FD54FC" w:rsidP="0023276A">
            <w:pPr>
              <w:rPr>
                <w:rFonts w:ascii="Times New Roman" w:hAnsi="Times New Roman"/>
                <w:sz w:val="24"/>
                <w:lang w:eastAsia="de-DE"/>
              </w:rPr>
            </w:pPr>
            <w:r w:rsidRPr="002A677E">
              <w:rPr>
                <w:rFonts w:ascii="Times New Roman" w:hAnsi="Times New Roman"/>
                <w:sz w:val="24"/>
                <w:lang w:eastAsia="de-DE"/>
              </w:rPr>
              <w:t xml:space="preserve">Gross loss related to the </w:t>
            </w:r>
            <w:r w:rsidR="00EB6FC2" w:rsidRPr="002A677E">
              <w:rPr>
                <w:rFonts w:ascii="Times New Roman" w:hAnsi="Times New Roman"/>
                <w:sz w:val="24"/>
                <w:lang w:eastAsia="de-DE"/>
              </w:rPr>
              <w:t xml:space="preserve">loss </w:t>
            </w:r>
            <w:r w:rsidRPr="002A677E">
              <w:rPr>
                <w:rFonts w:ascii="Times New Roman" w:hAnsi="Times New Roman"/>
                <w:sz w:val="24"/>
                <w:lang w:eastAsia="de-DE"/>
              </w:rPr>
              <w:t xml:space="preserve">event </w:t>
            </w:r>
            <w:r w:rsidR="0023276A" w:rsidRPr="002A677E">
              <w:rPr>
                <w:rFonts w:ascii="Times New Roman" w:hAnsi="Times New Roman"/>
                <w:sz w:val="24"/>
                <w:lang w:eastAsia="de-DE"/>
              </w:rPr>
              <w:t>reported in</w:t>
            </w:r>
            <w:r w:rsidRPr="002A677E">
              <w:rPr>
                <w:rFonts w:ascii="Times New Roman" w:hAnsi="Times New Roman"/>
                <w:sz w:val="24"/>
                <w:lang w:eastAsia="de-DE"/>
              </w:rPr>
              <w:t xml:space="preserve"> rows </w:t>
            </w:r>
            <w:r w:rsidR="00AB6610" w:rsidRPr="002A677E">
              <w:rPr>
                <w:rFonts w:ascii="Times New Roman" w:hAnsi="Times New Roman"/>
                <w:sz w:val="24"/>
                <w:lang w:eastAsia="de-DE"/>
              </w:rPr>
              <w:t>0</w:t>
            </w:r>
            <w:r w:rsidRPr="002A677E">
              <w:rPr>
                <w:rFonts w:ascii="Times New Roman" w:hAnsi="Times New Roman"/>
                <w:sz w:val="24"/>
                <w:lang w:eastAsia="de-DE"/>
              </w:rPr>
              <w:t xml:space="preserve">020, </w:t>
            </w:r>
            <w:r w:rsidR="00AB6610" w:rsidRPr="002A677E">
              <w:rPr>
                <w:rFonts w:ascii="Times New Roman" w:hAnsi="Times New Roman"/>
                <w:sz w:val="24"/>
                <w:lang w:eastAsia="de-DE"/>
              </w:rPr>
              <w:t>0</w:t>
            </w:r>
            <w:r w:rsidRPr="002A677E">
              <w:rPr>
                <w:rFonts w:ascii="Times New Roman" w:hAnsi="Times New Roman"/>
                <w:sz w:val="24"/>
                <w:lang w:eastAsia="de-DE"/>
              </w:rPr>
              <w:t>120 etc. of template C 17.01</w:t>
            </w:r>
            <w:r w:rsidR="00F41508" w:rsidRPr="002A677E">
              <w:rPr>
                <w:rFonts w:ascii="Times New Roman" w:hAnsi="Times New Roman"/>
                <w:sz w:val="24"/>
                <w:lang w:eastAsia="de-DE"/>
              </w:rPr>
              <w:t>,</w:t>
            </w:r>
            <w:r w:rsidRPr="002A677E">
              <w:rPr>
                <w:rFonts w:ascii="Times New Roman" w:hAnsi="Times New Roman"/>
                <w:sz w:val="24"/>
                <w:lang w:eastAsia="de-DE"/>
              </w:rPr>
              <w:t xml:space="preserve"> net of direct recoveries pertinent to that loss event</w:t>
            </w:r>
          </w:p>
        </w:tc>
      </w:tr>
      <w:tr w:rsidR="00FD54FC" w:rsidRPr="002A677E" w14:paraId="00E3E0C2" w14:textId="77777777" w:rsidTr="3B06A011">
        <w:tc>
          <w:tcPr>
            <w:tcW w:w="951" w:type="dxa"/>
          </w:tcPr>
          <w:p w14:paraId="724B852D"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 xml:space="preserve">080 - </w:t>
            </w:r>
            <w:r w:rsidRPr="002A677E">
              <w:rPr>
                <w:rFonts w:ascii="Times New Roman" w:hAnsi="Times New Roman"/>
                <w:sz w:val="24"/>
                <w:lang w:eastAsia="de-DE"/>
              </w:rPr>
              <w:t>0</w:t>
            </w:r>
            <w:r w:rsidR="00FD54FC" w:rsidRPr="002A677E">
              <w:rPr>
                <w:rFonts w:ascii="Times New Roman" w:hAnsi="Times New Roman"/>
                <w:sz w:val="24"/>
                <w:lang w:eastAsia="de-DE"/>
              </w:rPr>
              <w:t>160</w:t>
            </w:r>
          </w:p>
        </w:tc>
        <w:tc>
          <w:tcPr>
            <w:tcW w:w="8111" w:type="dxa"/>
          </w:tcPr>
          <w:p w14:paraId="5640FB78"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Gross loss by business line</w:t>
            </w:r>
          </w:p>
          <w:p w14:paraId="15FC08A2" w14:textId="6BE4BE54" w:rsidR="00FD54FC" w:rsidRPr="002A677E" w:rsidRDefault="00FD54FC" w:rsidP="007062FD">
            <w:pPr>
              <w:rPr>
                <w:rFonts w:ascii="Times New Roman" w:hAnsi="Times New Roman"/>
                <w:sz w:val="24"/>
                <w:lang w:eastAsia="de-DE"/>
              </w:rPr>
            </w:pPr>
            <w:r w:rsidRPr="002A677E">
              <w:rPr>
                <w:rFonts w:ascii="Times New Roman" w:hAnsi="Times New Roman"/>
                <w:sz w:val="24"/>
                <w:lang w:eastAsia="de-DE"/>
              </w:rPr>
              <w:t xml:space="preserve">The gross loss as reported in column </w:t>
            </w:r>
            <w:r w:rsidR="00AB6610" w:rsidRPr="002A677E">
              <w:rPr>
                <w:rFonts w:ascii="Times New Roman" w:hAnsi="Times New Roman"/>
                <w:sz w:val="24"/>
                <w:lang w:eastAsia="de-DE"/>
              </w:rPr>
              <w:t>0</w:t>
            </w:r>
            <w:r w:rsidRPr="002A677E">
              <w:rPr>
                <w:rFonts w:ascii="Times New Roman" w:hAnsi="Times New Roman"/>
                <w:sz w:val="24"/>
                <w:lang w:eastAsia="de-DE"/>
              </w:rPr>
              <w:t xml:space="preserve">060 shall be allocated to the relevant business lines </w:t>
            </w:r>
            <w:r w:rsidR="001B4C43">
              <w:rPr>
                <w:rFonts w:ascii="Times New Roman" w:hAnsi="Times New Roman"/>
                <w:sz w:val="24"/>
                <w:lang w:val="en-US"/>
              </w:rPr>
              <w:t xml:space="preserve">referred to in </w:t>
            </w:r>
            <w:r w:rsidR="00346234" w:rsidRPr="01913746">
              <w:rPr>
                <w:rFonts w:ascii="Times New Roman" w:hAnsi="Times New Roman"/>
                <w:sz w:val="24"/>
                <w:lang w:val="en-US"/>
              </w:rPr>
              <w:t>Table 2</w:t>
            </w:r>
            <w:r w:rsidR="00762178">
              <w:rPr>
                <w:rFonts w:ascii="Times New Roman" w:hAnsi="Times New Roman"/>
                <w:sz w:val="24"/>
                <w:lang w:val="en-US"/>
              </w:rPr>
              <w:t xml:space="preserve">, </w:t>
            </w:r>
            <w:r w:rsidR="00346234">
              <w:rPr>
                <w:rFonts w:ascii="Times New Roman" w:hAnsi="Times New Roman"/>
                <w:sz w:val="24"/>
                <w:lang w:val="en-US"/>
              </w:rPr>
              <w:t>section 4.2.</w:t>
            </w:r>
            <w:r w:rsidR="00B571F5">
              <w:rPr>
                <w:rFonts w:ascii="Times New Roman" w:hAnsi="Times New Roman"/>
                <w:sz w:val="24"/>
                <w:lang w:val="en-US"/>
              </w:rPr>
              <w:t>1</w:t>
            </w:r>
            <w:r w:rsidR="00346234">
              <w:rPr>
                <w:rFonts w:ascii="Times New Roman" w:hAnsi="Times New Roman"/>
                <w:sz w:val="24"/>
                <w:lang w:val="en-US"/>
              </w:rPr>
              <w:t xml:space="preserve">. </w:t>
            </w:r>
          </w:p>
        </w:tc>
      </w:tr>
      <w:tr w:rsidR="00FD54FC" w:rsidRPr="002A677E" w14:paraId="557602BD" w14:textId="77777777" w:rsidTr="3B06A011">
        <w:tc>
          <w:tcPr>
            <w:tcW w:w="951" w:type="dxa"/>
          </w:tcPr>
          <w:p w14:paraId="413224E7"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170</w:t>
            </w:r>
          </w:p>
        </w:tc>
        <w:tc>
          <w:tcPr>
            <w:tcW w:w="8111" w:type="dxa"/>
          </w:tcPr>
          <w:p w14:paraId="3BBE9520"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Legal Entity name</w:t>
            </w:r>
          </w:p>
          <w:p w14:paraId="196BBE73" w14:textId="7342A18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 xml:space="preserve">Name of the legal entity as reported in column </w:t>
            </w:r>
            <w:r w:rsidR="00CB3146" w:rsidRPr="3B06A011">
              <w:rPr>
                <w:rFonts w:ascii="Times New Roman" w:hAnsi="Times New Roman"/>
                <w:sz w:val="24"/>
                <w:lang w:eastAsia="de-DE"/>
              </w:rPr>
              <w:t>0</w:t>
            </w:r>
            <w:r w:rsidRPr="3B06A011">
              <w:rPr>
                <w:rFonts w:ascii="Times New Roman" w:hAnsi="Times New Roman"/>
                <w:sz w:val="24"/>
                <w:lang w:eastAsia="de-DE"/>
              </w:rPr>
              <w:t>01</w:t>
            </w:r>
            <w:r w:rsidR="0062362F" w:rsidRPr="3B06A011">
              <w:rPr>
                <w:rFonts w:ascii="Times New Roman" w:hAnsi="Times New Roman"/>
                <w:sz w:val="24"/>
                <w:lang w:eastAsia="de-DE"/>
              </w:rPr>
              <w:t>1</w:t>
            </w:r>
            <w:r w:rsidRPr="3B06A011">
              <w:rPr>
                <w:rFonts w:ascii="Times New Roman" w:hAnsi="Times New Roman"/>
                <w:sz w:val="24"/>
                <w:lang w:eastAsia="de-DE"/>
              </w:rPr>
              <w:t xml:space="preserve"> of C 06.02 where the loss – or the greatest share of the loss, if several entities were affected – occurred.</w:t>
            </w:r>
          </w:p>
        </w:tc>
      </w:tr>
      <w:tr w:rsidR="00FD54FC" w:rsidRPr="002A677E" w14:paraId="65061E2E" w14:textId="77777777" w:rsidTr="3B06A011">
        <w:tc>
          <w:tcPr>
            <w:tcW w:w="951" w:type="dxa"/>
          </w:tcPr>
          <w:p w14:paraId="2B53F902" w14:textId="5E3BBEFD"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lastRenderedPageBreak/>
              <w:t>0</w:t>
            </w:r>
            <w:r w:rsidR="00FD54FC" w:rsidRPr="002A677E">
              <w:rPr>
                <w:rFonts w:ascii="Times New Roman" w:hAnsi="Times New Roman"/>
                <w:sz w:val="24"/>
                <w:lang w:eastAsia="de-DE"/>
              </w:rPr>
              <w:t>18</w:t>
            </w:r>
            <w:r w:rsidR="0062362F">
              <w:rPr>
                <w:rFonts w:ascii="Times New Roman" w:hAnsi="Times New Roman"/>
                <w:sz w:val="24"/>
                <w:lang w:eastAsia="de-DE"/>
              </w:rPr>
              <w:t>1</w:t>
            </w:r>
          </w:p>
        </w:tc>
        <w:tc>
          <w:tcPr>
            <w:tcW w:w="8111" w:type="dxa"/>
          </w:tcPr>
          <w:p w14:paraId="4F848E3A" w14:textId="77777777" w:rsidR="00FD54FC" w:rsidRPr="002A677E" w:rsidRDefault="00105A75" w:rsidP="00FD54FC">
            <w:pPr>
              <w:rPr>
                <w:rStyle w:val="InstructionsTabelleberschrift"/>
                <w:rFonts w:ascii="Times New Roman" w:hAnsi="Times New Roman"/>
                <w:sz w:val="24"/>
              </w:rPr>
            </w:pPr>
            <w:r w:rsidRPr="002A677E">
              <w:rPr>
                <w:rStyle w:val="InstructionsTabelleberschrift"/>
                <w:rFonts w:ascii="Times New Roman" w:hAnsi="Times New Roman"/>
                <w:sz w:val="24"/>
              </w:rPr>
              <w:t>Code</w:t>
            </w:r>
          </w:p>
          <w:p w14:paraId="2B51325F" w14:textId="351ACEFF" w:rsidR="000D0A23" w:rsidRPr="002A677E" w:rsidRDefault="0062362F" w:rsidP="3B06A011">
            <w:pPr>
              <w:rPr>
                <w:rFonts w:ascii="Times New Roman" w:hAnsi="Times New Roman"/>
                <w:sz w:val="24"/>
                <w:lang w:eastAsia="de-DE"/>
              </w:rPr>
            </w:pPr>
            <w:r w:rsidRPr="3B06A011">
              <w:rPr>
                <w:rFonts w:ascii="Times New Roman" w:hAnsi="Times New Roman"/>
                <w:sz w:val="24"/>
                <w:lang w:eastAsia="de-DE"/>
              </w:rPr>
              <w:t>C</w:t>
            </w:r>
            <w:r w:rsidR="00FD54FC" w:rsidRPr="3B06A011">
              <w:rPr>
                <w:rFonts w:ascii="Times New Roman" w:hAnsi="Times New Roman"/>
                <w:sz w:val="24"/>
                <w:lang w:eastAsia="de-DE"/>
              </w:rPr>
              <w:t xml:space="preserve">ode of the legal entity as reported in column </w:t>
            </w:r>
            <w:r w:rsidR="00CB3146" w:rsidRPr="3B06A011">
              <w:rPr>
                <w:rFonts w:ascii="Times New Roman" w:hAnsi="Times New Roman"/>
                <w:sz w:val="24"/>
                <w:lang w:eastAsia="de-DE"/>
              </w:rPr>
              <w:t>0</w:t>
            </w:r>
            <w:r w:rsidR="00FD54FC" w:rsidRPr="3B06A011">
              <w:rPr>
                <w:rFonts w:ascii="Times New Roman" w:hAnsi="Times New Roman"/>
                <w:sz w:val="24"/>
                <w:lang w:eastAsia="de-DE"/>
              </w:rPr>
              <w:t>02</w:t>
            </w:r>
            <w:r w:rsidR="000D0A23" w:rsidRPr="3B06A011">
              <w:rPr>
                <w:rFonts w:ascii="Times New Roman" w:hAnsi="Times New Roman"/>
                <w:sz w:val="24"/>
                <w:lang w:eastAsia="de-DE"/>
              </w:rPr>
              <w:t>1</w:t>
            </w:r>
            <w:r w:rsidR="00FD54FC" w:rsidRPr="3B06A011">
              <w:rPr>
                <w:rFonts w:ascii="Times New Roman" w:hAnsi="Times New Roman"/>
                <w:sz w:val="24"/>
                <w:lang w:eastAsia="de-DE"/>
              </w:rPr>
              <w:t xml:space="preserve"> of C 06.02 where the loss – or the greatest share of the loss, if several entities were affected – occurred.</w:t>
            </w:r>
          </w:p>
        </w:tc>
      </w:tr>
      <w:tr w:rsidR="000D0A23" w:rsidRPr="002A677E" w14:paraId="78136DE9" w14:textId="77777777" w:rsidTr="3B06A011">
        <w:tc>
          <w:tcPr>
            <w:tcW w:w="951" w:type="dxa"/>
          </w:tcPr>
          <w:p w14:paraId="36C0C957" w14:textId="1C3F9210" w:rsidR="000D0A23" w:rsidRPr="002A677E" w:rsidRDefault="000D0A23" w:rsidP="00071D95">
            <w:pPr>
              <w:rPr>
                <w:rStyle w:val="InstructionsTabelleText"/>
                <w:rFonts w:ascii="Times New Roman" w:hAnsi="Times New Roman"/>
                <w:sz w:val="24"/>
              </w:rPr>
            </w:pPr>
            <w:r w:rsidRPr="002A677E">
              <w:rPr>
                <w:rStyle w:val="InstructionsTabelleText"/>
                <w:rFonts w:ascii="Times New Roman" w:hAnsi="Times New Roman"/>
                <w:sz w:val="24"/>
              </w:rPr>
              <w:t>01</w:t>
            </w:r>
            <w:r w:rsidR="00071D95" w:rsidRPr="002A677E">
              <w:rPr>
                <w:rStyle w:val="InstructionsTabelleText"/>
                <w:rFonts w:ascii="Times New Roman" w:hAnsi="Times New Roman"/>
                <w:sz w:val="24"/>
              </w:rPr>
              <w:t>85</w:t>
            </w:r>
          </w:p>
        </w:tc>
        <w:tc>
          <w:tcPr>
            <w:tcW w:w="8111" w:type="dxa"/>
          </w:tcPr>
          <w:p w14:paraId="1CF8E766" w14:textId="77777777" w:rsidR="000D0A23" w:rsidRPr="002A677E" w:rsidRDefault="000D0A23" w:rsidP="00127FEA">
            <w:pPr>
              <w:rPr>
                <w:rStyle w:val="InstructionsTabelleberschrift"/>
                <w:rFonts w:ascii="Times New Roman" w:hAnsi="Times New Roman"/>
                <w:sz w:val="24"/>
              </w:rPr>
            </w:pPr>
            <w:r w:rsidRPr="002A677E">
              <w:rPr>
                <w:rStyle w:val="InstructionsTabelleberschrift"/>
                <w:rFonts w:ascii="Times New Roman" w:hAnsi="Times New Roman"/>
                <w:sz w:val="24"/>
              </w:rPr>
              <w:t>TYPE OF CODE</w:t>
            </w:r>
          </w:p>
          <w:p w14:paraId="13D1F0E6" w14:textId="5C3CE252" w:rsidR="000D0A23" w:rsidRPr="002A677E" w:rsidRDefault="000D0A23" w:rsidP="3B06A011">
            <w:pPr>
              <w:rPr>
                <w:rStyle w:val="InstructionsTabelleberschrift"/>
                <w:rFonts w:ascii="Times New Roman" w:hAnsi="Times New Roman"/>
                <w:sz w:val="24"/>
              </w:rPr>
            </w:pPr>
            <w:r w:rsidRPr="3B06A011">
              <w:rPr>
                <w:rStyle w:val="InstructionsTabelleText"/>
                <w:rFonts w:ascii="Times New Roman" w:hAnsi="Times New Roman"/>
                <w:sz w:val="24"/>
              </w:rPr>
              <w:t xml:space="preserve">The institutions shall identify the type of code reported in </w:t>
            </w:r>
            <w:r w:rsidRPr="3B06A011">
              <w:rPr>
                <w:rStyle w:val="FormatvorlageInstructionsTabelleText"/>
                <w:rFonts w:ascii="Times New Roman" w:hAnsi="Times New Roman"/>
                <w:sz w:val="24"/>
                <w:lang w:eastAsia="de-DE"/>
              </w:rPr>
              <w:t>column 018</w:t>
            </w:r>
            <w:r w:rsidR="0062362F" w:rsidRPr="3B06A011">
              <w:rPr>
                <w:rStyle w:val="FormatvorlageInstructionsTabelleText"/>
                <w:rFonts w:ascii="Times New Roman" w:hAnsi="Times New Roman"/>
                <w:sz w:val="24"/>
                <w:lang w:eastAsia="de-DE"/>
              </w:rPr>
              <w:t>1</w:t>
            </w:r>
            <w:r w:rsidRPr="3B06A011">
              <w:rPr>
                <w:rStyle w:val="FormatvorlageInstructionsTabelleText"/>
                <w:rFonts w:ascii="Times New Roman" w:hAnsi="Times New Roman"/>
                <w:sz w:val="24"/>
                <w:lang w:eastAsia="de-DE"/>
              </w:rPr>
              <w:t xml:space="preserve"> as a ‘LEI code’</w:t>
            </w:r>
            <w:r w:rsidR="0062362F" w:rsidRPr="3B06A011">
              <w:rPr>
                <w:rStyle w:val="FormatvorlageInstructionsTabelleText"/>
                <w:rFonts w:ascii="Times New Roman" w:hAnsi="Times New Roman"/>
                <w:sz w:val="24"/>
                <w:lang w:eastAsia="de-DE"/>
              </w:rPr>
              <w:t xml:space="preserve"> or ‘</w:t>
            </w:r>
            <w:proofErr w:type="gramStart"/>
            <w:r w:rsidR="0062362F" w:rsidRPr="3B06A011">
              <w:rPr>
                <w:rStyle w:val="FormatvorlageInstructionsTabelleText"/>
                <w:rFonts w:ascii="Times New Roman" w:hAnsi="Times New Roman"/>
                <w:sz w:val="24"/>
                <w:lang w:eastAsia="de-DE"/>
              </w:rPr>
              <w:t>Non-LEI</w:t>
            </w:r>
            <w:proofErr w:type="gramEnd"/>
            <w:r w:rsidR="0062362F" w:rsidRPr="3B06A011">
              <w:rPr>
                <w:rStyle w:val="FormatvorlageInstructionsTabelleText"/>
                <w:rFonts w:ascii="Times New Roman" w:hAnsi="Times New Roman"/>
                <w:sz w:val="24"/>
                <w:lang w:eastAsia="de-DE"/>
              </w:rPr>
              <w:t xml:space="preserve"> code’ also in line with column 0026 of C 06.02</w:t>
            </w:r>
            <w:r w:rsidR="00402284" w:rsidRPr="3B06A011">
              <w:rPr>
                <w:rStyle w:val="FormatvorlageInstructionsTabelleText"/>
                <w:rFonts w:ascii="Times New Roman" w:hAnsi="Times New Roman"/>
                <w:sz w:val="24"/>
                <w:lang w:eastAsia="de-DE"/>
              </w:rPr>
              <w:t xml:space="preserve"> </w:t>
            </w:r>
            <w:r w:rsidRPr="3B06A011">
              <w:rPr>
                <w:rStyle w:val="FormatvorlageInstructionsTabelleText"/>
                <w:rFonts w:ascii="Times New Roman" w:hAnsi="Times New Roman"/>
                <w:sz w:val="24"/>
                <w:lang w:eastAsia="de-DE"/>
              </w:rPr>
              <w:t>The type of code shall always be reported.</w:t>
            </w:r>
          </w:p>
        </w:tc>
      </w:tr>
      <w:tr w:rsidR="00FD54FC" w:rsidRPr="002A677E" w14:paraId="79A2ACFE" w14:textId="77777777" w:rsidTr="3B06A011">
        <w:tc>
          <w:tcPr>
            <w:tcW w:w="951" w:type="dxa"/>
          </w:tcPr>
          <w:p w14:paraId="1C6C72FE"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190</w:t>
            </w:r>
          </w:p>
        </w:tc>
        <w:tc>
          <w:tcPr>
            <w:tcW w:w="8111" w:type="dxa"/>
          </w:tcPr>
          <w:p w14:paraId="07842AC1"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Business Unit</w:t>
            </w:r>
          </w:p>
          <w:p w14:paraId="7468F598" w14:textId="77777777" w:rsidR="00FD54FC" w:rsidRPr="002A677E" w:rsidRDefault="00FD54FC" w:rsidP="00FD54FC">
            <w:pPr>
              <w:rPr>
                <w:rFonts w:ascii="Times New Roman" w:hAnsi="Times New Roman"/>
                <w:sz w:val="24"/>
                <w:lang w:eastAsia="de-DE"/>
              </w:rPr>
            </w:pPr>
            <w:r w:rsidRPr="002A677E">
              <w:rPr>
                <w:rFonts w:ascii="Times New Roman" w:hAnsi="Times New Roman"/>
                <w:sz w:val="24"/>
                <w:lang w:eastAsia="de-DE"/>
              </w:rPr>
              <w:t>Business unit or corporate division of the institution where the loss – or the greatest share of the loss if several business units or corporate divisions were affected – occurred.</w:t>
            </w:r>
          </w:p>
        </w:tc>
      </w:tr>
      <w:tr w:rsidR="00FD54FC" w:rsidRPr="002A677E" w14:paraId="47FF13C8" w14:textId="77777777" w:rsidTr="3B06A011">
        <w:tc>
          <w:tcPr>
            <w:tcW w:w="951" w:type="dxa"/>
          </w:tcPr>
          <w:p w14:paraId="70D39850" w14:textId="77777777" w:rsidR="00FD54FC" w:rsidRPr="002A677E" w:rsidRDefault="00C93FC2" w:rsidP="00FD54FC">
            <w:pPr>
              <w:rPr>
                <w:rFonts w:ascii="Times New Roman" w:hAnsi="Times New Roman"/>
                <w:sz w:val="24"/>
                <w:lang w:eastAsia="de-DE"/>
              </w:rPr>
            </w:pPr>
            <w:r w:rsidRPr="002A677E">
              <w:rPr>
                <w:rFonts w:ascii="Times New Roman" w:hAnsi="Times New Roman"/>
                <w:sz w:val="24"/>
                <w:lang w:eastAsia="de-DE"/>
              </w:rPr>
              <w:t>0</w:t>
            </w:r>
            <w:r w:rsidR="00FD54FC" w:rsidRPr="002A677E">
              <w:rPr>
                <w:rFonts w:ascii="Times New Roman" w:hAnsi="Times New Roman"/>
                <w:sz w:val="24"/>
                <w:lang w:eastAsia="de-DE"/>
              </w:rPr>
              <w:t>200</w:t>
            </w:r>
          </w:p>
        </w:tc>
        <w:tc>
          <w:tcPr>
            <w:tcW w:w="8111" w:type="dxa"/>
          </w:tcPr>
          <w:p w14:paraId="008721A3" w14:textId="77777777" w:rsidR="00FD54FC" w:rsidRPr="002A677E" w:rsidRDefault="00FD54FC" w:rsidP="00FD54FC">
            <w:pPr>
              <w:rPr>
                <w:rStyle w:val="InstructionsTabelleberschrift"/>
                <w:rFonts w:ascii="Times New Roman" w:hAnsi="Times New Roman"/>
                <w:sz w:val="24"/>
              </w:rPr>
            </w:pPr>
            <w:r w:rsidRPr="002A677E">
              <w:rPr>
                <w:rStyle w:val="InstructionsTabelleberschrift"/>
                <w:rFonts w:ascii="Times New Roman" w:hAnsi="Times New Roman"/>
                <w:sz w:val="24"/>
              </w:rPr>
              <w:t>Description</w:t>
            </w:r>
          </w:p>
          <w:p w14:paraId="5B222555" w14:textId="77777777" w:rsidR="00FD54FC" w:rsidRPr="002A677E" w:rsidRDefault="00FD54FC" w:rsidP="3B06A011">
            <w:pPr>
              <w:rPr>
                <w:rFonts w:ascii="Times New Roman" w:hAnsi="Times New Roman"/>
                <w:sz w:val="24"/>
                <w:lang w:eastAsia="de-DE"/>
              </w:rPr>
            </w:pPr>
            <w:r w:rsidRPr="3B06A011">
              <w:rPr>
                <w:rFonts w:ascii="Times New Roman" w:hAnsi="Times New Roman"/>
                <w:sz w:val="24"/>
                <w:lang w:eastAsia="de-DE"/>
              </w:rPr>
              <w:t>Narrative description of the</w:t>
            </w:r>
            <w:r w:rsidR="00EB6FC2" w:rsidRPr="3B06A011">
              <w:rPr>
                <w:rFonts w:ascii="Times New Roman" w:hAnsi="Times New Roman"/>
                <w:sz w:val="24"/>
                <w:lang w:eastAsia="de-DE"/>
              </w:rPr>
              <w:t xml:space="preserve"> loss</w:t>
            </w:r>
            <w:r w:rsidRPr="3B06A011">
              <w:rPr>
                <w:rFonts w:ascii="Times New Roman" w:hAnsi="Times New Roman"/>
                <w:sz w:val="24"/>
                <w:lang w:eastAsia="de-DE"/>
              </w:rPr>
              <w:t xml:space="preserve"> event, where necessary in a generalised or anonymised manner, which</w:t>
            </w:r>
            <w:r w:rsidR="009A1A9B" w:rsidRPr="3B06A011">
              <w:rPr>
                <w:rFonts w:ascii="Times New Roman" w:hAnsi="Times New Roman"/>
                <w:sz w:val="24"/>
                <w:lang w:eastAsia="de-DE"/>
              </w:rPr>
              <w:t xml:space="preserve"> shall </w:t>
            </w:r>
            <w:r w:rsidRPr="3B06A011">
              <w:rPr>
                <w:rFonts w:ascii="Times New Roman" w:hAnsi="Times New Roman"/>
                <w:sz w:val="24"/>
                <w:lang w:eastAsia="de-DE"/>
              </w:rPr>
              <w:t xml:space="preserve">comprise at least information about the event itself and information about the drivers or causes of the </w:t>
            </w:r>
            <w:r w:rsidR="00EB6FC2" w:rsidRPr="3B06A011">
              <w:rPr>
                <w:rFonts w:ascii="Times New Roman" w:hAnsi="Times New Roman"/>
                <w:sz w:val="24"/>
                <w:lang w:eastAsia="de-DE"/>
              </w:rPr>
              <w:t xml:space="preserve">loss </w:t>
            </w:r>
            <w:r w:rsidRPr="3B06A011">
              <w:rPr>
                <w:rFonts w:ascii="Times New Roman" w:hAnsi="Times New Roman"/>
                <w:sz w:val="24"/>
                <w:lang w:eastAsia="de-DE"/>
              </w:rPr>
              <w:t>event, where known.</w:t>
            </w:r>
          </w:p>
        </w:tc>
      </w:tr>
    </w:tbl>
    <w:p w14:paraId="1FA6C629" w14:textId="77777777" w:rsidR="00FD54FC" w:rsidRPr="002A677E" w:rsidRDefault="00FD54FC" w:rsidP="00AC6255">
      <w:pPr>
        <w:spacing w:after="0"/>
        <w:rPr>
          <w:rFonts w:ascii="Times New Roman" w:hAnsi="Times New Roman"/>
          <w:sz w:val="24"/>
        </w:rPr>
      </w:pPr>
    </w:p>
    <w:p w14:paraId="5C0CD8F3" w14:textId="59F5D27A" w:rsidR="00AC6255" w:rsidRPr="002A677E" w:rsidRDefault="00AC6255">
      <w:pPr>
        <w:spacing w:before="0" w:after="0"/>
        <w:jc w:val="left"/>
        <w:rPr>
          <w:rStyle w:val="InstructionsTabelleText"/>
          <w:rFonts w:ascii="Times New Roman" w:hAnsi="Times New Roman"/>
          <w:sz w:val="24"/>
        </w:rPr>
      </w:pPr>
    </w:p>
    <w:sectPr w:rsidR="00AC6255" w:rsidRPr="002A677E" w:rsidSect="004504E2">
      <w:headerReference w:type="even" r:id="rId11"/>
      <w:headerReference w:type="default" r:id="rId12"/>
      <w:footerReference w:type="even" r:id="rId13"/>
      <w:footerReference w:type="default" r:id="rId14"/>
      <w:headerReference w:type="first" r:id="rId15"/>
      <w:endnotePr>
        <w:numFmt w:val="decimal"/>
      </w:endnotePr>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05" w:author="Author" w:initials="A">
    <w:p w14:paraId="370A34EE" w14:textId="77777777" w:rsidR="006848E9" w:rsidRDefault="006848E9" w:rsidP="006848E9">
      <w:pPr>
        <w:pStyle w:val="CommentText"/>
        <w:jc w:val="left"/>
      </w:pPr>
      <w:r>
        <w:rPr>
          <w:rStyle w:val="CommentReference"/>
        </w:rPr>
        <w:annotationRef/>
      </w:r>
      <w:r>
        <w:t xml:space="preserve">Mirroring the instructions in 0350 row. The ancillary activities are particularly referenced in Article 7 of the RTS. </w:t>
      </w:r>
    </w:p>
  </w:comment>
  <w:comment w:id="531" w:author="Author" w:initials="A">
    <w:p w14:paraId="65E5C80F" w14:textId="77777777" w:rsidR="006848E9" w:rsidRDefault="006848E9" w:rsidP="006848E9">
      <w:pPr>
        <w:pStyle w:val="CommentText"/>
        <w:jc w:val="left"/>
      </w:pPr>
      <w:r>
        <w:rPr>
          <w:rStyle w:val="CommentReference"/>
        </w:rPr>
        <w:annotationRef/>
      </w:r>
      <w:r>
        <w:rPr>
          <w:lang w:val="en-GB"/>
        </w:rPr>
        <w:t>Typo</w:t>
      </w:r>
    </w:p>
  </w:comment>
  <w:comment w:id="673" w:author="Author" w:initials="A">
    <w:p w14:paraId="0AB52C0B" w14:textId="77777777" w:rsidR="006848E9" w:rsidRDefault="006848E9" w:rsidP="006848E9">
      <w:pPr>
        <w:pStyle w:val="CommentText"/>
        <w:jc w:val="left"/>
      </w:pPr>
      <w:r>
        <w:rPr>
          <w:rStyle w:val="CommentReference"/>
        </w:rPr>
        <w:annotationRef/>
      </w:r>
      <w:r>
        <w:rPr>
          <w:lang w:val="en-GB"/>
        </w:rPr>
        <w:t>Wrong reference. Article 314(5) is the one referring to  the SC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70A34EE" w15:done="0"/>
  <w15:commentEx w15:paraId="65E5C80F" w15:done="0"/>
  <w15:commentEx w15:paraId="0AB52C0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70A34EE" w16cid:durableId="34D4D380"/>
  <w16cid:commentId w16cid:paraId="65E5C80F" w16cid:durableId="2C976791"/>
  <w16cid:commentId w16cid:paraId="0AB52C0B" w16cid:durableId="201A52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162EE1" w14:textId="77777777" w:rsidR="00FC2B6B" w:rsidRDefault="00FC2B6B" w:rsidP="00D946DB">
      <w:pPr>
        <w:spacing w:before="0" w:after="0"/>
      </w:pPr>
      <w:r>
        <w:separator/>
      </w:r>
    </w:p>
  </w:endnote>
  <w:endnote w:type="continuationSeparator" w:id="0">
    <w:p w14:paraId="65195444" w14:textId="77777777" w:rsidR="00FC2B6B" w:rsidRDefault="00FC2B6B" w:rsidP="00D946DB">
      <w:pPr>
        <w:spacing w:before="0" w:after="0"/>
      </w:pPr>
      <w:r>
        <w:continuationSeparator/>
      </w:r>
    </w:p>
  </w:endnote>
  <w:endnote w:type="continuationNotice" w:id="1">
    <w:p w14:paraId="1EC37215" w14:textId="77777777" w:rsidR="00FC2B6B" w:rsidRDefault="00FC2B6B">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quot;BdE Neue Helvetica 55 Roman&quot;,s">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EUAlbertina">
    <w:altName w:val="Cambria"/>
    <w:panose1 w:val="00000000000000000000"/>
    <w:charset w:val="00"/>
    <w:family w:val="roman"/>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77E4A5" w14:textId="77777777" w:rsidR="00C3070C" w:rsidRDefault="00C3070C">
    <w:pPr>
      <w:pStyle w:val="Footer"/>
      <w:framePr w:wrap="auto" w:vAnchor="text" w:hAnchor="margin" w:xAlign="right" w:y="1"/>
      <w:rPr>
        <w:rStyle w:val="PageNumber"/>
        <w:szCs w:val="22"/>
      </w:rPr>
    </w:pPr>
    <w:r>
      <w:rPr>
        <w:rStyle w:val="PageNumber"/>
        <w:szCs w:val="22"/>
      </w:rPr>
      <w:fldChar w:fldCharType="begin"/>
    </w:r>
    <w:r>
      <w:rPr>
        <w:rStyle w:val="PageNumber"/>
        <w:szCs w:val="22"/>
      </w:rPr>
      <w:instrText xml:space="preserve">PAGE  </w:instrText>
    </w:r>
    <w:r>
      <w:rPr>
        <w:rStyle w:val="PageNumber"/>
        <w:szCs w:val="22"/>
      </w:rPr>
      <w:fldChar w:fldCharType="separate"/>
    </w:r>
    <w:r>
      <w:rPr>
        <w:rStyle w:val="PageNumber"/>
        <w:noProof/>
        <w:szCs w:val="22"/>
      </w:rPr>
      <w:t>18</w:t>
    </w:r>
    <w:r>
      <w:rPr>
        <w:rStyle w:val="PageNumber"/>
        <w:noProof/>
        <w:szCs w:val="22"/>
      </w:rPr>
      <w:t>3</w:t>
    </w:r>
    <w:r>
      <w:rPr>
        <w:rStyle w:val="PageNumber"/>
        <w:szCs w:val="22"/>
      </w:rPr>
      <w:fldChar w:fldCharType="end"/>
    </w:r>
  </w:p>
  <w:p w14:paraId="468B5799" w14:textId="77777777" w:rsidR="00C3070C" w:rsidRDefault="00C3070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B65885" w14:textId="71A1082C" w:rsidR="00C3070C" w:rsidRPr="00ED1956" w:rsidRDefault="00C3070C">
    <w:pPr>
      <w:pStyle w:val="Footer"/>
      <w:jc w:val="right"/>
      <w:rPr>
        <w:rFonts w:ascii="Times New Roman" w:hAnsi="Times New Roman"/>
        <w:sz w:val="20"/>
        <w:szCs w:val="20"/>
      </w:rPr>
    </w:pPr>
    <w:r w:rsidRPr="00ED1956">
      <w:rPr>
        <w:rFonts w:ascii="Times New Roman" w:hAnsi="Times New Roman"/>
        <w:sz w:val="20"/>
        <w:szCs w:val="20"/>
      </w:rPr>
      <w:fldChar w:fldCharType="begin"/>
    </w:r>
    <w:r w:rsidRPr="00ED1956">
      <w:rPr>
        <w:rFonts w:ascii="Times New Roman" w:hAnsi="Times New Roman"/>
        <w:sz w:val="20"/>
        <w:szCs w:val="20"/>
      </w:rPr>
      <w:instrText xml:space="preserve"> PAGE   \* MERGEFORMAT </w:instrText>
    </w:r>
    <w:r w:rsidRPr="00ED1956">
      <w:rPr>
        <w:rFonts w:ascii="Times New Roman" w:hAnsi="Times New Roman"/>
        <w:sz w:val="20"/>
        <w:szCs w:val="20"/>
      </w:rPr>
      <w:fldChar w:fldCharType="separate"/>
    </w:r>
    <w:r w:rsidR="008F3052">
      <w:rPr>
        <w:rFonts w:ascii="Times New Roman" w:hAnsi="Times New Roman"/>
        <w:noProof/>
        <w:sz w:val="20"/>
        <w:szCs w:val="20"/>
      </w:rPr>
      <w:t>4</w:t>
    </w:r>
    <w:r w:rsidR="008F3052">
      <w:rPr>
        <w:rFonts w:ascii="Times New Roman" w:hAnsi="Times New Roman"/>
        <w:noProof/>
        <w:sz w:val="20"/>
        <w:szCs w:val="20"/>
      </w:rPr>
      <w:t>2</w:t>
    </w:r>
    <w:r w:rsidRPr="00ED1956">
      <w:rPr>
        <w:rFonts w:ascii="Times New Roman" w:hAnsi="Times New Roman"/>
        <w:sz w:val="20"/>
        <w:szCs w:val="20"/>
      </w:rPr>
      <w:fldChar w:fldCharType="end"/>
    </w:r>
  </w:p>
  <w:p w14:paraId="416ED6B6" w14:textId="77777777" w:rsidR="00C3070C" w:rsidRPr="00A772B4" w:rsidRDefault="00C3070C" w:rsidP="00A772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431A6" w14:textId="77777777" w:rsidR="00FC2B6B" w:rsidRDefault="00FC2B6B" w:rsidP="00D946DB">
      <w:pPr>
        <w:spacing w:before="0" w:after="0"/>
      </w:pPr>
      <w:r>
        <w:separator/>
      </w:r>
    </w:p>
  </w:footnote>
  <w:footnote w:type="continuationSeparator" w:id="0">
    <w:p w14:paraId="1B4BAB97" w14:textId="77777777" w:rsidR="00FC2B6B" w:rsidRDefault="00FC2B6B" w:rsidP="00D946DB">
      <w:pPr>
        <w:spacing w:before="0" w:after="0"/>
      </w:pPr>
      <w:r>
        <w:continuationSeparator/>
      </w:r>
    </w:p>
  </w:footnote>
  <w:footnote w:type="continuationNotice" w:id="1">
    <w:p w14:paraId="1A3125F6" w14:textId="77777777" w:rsidR="00FC2B6B" w:rsidRDefault="00FC2B6B">
      <w:pPr>
        <w:spacing w:before="0" w:after="0"/>
      </w:pPr>
    </w:p>
  </w:footnote>
  <w:footnote w:id="2">
    <w:p w14:paraId="47FD0ECA" w14:textId="0E0F952A" w:rsidR="00763680" w:rsidRPr="00D73A4A" w:rsidRDefault="00763680">
      <w:pPr>
        <w:pStyle w:val="FootnoteText"/>
        <w:rPr>
          <w:lang w:val="en-GB"/>
        </w:rPr>
      </w:pPr>
      <w:ins w:id="29" w:author="Author">
        <w:r>
          <w:rPr>
            <w:rStyle w:val="FootnoteReference"/>
          </w:rPr>
          <w:footnoteRef/>
        </w:r>
        <w:r>
          <w:t xml:space="preserve"> </w:t>
        </w:r>
        <w:r w:rsidRPr="00BC4B7F">
          <w:rPr>
            <w:lang w:val="en-GB"/>
          </w:rPr>
          <w:fldChar w:fldCharType="begin"/>
        </w:r>
        <w:r w:rsidRPr="00BC4B7F">
          <w:rPr>
            <w:lang w:val="en-GB"/>
          </w:rPr>
          <w:instrText>HYPERLINK "https://www.eba.europa.eu/activities/single-rulebook/regulatory-activities/supervisory-reporting/implementing-technical-standards-supervisory-reporting-changes-related-crr3crd6-step-1"</w:instrText>
        </w:r>
        <w:r w:rsidRPr="00BC4B7F">
          <w:rPr>
            <w:lang w:val="en-GB"/>
          </w:rPr>
        </w:r>
        <w:r w:rsidRPr="00BC4B7F">
          <w:rPr>
            <w:lang w:val="en-GB"/>
          </w:rPr>
          <w:fldChar w:fldCharType="separate"/>
        </w:r>
        <w:r w:rsidRPr="00BC4B7F">
          <w:rPr>
            <w:rStyle w:val="Hyperlink"/>
            <w:lang w:val="en-GB"/>
          </w:rPr>
          <w:t>Implementing Technical Standards on supervisory reporting changes related to CRR3/CRD6 in step 1 | European Banking Authority</w:t>
        </w:r>
        <w:r w:rsidRPr="00BC4B7F">
          <w:fldChar w:fldCharType="end"/>
        </w:r>
      </w:ins>
    </w:p>
  </w:footnote>
  <w:footnote w:id="3">
    <w:p w14:paraId="6BA1C3F8" w14:textId="536590AF" w:rsidR="00F4005E" w:rsidRPr="00F4005E" w:rsidRDefault="006C4DE8">
      <w:pPr>
        <w:pStyle w:val="FootnoteText"/>
        <w:rPr>
          <w:lang w:val="en-GB"/>
        </w:rPr>
      </w:pPr>
      <w:r>
        <w:rPr>
          <w:rStyle w:val="FootnoteReference"/>
        </w:rPr>
        <w:footnoteRef/>
      </w:r>
      <w:r w:rsidR="00F4005E">
        <w:rPr>
          <w:rStyle w:val="FootnoteReference"/>
        </w:rPr>
        <w:footnoteRef/>
      </w:r>
      <w:r w:rsidR="00F4005E">
        <w:t xml:space="preserve"> </w:t>
      </w:r>
      <w:ins w:id="30" w:author="Author">
        <w:r w:rsidRPr="3BE6C359">
          <w:rPr>
            <w:rFonts w:eastAsia="Times New Roman"/>
          </w:rPr>
          <w:t>‘IFRS’ means International Financial Reporting Standards referred to in Article 2 of Regulation (EC) No 1606/2002</w:t>
        </w:r>
      </w:ins>
    </w:p>
  </w:footnote>
  <w:footnote w:id="4">
    <w:p w14:paraId="388507E4" w14:textId="0625A254" w:rsidR="00464DC4" w:rsidRPr="00D73A4A" w:rsidRDefault="00464DC4">
      <w:pPr>
        <w:pStyle w:val="FootnoteText"/>
        <w:rPr>
          <w:lang w:val="en-GB"/>
        </w:rPr>
      </w:pPr>
      <w:ins w:id="32" w:author="Author">
        <w:r>
          <w:rPr>
            <w:rStyle w:val="FootnoteReference"/>
          </w:rPr>
          <w:footnoteRef/>
        </w:r>
        <w:r>
          <w:t xml:space="preserve"> </w:t>
        </w:r>
        <w:r w:rsidRPr="490D644F">
          <w:rPr>
            <w:rFonts w:eastAsia="Times New Roman"/>
          </w:rPr>
          <w:t>‘NGAAP’ or ‘National Generally Accepted Accounting Principles’ means national accounting frameworks developed under Council Directive 86/635/EEC</w:t>
        </w:r>
      </w:ins>
    </w:p>
  </w:footnote>
  <w:footnote w:id="5">
    <w:p w14:paraId="1EB1AD8D" w14:textId="05924D40" w:rsidR="00782176" w:rsidRPr="00782176" w:rsidRDefault="00782176">
      <w:pPr>
        <w:pStyle w:val="FootnoteText"/>
        <w:rPr>
          <w:lang w:val="en-GB"/>
        </w:rPr>
      </w:pPr>
      <w:ins w:id="580" w:author="Author">
        <w:r>
          <w:rPr>
            <w:rStyle w:val="FootnoteReference"/>
          </w:rPr>
          <w:footnoteRef/>
        </w:r>
        <w:r>
          <w:t xml:space="preserve"> </w:t>
        </w:r>
        <w:r w:rsidRPr="00782176">
          <w:rPr>
            <w:lang w:val="en-GB"/>
          </w:rPr>
          <w:t>Council Directive 86/635/EEC of 8 December 1986 on the annual accounts and consolidated accounts of banks and other financial institutions (OJ L 372, 31.12.1986, p. 1)</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A98C1" w14:textId="7C971337" w:rsidR="00C3070C" w:rsidRDefault="00C3070C">
    <w:pPr>
      <w:pStyle w:val="Header"/>
    </w:pPr>
    <w:r>
      <w:rPr>
        <w:noProof/>
        <w:lang w:val="en-GB" w:eastAsia="en-GB"/>
      </w:rPr>
      <mc:AlternateContent>
        <mc:Choice Requires="wps">
          <w:drawing>
            <wp:anchor distT="0" distB="0" distL="0" distR="0" simplePos="0" relativeHeight="251658241" behindDoc="0" locked="0" layoutInCell="1" allowOverlap="1" wp14:anchorId="4AC91A65" wp14:editId="3B50E3B5">
              <wp:simplePos x="635" y="635"/>
              <wp:positionH relativeFrom="leftMargin">
                <wp:align>left</wp:align>
              </wp:positionH>
              <wp:positionV relativeFrom="paragraph">
                <wp:posOffset>635</wp:posOffset>
              </wp:positionV>
              <wp:extent cx="443865" cy="443865"/>
              <wp:effectExtent l="0" t="0" r="3175" b="4445"/>
              <wp:wrapSquare wrapText="bothSides"/>
              <wp:docPr id="21" name="Text Box 21"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4AC91A65" id="_x0000_t202" coordsize="21600,21600" o:spt="202" path="m,l,21600r21600,l21600,xe">
              <v:stroke joinstyle="miter"/>
              <v:path gradientshapeok="t" o:connecttype="rect"/>
            </v:shapetype>
            <v:shape id="Text Box 21" o:spid="_x0000_s1026" type="#_x0000_t202" alt="EBA Regular Use" style="position:absolute;left:0;text-align:left;margin-left:0;margin-top:.05pt;width:34.95pt;height:34.95pt;z-index:251658241;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kCC8BQIAABQ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" filled="f" stroked="f">
              <v:textbox style="mso-fit-shape-to-text:t" inset="5pt,0,0,0">
                <w:txbxContent>
                  <w:p w14:paraId="5E3DFA35" w14:textId="0AB4BE2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DBBC0" w14:textId="5C594065" w:rsidR="00C3070C" w:rsidRDefault="00C3070C">
    <w:pPr>
      <w:pStyle w:val="Header"/>
    </w:pPr>
    <w:r>
      <w:rPr>
        <w:noProof/>
        <w:lang w:val="en-GB" w:eastAsia="en-GB"/>
      </w:rPr>
      <mc:AlternateContent>
        <mc:Choice Requires="wps">
          <w:drawing>
            <wp:anchor distT="0" distB="0" distL="0" distR="0" simplePos="0" relativeHeight="251658242" behindDoc="0" locked="0" layoutInCell="1" allowOverlap="1" wp14:anchorId="67084BAA" wp14:editId="07BD71DD">
              <wp:simplePos x="635" y="635"/>
              <wp:positionH relativeFrom="leftMargin">
                <wp:align>left</wp:align>
              </wp:positionH>
              <wp:positionV relativeFrom="paragraph">
                <wp:posOffset>635</wp:posOffset>
              </wp:positionV>
              <wp:extent cx="443865" cy="443865"/>
              <wp:effectExtent l="0" t="0" r="3175" b="4445"/>
              <wp:wrapSquare wrapText="bothSides"/>
              <wp:docPr id="22" name="Text Box 22"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67084BAA" id="_x0000_t202" coordsize="21600,21600" o:spt="202" path="m,l,21600r21600,l21600,xe">
              <v:stroke joinstyle="miter"/>
              <v:path gradientshapeok="t" o:connecttype="rect"/>
            </v:shapetype>
            <v:shape id="Text Box 22" o:spid="_x0000_s1027" type="#_x0000_t202" alt="EBA Regular Use" style="position:absolute;left:0;text-align:left;margin-left:0;margin-top:.05pt;width:34.95pt;height:34.95pt;z-index:251658242;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" filled="f" stroked="f">
              <v:textbox style="mso-fit-shape-to-text:t" inset="5pt,0,0,0">
                <w:txbxContent>
                  <w:p w14:paraId="26EFF338" w14:textId="5E526244"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9755F" w14:textId="0211D059" w:rsidR="00C3070C" w:rsidRDefault="00C3070C">
    <w:pPr>
      <w:rPr>
        <w:rFonts w:ascii="Arial" w:hAnsi="Arial" w:cs="Arial"/>
      </w:rPr>
    </w:pPr>
    <w:r>
      <w:rPr>
        <w:rFonts w:ascii="Arial" w:hAnsi="Arial" w:cs="Arial"/>
        <w:noProof/>
        <w:lang w:eastAsia="en-GB"/>
      </w:rPr>
      <mc:AlternateContent>
        <mc:Choice Requires="wps">
          <w:drawing>
            <wp:anchor distT="0" distB="0" distL="0" distR="0" simplePos="0" relativeHeight="251658240" behindDoc="0" locked="0" layoutInCell="1" allowOverlap="1" wp14:anchorId="00728D39" wp14:editId="23187325">
              <wp:simplePos x="635" y="635"/>
              <wp:positionH relativeFrom="leftMargin">
                <wp:align>left</wp:align>
              </wp:positionH>
              <wp:positionV relativeFrom="paragraph">
                <wp:posOffset>635</wp:posOffset>
              </wp:positionV>
              <wp:extent cx="443865" cy="443865"/>
              <wp:effectExtent l="0" t="0" r="3175" b="4445"/>
              <wp:wrapSquare wrapText="bothSides"/>
              <wp:docPr id="20" name="Text Box 20" descr="EBA Regular Use"/>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wps:txbx>
                    <wps:bodyPr rot="0" spcFirstLastPara="0" vertOverflow="overflow" horzOverflow="overflow" vert="horz" wrap="none" lIns="63500" tIns="0" rIns="0" bIns="0" numCol="1" spcCol="0" rtlCol="0" fromWordArt="0" anchor="t" anchorCtr="0" forceAA="0" compatLnSpc="1">
                      <a:prstTxWarp prst="textNoShape">
                        <a:avLst/>
                      </a:prstTxWarp>
                      <a:spAutoFit/>
                    </wps:bodyPr>
                  </wps:wsp>
                </a:graphicData>
              </a:graphic>
            </wp:anchor>
          </w:drawing>
        </mc:Choice>
        <mc:Fallback>
          <w:pict>
            <v:shapetype w14:anchorId="00728D39" id="_x0000_t202" coordsize="21600,21600" o:spt="202" path="m,l,21600r21600,l21600,xe">
              <v:stroke joinstyle="miter"/>
              <v:path gradientshapeok="t" o:connecttype="rect"/>
            </v:shapetype>
            <v:shape id="Text Box 20" o:spid="_x0000_s1028" type="#_x0000_t202" alt="EBA Regular Use" style="position:absolute;left:0;text-align:left;margin-left:0;margin-top:.05pt;width:34.95pt;height:34.95pt;z-index:251658240;visibility:visible;mso-wrap-style:none;mso-wrap-distance-left:0;mso-wrap-distance-top:0;mso-wrap-distance-right:0;mso-wrap-distance-bottom:0;mso-position-horizontal:left;mso-position-horizontal-relative:lef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" filled="f" stroked="f">
              <v:textbox style="mso-fit-shape-to-text:t" inset="5pt,0,0,0">
                <w:txbxContent>
                  <w:p w14:paraId="338E9168" w14:textId="7F6D1353" w:rsidR="00C3070C" w:rsidRPr="003B6094" w:rsidRDefault="00C3070C">
                    <w:pPr>
                      <w:rPr>
                        <w:rFonts w:ascii="Calibri" w:eastAsia="Calibri" w:hAnsi="Calibri" w:cs="Calibri"/>
                        <w:color w:val="000000"/>
                        <w:sz w:val="24"/>
                      </w:rPr>
                    </w:pPr>
                    <w:r w:rsidRPr="003B6094">
                      <w:rPr>
                        <w:rFonts w:ascii="Calibri" w:eastAsia="Calibri" w:hAnsi="Calibri" w:cs="Calibri"/>
                        <w:color w:val="000000"/>
                        <w:sz w:val="24"/>
                      </w:rPr>
                      <w:t>EBA Regular Use</w:t>
                    </w:r>
                  </w:p>
                </w:txbxContent>
              </v:textbox>
              <w10:wrap type="square"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FF1AC8"/>
    <w:multiLevelType w:val="hybridMultilevel"/>
    <w:tmpl w:val="3F225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6" w15:restartNumberingAfterBreak="0">
    <w:nsid w:val="16BDAD77"/>
    <w:multiLevelType w:val="hybridMultilevel"/>
    <w:tmpl w:val="CFEE7F7A"/>
    <w:lvl w:ilvl="0" w:tplc="C7A24128">
      <w:start w:val="1"/>
      <w:numFmt w:val="bullet"/>
      <w:lvlText w:val=""/>
      <w:lvlJc w:val="left"/>
      <w:pPr>
        <w:ind w:left="720" w:hanging="360"/>
      </w:pPr>
      <w:rPr>
        <w:rFonts w:ascii="Symbol" w:hAnsi="Symbol" w:hint="default"/>
      </w:rPr>
    </w:lvl>
    <w:lvl w:ilvl="1" w:tplc="04E62ABA">
      <w:start w:val="1"/>
      <w:numFmt w:val="bullet"/>
      <w:lvlText w:val="o"/>
      <w:lvlJc w:val="left"/>
      <w:pPr>
        <w:ind w:left="1440" w:hanging="360"/>
      </w:pPr>
      <w:rPr>
        <w:rFonts w:ascii="Courier New" w:hAnsi="Courier New" w:hint="default"/>
      </w:rPr>
    </w:lvl>
    <w:lvl w:ilvl="2" w:tplc="953C95E6">
      <w:start w:val="1"/>
      <w:numFmt w:val="bullet"/>
      <w:lvlText w:val=""/>
      <w:lvlJc w:val="left"/>
      <w:pPr>
        <w:ind w:left="2160" w:hanging="360"/>
      </w:pPr>
      <w:rPr>
        <w:rFonts w:ascii="Wingdings" w:hAnsi="Wingdings" w:hint="default"/>
      </w:rPr>
    </w:lvl>
    <w:lvl w:ilvl="3" w:tplc="4372CEF8">
      <w:start w:val="1"/>
      <w:numFmt w:val="bullet"/>
      <w:lvlText w:val=""/>
      <w:lvlJc w:val="left"/>
      <w:pPr>
        <w:ind w:left="2880" w:hanging="360"/>
      </w:pPr>
      <w:rPr>
        <w:rFonts w:ascii="Symbol" w:hAnsi="Symbol" w:hint="default"/>
      </w:rPr>
    </w:lvl>
    <w:lvl w:ilvl="4" w:tplc="B9489EC8">
      <w:start w:val="1"/>
      <w:numFmt w:val="bullet"/>
      <w:lvlText w:val="o"/>
      <w:lvlJc w:val="left"/>
      <w:pPr>
        <w:ind w:left="3600" w:hanging="360"/>
      </w:pPr>
      <w:rPr>
        <w:rFonts w:ascii="Courier New" w:hAnsi="Courier New" w:hint="default"/>
      </w:rPr>
    </w:lvl>
    <w:lvl w:ilvl="5" w:tplc="08E0CADC">
      <w:start w:val="1"/>
      <w:numFmt w:val="bullet"/>
      <w:lvlText w:val=""/>
      <w:lvlJc w:val="left"/>
      <w:pPr>
        <w:ind w:left="4320" w:hanging="360"/>
      </w:pPr>
      <w:rPr>
        <w:rFonts w:ascii="Wingdings" w:hAnsi="Wingdings" w:hint="default"/>
      </w:rPr>
    </w:lvl>
    <w:lvl w:ilvl="6" w:tplc="DEEA54A4">
      <w:start w:val="1"/>
      <w:numFmt w:val="bullet"/>
      <w:lvlText w:val=""/>
      <w:lvlJc w:val="left"/>
      <w:pPr>
        <w:ind w:left="5040" w:hanging="360"/>
      </w:pPr>
      <w:rPr>
        <w:rFonts w:ascii="Symbol" w:hAnsi="Symbol" w:hint="default"/>
      </w:rPr>
    </w:lvl>
    <w:lvl w:ilvl="7" w:tplc="6EE831A0">
      <w:start w:val="1"/>
      <w:numFmt w:val="bullet"/>
      <w:lvlText w:val="o"/>
      <w:lvlJc w:val="left"/>
      <w:pPr>
        <w:ind w:left="5760" w:hanging="360"/>
      </w:pPr>
      <w:rPr>
        <w:rFonts w:ascii="Courier New" w:hAnsi="Courier New" w:hint="default"/>
      </w:rPr>
    </w:lvl>
    <w:lvl w:ilvl="8" w:tplc="22988624">
      <w:start w:val="1"/>
      <w:numFmt w:val="bullet"/>
      <w:lvlText w:val=""/>
      <w:lvlJc w:val="left"/>
      <w:pPr>
        <w:ind w:left="6480" w:hanging="360"/>
      </w:pPr>
      <w:rPr>
        <w:rFonts w:ascii="Wingdings" w:hAnsi="Wingdings" w:hint="default"/>
      </w:rPr>
    </w:lvl>
  </w:abstractNum>
  <w:abstractNum w:abstractNumId="7"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8" w15:restartNumberingAfterBreak="0">
    <w:nsid w:val="1D6F72E7"/>
    <w:multiLevelType w:val="hybridMultilevel"/>
    <w:tmpl w:val="A7DABF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DF4841"/>
    <w:multiLevelType w:val="hybridMultilevel"/>
    <w:tmpl w:val="3228AE3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0" w15:restartNumberingAfterBreak="0">
    <w:nsid w:val="24F75427"/>
    <w:multiLevelType w:val="hybridMultilevel"/>
    <w:tmpl w:val="2962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3" w15:restartNumberingAfterBreak="0">
    <w:nsid w:val="2E8B3C49"/>
    <w:multiLevelType w:val="hybridMultilevel"/>
    <w:tmpl w:val="E31EA2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F686A14"/>
    <w:multiLevelType w:val="hybridMultilevel"/>
    <w:tmpl w:val="ADF4FFE6"/>
    <w:lvl w:ilvl="0" w:tplc="08090001">
      <w:start w:val="1"/>
      <w:numFmt w:val="bullet"/>
      <w:lvlText w:val=""/>
      <w:lvlJc w:val="left"/>
      <w:pPr>
        <w:ind w:left="907" w:hanging="360"/>
      </w:pPr>
      <w:rPr>
        <w:rFonts w:ascii="Symbol" w:hAnsi="Symbol" w:hint="default"/>
      </w:rPr>
    </w:lvl>
    <w:lvl w:ilvl="1" w:tplc="08090003" w:tentative="1">
      <w:start w:val="1"/>
      <w:numFmt w:val="bullet"/>
      <w:lvlText w:val="o"/>
      <w:lvlJc w:val="left"/>
      <w:pPr>
        <w:ind w:left="1627" w:hanging="360"/>
      </w:pPr>
      <w:rPr>
        <w:rFonts w:ascii="Courier New" w:hAnsi="Courier New" w:cs="Courier New" w:hint="default"/>
      </w:rPr>
    </w:lvl>
    <w:lvl w:ilvl="2" w:tplc="08090005" w:tentative="1">
      <w:start w:val="1"/>
      <w:numFmt w:val="bullet"/>
      <w:lvlText w:val=""/>
      <w:lvlJc w:val="left"/>
      <w:pPr>
        <w:ind w:left="2347" w:hanging="360"/>
      </w:pPr>
      <w:rPr>
        <w:rFonts w:ascii="Wingdings" w:hAnsi="Wingdings" w:hint="default"/>
      </w:rPr>
    </w:lvl>
    <w:lvl w:ilvl="3" w:tplc="08090001" w:tentative="1">
      <w:start w:val="1"/>
      <w:numFmt w:val="bullet"/>
      <w:lvlText w:val=""/>
      <w:lvlJc w:val="left"/>
      <w:pPr>
        <w:ind w:left="3067" w:hanging="360"/>
      </w:pPr>
      <w:rPr>
        <w:rFonts w:ascii="Symbol" w:hAnsi="Symbol" w:hint="default"/>
      </w:rPr>
    </w:lvl>
    <w:lvl w:ilvl="4" w:tplc="08090003" w:tentative="1">
      <w:start w:val="1"/>
      <w:numFmt w:val="bullet"/>
      <w:lvlText w:val="o"/>
      <w:lvlJc w:val="left"/>
      <w:pPr>
        <w:ind w:left="3787" w:hanging="360"/>
      </w:pPr>
      <w:rPr>
        <w:rFonts w:ascii="Courier New" w:hAnsi="Courier New" w:cs="Courier New" w:hint="default"/>
      </w:rPr>
    </w:lvl>
    <w:lvl w:ilvl="5" w:tplc="08090005" w:tentative="1">
      <w:start w:val="1"/>
      <w:numFmt w:val="bullet"/>
      <w:lvlText w:val=""/>
      <w:lvlJc w:val="left"/>
      <w:pPr>
        <w:ind w:left="4507" w:hanging="360"/>
      </w:pPr>
      <w:rPr>
        <w:rFonts w:ascii="Wingdings" w:hAnsi="Wingdings" w:hint="default"/>
      </w:rPr>
    </w:lvl>
    <w:lvl w:ilvl="6" w:tplc="08090001" w:tentative="1">
      <w:start w:val="1"/>
      <w:numFmt w:val="bullet"/>
      <w:lvlText w:val=""/>
      <w:lvlJc w:val="left"/>
      <w:pPr>
        <w:ind w:left="5227" w:hanging="360"/>
      </w:pPr>
      <w:rPr>
        <w:rFonts w:ascii="Symbol" w:hAnsi="Symbol" w:hint="default"/>
      </w:rPr>
    </w:lvl>
    <w:lvl w:ilvl="7" w:tplc="08090003" w:tentative="1">
      <w:start w:val="1"/>
      <w:numFmt w:val="bullet"/>
      <w:lvlText w:val="o"/>
      <w:lvlJc w:val="left"/>
      <w:pPr>
        <w:ind w:left="5947" w:hanging="360"/>
      </w:pPr>
      <w:rPr>
        <w:rFonts w:ascii="Courier New" w:hAnsi="Courier New" w:cs="Courier New" w:hint="default"/>
      </w:rPr>
    </w:lvl>
    <w:lvl w:ilvl="8" w:tplc="08090005" w:tentative="1">
      <w:start w:val="1"/>
      <w:numFmt w:val="bullet"/>
      <w:lvlText w:val=""/>
      <w:lvlJc w:val="left"/>
      <w:pPr>
        <w:ind w:left="6667" w:hanging="360"/>
      </w:pPr>
      <w:rPr>
        <w:rFonts w:ascii="Wingdings" w:hAnsi="Wingdings" w:hint="default"/>
      </w:rPr>
    </w:lvl>
  </w:abstractNum>
  <w:abstractNum w:abstractNumId="15" w15:restartNumberingAfterBreak="0">
    <w:nsid w:val="2F7D7F02"/>
    <w:multiLevelType w:val="multilevel"/>
    <w:tmpl w:val="0407001D"/>
    <w:numStyleLink w:val="Formatvorlage3"/>
  </w:abstractNum>
  <w:abstractNum w:abstractNumId="16" w15:restartNumberingAfterBreak="0">
    <w:nsid w:val="32E749A0"/>
    <w:multiLevelType w:val="hybridMultilevel"/>
    <w:tmpl w:val="FFFFFFFF"/>
    <w:lvl w:ilvl="0" w:tplc="0CD0E710">
      <w:start w:val="1"/>
      <w:numFmt w:val="bullet"/>
      <w:lvlText w:val=""/>
      <w:lvlJc w:val="left"/>
      <w:pPr>
        <w:ind w:left="720" w:hanging="360"/>
      </w:pPr>
      <w:rPr>
        <w:rFonts w:ascii="Symbol" w:hAnsi="Symbol" w:hint="default"/>
      </w:rPr>
    </w:lvl>
    <w:lvl w:ilvl="1" w:tplc="0C28BC12">
      <w:start w:val="1"/>
      <w:numFmt w:val="bullet"/>
      <w:lvlText w:val="o"/>
      <w:lvlJc w:val="left"/>
      <w:pPr>
        <w:ind w:left="1440" w:hanging="360"/>
      </w:pPr>
      <w:rPr>
        <w:rFonts w:ascii="Courier New" w:hAnsi="Courier New" w:hint="default"/>
      </w:rPr>
    </w:lvl>
    <w:lvl w:ilvl="2" w:tplc="A0E4D8AA">
      <w:start w:val="1"/>
      <w:numFmt w:val="bullet"/>
      <w:lvlText w:val=""/>
      <w:lvlJc w:val="left"/>
      <w:pPr>
        <w:ind w:left="2160" w:hanging="360"/>
      </w:pPr>
      <w:rPr>
        <w:rFonts w:ascii="Wingdings" w:hAnsi="Wingdings" w:hint="default"/>
      </w:rPr>
    </w:lvl>
    <w:lvl w:ilvl="3" w:tplc="91308CAC">
      <w:start w:val="1"/>
      <w:numFmt w:val="bullet"/>
      <w:lvlText w:val=""/>
      <w:lvlJc w:val="left"/>
      <w:pPr>
        <w:ind w:left="2880" w:hanging="360"/>
      </w:pPr>
      <w:rPr>
        <w:rFonts w:ascii="Symbol" w:hAnsi="Symbol" w:hint="default"/>
      </w:rPr>
    </w:lvl>
    <w:lvl w:ilvl="4" w:tplc="1EE6B26C">
      <w:start w:val="1"/>
      <w:numFmt w:val="bullet"/>
      <w:lvlText w:val="o"/>
      <w:lvlJc w:val="left"/>
      <w:pPr>
        <w:ind w:left="3600" w:hanging="360"/>
      </w:pPr>
      <w:rPr>
        <w:rFonts w:ascii="Courier New" w:hAnsi="Courier New" w:hint="default"/>
      </w:rPr>
    </w:lvl>
    <w:lvl w:ilvl="5" w:tplc="8926DF00">
      <w:start w:val="1"/>
      <w:numFmt w:val="bullet"/>
      <w:lvlText w:val=""/>
      <w:lvlJc w:val="left"/>
      <w:pPr>
        <w:ind w:left="4320" w:hanging="360"/>
      </w:pPr>
      <w:rPr>
        <w:rFonts w:ascii="Wingdings" w:hAnsi="Wingdings" w:hint="default"/>
      </w:rPr>
    </w:lvl>
    <w:lvl w:ilvl="6" w:tplc="90B4D0D2">
      <w:start w:val="1"/>
      <w:numFmt w:val="bullet"/>
      <w:lvlText w:val=""/>
      <w:lvlJc w:val="left"/>
      <w:pPr>
        <w:ind w:left="5040" w:hanging="360"/>
      </w:pPr>
      <w:rPr>
        <w:rFonts w:ascii="Symbol" w:hAnsi="Symbol" w:hint="default"/>
      </w:rPr>
    </w:lvl>
    <w:lvl w:ilvl="7" w:tplc="A3EAB52A">
      <w:start w:val="1"/>
      <w:numFmt w:val="bullet"/>
      <w:lvlText w:val="o"/>
      <w:lvlJc w:val="left"/>
      <w:pPr>
        <w:ind w:left="5760" w:hanging="360"/>
      </w:pPr>
      <w:rPr>
        <w:rFonts w:ascii="Courier New" w:hAnsi="Courier New" w:hint="default"/>
      </w:rPr>
    </w:lvl>
    <w:lvl w:ilvl="8" w:tplc="C4046BAA">
      <w:start w:val="1"/>
      <w:numFmt w:val="bullet"/>
      <w:lvlText w:val=""/>
      <w:lvlJc w:val="left"/>
      <w:pPr>
        <w:ind w:left="6480" w:hanging="360"/>
      </w:pPr>
      <w:rPr>
        <w:rFonts w:ascii="Wingdings" w:hAnsi="Wingdings" w:hint="default"/>
      </w:rPr>
    </w:lvl>
  </w:abstractNum>
  <w:abstractNum w:abstractNumId="17"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8"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1" w15:restartNumberingAfterBreak="0">
    <w:nsid w:val="3F1245B2"/>
    <w:multiLevelType w:val="hybridMultilevel"/>
    <w:tmpl w:val="07BAD0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4DA1DBF"/>
    <w:multiLevelType w:val="hybridMultilevel"/>
    <w:tmpl w:val="B9AC9CB6"/>
    <w:lvl w:ilvl="0" w:tplc="B9C8CDA4">
      <w:start w:val="142"/>
      <w:numFmt w:val="decimal"/>
      <w:lvlText w:val="%1."/>
      <w:lvlJc w:val="left"/>
      <w:pPr>
        <w:ind w:left="1271" w:hanging="42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4"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6"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9"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3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3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3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C17A61B"/>
    <w:multiLevelType w:val="hybridMultilevel"/>
    <w:tmpl w:val="565EB29A"/>
    <w:lvl w:ilvl="0" w:tplc="6BDE9EEA">
      <w:start w:val="1"/>
      <w:numFmt w:val="bullet"/>
      <w:lvlText w:val=""/>
      <w:lvlJc w:val="left"/>
      <w:pPr>
        <w:ind w:left="720" w:hanging="360"/>
      </w:pPr>
      <w:rPr>
        <w:rFonts w:ascii="Symbol" w:hAnsi="Symbol" w:hint="default"/>
      </w:rPr>
    </w:lvl>
    <w:lvl w:ilvl="1" w:tplc="EDAECF88">
      <w:start w:val="1"/>
      <w:numFmt w:val="bullet"/>
      <w:lvlText w:val="o"/>
      <w:lvlJc w:val="left"/>
      <w:pPr>
        <w:ind w:left="1440" w:hanging="360"/>
      </w:pPr>
      <w:rPr>
        <w:rFonts w:ascii="Courier New" w:hAnsi="Courier New" w:hint="default"/>
      </w:rPr>
    </w:lvl>
    <w:lvl w:ilvl="2" w:tplc="11D21C2A">
      <w:start w:val="1"/>
      <w:numFmt w:val="bullet"/>
      <w:lvlText w:val=""/>
      <w:lvlJc w:val="left"/>
      <w:pPr>
        <w:ind w:left="2160" w:hanging="360"/>
      </w:pPr>
      <w:rPr>
        <w:rFonts w:ascii="Wingdings" w:hAnsi="Wingdings" w:hint="default"/>
      </w:rPr>
    </w:lvl>
    <w:lvl w:ilvl="3" w:tplc="FBA4455E">
      <w:start w:val="1"/>
      <w:numFmt w:val="bullet"/>
      <w:lvlText w:val=""/>
      <w:lvlJc w:val="left"/>
      <w:pPr>
        <w:ind w:left="2880" w:hanging="360"/>
      </w:pPr>
      <w:rPr>
        <w:rFonts w:ascii="Symbol" w:hAnsi="Symbol" w:hint="default"/>
      </w:rPr>
    </w:lvl>
    <w:lvl w:ilvl="4" w:tplc="A36A8C36">
      <w:start w:val="1"/>
      <w:numFmt w:val="bullet"/>
      <w:lvlText w:val="o"/>
      <w:lvlJc w:val="left"/>
      <w:pPr>
        <w:ind w:left="3600" w:hanging="360"/>
      </w:pPr>
      <w:rPr>
        <w:rFonts w:ascii="Courier New" w:hAnsi="Courier New" w:hint="default"/>
      </w:rPr>
    </w:lvl>
    <w:lvl w:ilvl="5" w:tplc="7D00DDE6">
      <w:start w:val="1"/>
      <w:numFmt w:val="bullet"/>
      <w:lvlText w:val=""/>
      <w:lvlJc w:val="left"/>
      <w:pPr>
        <w:ind w:left="4320" w:hanging="360"/>
      </w:pPr>
      <w:rPr>
        <w:rFonts w:ascii="Wingdings" w:hAnsi="Wingdings" w:hint="default"/>
      </w:rPr>
    </w:lvl>
    <w:lvl w:ilvl="6" w:tplc="83D0597C">
      <w:start w:val="1"/>
      <w:numFmt w:val="bullet"/>
      <w:lvlText w:val=""/>
      <w:lvlJc w:val="left"/>
      <w:pPr>
        <w:ind w:left="5040" w:hanging="360"/>
      </w:pPr>
      <w:rPr>
        <w:rFonts w:ascii="Symbol" w:hAnsi="Symbol" w:hint="default"/>
      </w:rPr>
    </w:lvl>
    <w:lvl w:ilvl="7" w:tplc="5224C366">
      <w:start w:val="1"/>
      <w:numFmt w:val="bullet"/>
      <w:lvlText w:val="o"/>
      <w:lvlJc w:val="left"/>
      <w:pPr>
        <w:ind w:left="5760" w:hanging="360"/>
      </w:pPr>
      <w:rPr>
        <w:rFonts w:ascii="Courier New" w:hAnsi="Courier New" w:hint="default"/>
      </w:rPr>
    </w:lvl>
    <w:lvl w:ilvl="8" w:tplc="C7407D3E">
      <w:start w:val="1"/>
      <w:numFmt w:val="bullet"/>
      <w:lvlText w:val=""/>
      <w:lvlJc w:val="left"/>
      <w:pPr>
        <w:ind w:left="6480" w:hanging="360"/>
      </w:pPr>
      <w:rPr>
        <w:rFonts w:ascii="Wingdings" w:hAnsi="Wingdings" w:hint="default"/>
      </w:rPr>
    </w:lvl>
  </w:abstractNum>
  <w:abstractNum w:abstractNumId="36" w15:restartNumberingAfterBreak="0">
    <w:nsid w:val="6ED89998"/>
    <w:multiLevelType w:val="hybridMultilevel"/>
    <w:tmpl w:val="2A2E6AE2"/>
    <w:lvl w:ilvl="0" w:tplc="F9CCB852">
      <w:start w:val="1"/>
      <w:numFmt w:val="bullet"/>
      <w:lvlText w:val="-"/>
      <w:lvlJc w:val="left"/>
      <w:pPr>
        <w:ind w:left="720" w:hanging="360"/>
      </w:pPr>
      <w:rPr>
        <w:rFonts w:ascii="&quot;BdE Neue Helvetica 55 Roman&quot;,s" w:hAnsi="&quot;BdE Neue Helvetica 55 Roman&quot;,s" w:hint="default"/>
      </w:rPr>
    </w:lvl>
    <w:lvl w:ilvl="1" w:tplc="B6427214">
      <w:start w:val="1"/>
      <w:numFmt w:val="bullet"/>
      <w:lvlText w:val="o"/>
      <w:lvlJc w:val="left"/>
      <w:pPr>
        <w:ind w:left="1440" w:hanging="360"/>
      </w:pPr>
      <w:rPr>
        <w:rFonts w:ascii="Courier New" w:hAnsi="Courier New" w:hint="default"/>
      </w:rPr>
    </w:lvl>
    <w:lvl w:ilvl="2" w:tplc="ECE49FB2">
      <w:start w:val="1"/>
      <w:numFmt w:val="bullet"/>
      <w:lvlText w:val=""/>
      <w:lvlJc w:val="left"/>
      <w:pPr>
        <w:ind w:left="2160" w:hanging="360"/>
      </w:pPr>
      <w:rPr>
        <w:rFonts w:ascii="Wingdings" w:hAnsi="Wingdings" w:hint="default"/>
      </w:rPr>
    </w:lvl>
    <w:lvl w:ilvl="3" w:tplc="0ED6A400">
      <w:start w:val="1"/>
      <w:numFmt w:val="bullet"/>
      <w:lvlText w:val=""/>
      <w:lvlJc w:val="left"/>
      <w:pPr>
        <w:ind w:left="2880" w:hanging="360"/>
      </w:pPr>
      <w:rPr>
        <w:rFonts w:ascii="Symbol" w:hAnsi="Symbol" w:hint="default"/>
      </w:rPr>
    </w:lvl>
    <w:lvl w:ilvl="4" w:tplc="46A8F754">
      <w:start w:val="1"/>
      <w:numFmt w:val="bullet"/>
      <w:lvlText w:val="o"/>
      <w:lvlJc w:val="left"/>
      <w:pPr>
        <w:ind w:left="3600" w:hanging="360"/>
      </w:pPr>
      <w:rPr>
        <w:rFonts w:ascii="Courier New" w:hAnsi="Courier New" w:hint="default"/>
      </w:rPr>
    </w:lvl>
    <w:lvl w:ilvl="5" w:tplc="F7A2B0EA">
      <w:start w:val="1"/>
      <w:numFmt w:val="bullet"/>
      <w:lvlText w:val=""/>
      <w:lvlJc w:val="left"/>
      <w:pPr>
        <w:ind w:left="4320" w:hanging="360"/>
      </w:pPr>
      <w:rPr>
        <w:rFonts w:ascii="Wingdings" w:hAnsi="Wingdings" w:hint="default"/>
      </w:rPr>
    </w:lvl>
    <w:lvl w:ilvl="6" w:tplc="AFA49B4A">
      <w:start w:val="1"/>
      <w:numFmt w:val="bullet"/>
      <w:lvlText w:val=""/>
      <w:lvlJc w:val="left"/>
      <w:pPr>
        <w:ind w:left="5040" w:hanging="360"/>
      </w:pPr>
      <w:rPr>
        <w:rFonts w:ascii="Symbol" w:hAnsi="Symbol" w:hint="default"/>
      </w:rPr>
    </w:lvl>
    <w:lvl w:ilvl="7" w:tplc="12CA2726">
      <w:start w:val="1"/>
      <w:numFmt w:val="bullet"/>
      <w:lvlText w:val="o"/>
      <w:lvlJc w:val="left"/>
      <w:pPr>
        <w:ind w:left="5760" w:hanging="360"/>
      </w:pPr>
      <w:rPr>
        <w:rFonts w:ascii="Courier New" w:hAnsi="Courier New" w:hint="default"/>
      </w:rPr>
    </w:lvl>
    <w:lvl w:ilvl="8" w:tplc="313080B2">
      <w:start w:val="1"/>
      <w:numFmt w:val="bullet"/>
      <w:lvlText w:val=""/>
      <w:lvlJc w:val="left"/>
      <w:pPr>
        <w:ind w:left="6480" w:hanging="360"/>
      </w:pPr>
      <w:rPr>
        <w:rFonts w:ascii="Wingdings" w:hAnsi="Wingdings" w:hint="default"/>
      </w:rPr>
    </w:lvl>
  </w:abstractNum>
  <w:abstractNum w:abstractNumId="37"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9"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781338356">
    <w:abstractNumId w:val="3"/>
  </w:num>
  <w:num w:numId="2" w16cid:durableId="183522244">
    <w:abstractNumId w:val="29"/>
  </w:num>
  <w:num w:numId="3" w16cid:durableId="1448502459">
    <w:abstractNumId w:val="39"/>
  </w:num>
  <w:num w:numId="4" w16cid:durableId="889880339">
    <w:abstractNumId w:val="24"/>
  </w:num>
  <w:num w:numId="5" w16cid:durableId="1701934099">
    <w:abstractNumId w:val="32"/>
  </w:num>
  <w:num w:numId="6" w16cid:durableId="1184323459">
    <w:abstractNumId w:val="20"/>
  </w:num>
  <w:num w:numId="7" w16cid:durableId="1581868774">
    <w:abstractNumId w:val="38"/>
  </w:num>
  <w:num w:numId="8" w16cid:durableId="2051303454">
    <w:abstractNumId w:val="7"/>
  </w:num>
  <w:num w:numId="9" w16cid:durableId="1143890874">
    <w:abstractNumId w:val="30"/>
  </w:num>
  <w:num w:numId="10" w16cid:durableId="1965963049">
    <w:abstractNumId w:val="18"/>
  </w:num>
  <w:num w:numId="11" w16cid:durableId="1458716913">
    <w:abstractNumId w:val="26"/>
  </w:num>
  <w:num w:numId="12" w16cid:durableId="177084388">
    <w:abstractNumId w:val="11"/>
  </w:num>
  <w:num w:numId="13" w16cid:durableId="1790856664">
    <w:abstractNumId w:val="31"/>
  </w:num>
  <w:num w:numId="14" w16cid:durableId="1769737822">
    <w:abstractNumId w:val="28"/>
  </w:num>
  <w:num w:numId="15" w16cid:durableId="1279684757">
    <w:abstractNumId w:val="17"/>
  </w:num>
  <w:num w:numId="16" w16cid:durableId="950014290">
    <w:abstractNumId w:val="25"/>
  </w:num>
  <w:num w:numId="17" w16cid:durableId="2020161557">
    <w:abstractNumId w:val="15"/>
  </w:num>
  <w:num w:numId="18" w16cid:durableId="201554976">
    <w:abstractNumId w:val="33"/>
  </w:num>
  <w:num w:numId="19" w16cid:durableId="177550538">
    <w:abstractNumId w:val="5"/>
  </w:num>
  <w:num w:numId="20" w16cid:durableId="353461949">
    <w:abstractNumId w:val="22"/>
  </w:num>
  <w:num w:numId="21" w16cid:durableId="2063013796">
    <w:abstractNumId w:val="2"/>
  </w:num>
  <w:num w:numId="22" w16cid:durableId="762845825">
    <w:abstractNumId w:val="19"/>
  </w:num>
  <w:num w:numId="23" w16cid:durableId="1041706266">
    <w:abstractNumId w:val="37"/>
  </w:num>
  <w:num w:numId="24" w16cid:durableId="659577669">
    <w:abstractNumId w:val="1"/>
  </w:num>
  <w:num w:numId="25" w16cid:durableId="386492986">
    <w:abstractNumId w:val="34"/>
  </w:num>
  <w:num w:numId="26" w16cid:durableId="978190496">
    <w:abstractNumId w:val="27"/>
  </w:num>
  <w:num w:numId="27" w16cid:durableId="162478141">
    <w:abstractNumId w:val="0"/>
  </w:num>
  <w:num w:numId="28" w16cid:durableId="1430082906">
    <w:abstractNumId w:val="12"/>
  </w:num>
  <w:num w:numId="29" w16cid:durableId="1329746507">
    <w:abstractNumId w:val="23"/>
  </w:num>
  <w:num w:numId="30" w16cid:durableId="2005545125">
    <w:abstractNumId w:val="6"/>
  </w:num>
  <w:num w:numId="31" w16cid:durableId="993794827">
    <w:abstractNumId w:val="36"/>
  </w:num>
  <w:num w:numId="32" w16cid:durableId="896935632">
    <w:abstractNumId w:val="16"/>
  </w:num>
  <w:num w:numId="33" w16cid:durableId="151338462">
    <w:abstractNumId w:val="8"/>
  </w:num>
  <w:num w:numId="34" w16cid:durableId="1769960940">
    <w:abstractNumId w:val="14"/>
  </w:num>
  <w:num w:numId="35" w16cid:durableId="1660840690">
    <w:abstractNumId w:val="9"/>
  </w:num>
  <w:num w:numId="36" w16cid:durableId="985475566">
    <w:abstractNumId w:val="21"/>
  </w:num>
  <w:num w:numId="37" w16cid:durableId="1183324465">
    <w:abstractNumId w:val="10"/>
  </w:num>
  <w:num w:numId="38" w16cid:durableId="2045249137">
    <w:abstractNumId w:val="35"/>
  </w:num>
  <w:num w:numId="39" w16cid:durableId="1536967711">
    <w:abstractNumId w:val="13"/>
  </w:num>
  <w:num w:numId="40" w16cid:durableId="522524046">
    <w:abstractNumId w:val="4"/>
  </w:num>
  <w:num w:numId="41" w16cid:durableId="2005165136">
    <w:abstractNumId w:val="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hideSpellingErrors/>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trackRevisions/>
  <w:defaultTabStop w:val="708"/>
  <w:autoHyphenation/>
  <w:hyphenationZone w:val="170"/>
  <w:drawingGridHorizontalSpacing w:val="100"/>
  <w:displayHorizontalDrawingGridEvery w:val="2"/>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igNum" w:val="1"/>
    <w:docVar w:name="LW_DocType" w:val="NORMAL"/>
  </w:docVars>
  <w:rsids>
    <w:rsidRoot w:val="00884FEB"/>
    <w:rsid w:val="000001EC"/>
    <w:rsid w:val="00000255"/>
    <w:rsid w:val="00000F1B"/>
    <w:rsid w:val="00000F70"/>
    <w:rsid w:val="000017F3"/>
    <w:rsid w:val="00001AF1"/>
    <w:rsid w:val="00001C0E"/>
    <w:rsid w:val="000020E5"/>
    <w:rsid w:val="000023DF"/>
    <w:rsid w:val="00002933"/>
    <w:rsid w:val="000029EE"/>
    <w:rsid w:val="00002E14"/>
    <w:rsid w:val="00004478"/>
    <w:rsid w:val="000044B7"/>
    <w:rsid w:val="00004978"/>
    <w:rsid w:val="00004D21"/>
    <w:rsid w:val="00004FE8"/>
    <w:rsid w:val="00005078"/>
    <w:rsid w:val="00005765"/>
    <w:rsid w:val="00005FFC"/>
    <w:rsid w:val="000066C0"/>
    <w:rsid w:val="00006F7A"/>
    <w:rsid w:val="00007147"/>
    <w:rsid w:val="00007605"/>
    <w:rsid w:val="00007D0D"/>
    <w:rsid w:val="00010124"/>
    <w:rsid w:val="00011AFA"/>
    <w:rsid w:val="00011BD0"/>
    <w:rsid w:val="000120EB"/>
    <w:rsid w:val="0001224D"/>
    <w:rsid w:val="00012B9C"/>
    <w:rsid w:val="0001435A"/>
    <w:rsid w:val="00014890"/>
    <w:rsid w:val="00014DC3"/>
    <w:rsid w:val="00015290"/>
    <w:rsid w:val="00015850"/>
    <w:rsid w:val="0001693F"/>
    <w:rsid w:val="0001698A"/>
    <w:rsid w:val="00020200"/>
    <w:rsid w:val="00020516"/>
    <w:rsid w:val="00020857"/>
    <w:rsid w:val="00020AF9"/>
    <w:rsid w:val="000212B7"/>
    <w:rsid w:val="0002157C"/>
    <w:rsid w:val="00021A05"/>
    <w:rsid w:val="00021A4A"/>
    <w:rsid w:val="0002267E"/>
    <w:rsid w:val="00023102"/>
    <w:rsid w:val="000232E2"/>
    <w:rsid w:val="00023383"/>
    <w:rsid w:val="000242CC"/>
    <w:rsid w:val="000243CE"/>
    <w:rsid w:val="000253DC"/>
    <w:rsid w:val="00025DCE"/>
    <w:rsid w:val="0002657F"/>
    <w:rsid w:val="00027235"/>
    <w:rsid w:val="00027D90"/>
    <w:rsid w:val="00030E10"/>
    <w:rsid w:val="000313B7"/>
    <w:rsid w:val="000317AE"/>
    <w:rsid w:val="000317FE"/>
    <w:rsid w:val="00031FA5"/>
    <w:rsid w:val="00031FD5"/>
    <w:rsid w:val="000326C1"/>
    <w:rsid w:val="00033B7C"/>
    <w:rsid w:val="00033C55"/>
    <w:rsid w:val="00034431"/>
    <w:rsid w:val="000346A9"/>
    <w:rsid w:val="00034834"/>
    <w:rsid w:val="0003510D"/>
    <w:rsid w:val="000359E1"/>
    <w:rsid w:val="00035DCC"/>
    <w:rsid w:val="000364CE"/>
    <w:rsid w:val="00036BB2"/>
    <w:rsid w:val="00036FE4"/>
    <w:rsid w:val="00037093"/>
    <w:rsid w:val="000377CC"/>
    <w:rsid w:val="00037BAE"/>
    <w:rsid w:val="00037FCC"/>
    <w:rsid w:val="00041451"/>
    <w:rsid w:val="00041480"/>
    <w:rsid w:val="000433C4"/>
    <w:rsid w:val="00045036"/>
    <w:rsid w:val="0004590F"/>
    <w:rsid w:val="00046966"/>
    <w:rsid w:val="00050BAF"/>
    <w:rsid w:val="00051D19"/>
    <w:rsid w:val="00052CAE"/>
    <w:rsid w:val="000530BC"/>
    <w:rsid w:val="00053D85"/>
    <w:rsid w:val="0005400A"/>
    <w:rsid w:val="000548A2"/>
    <w:rsid w:val="00054DC7"/>
    <w:rsid w:val="000550DE"/>
    <w:rsid w:val="0005587D"/>
    <w:rsid w:val="0005609F"/>
    <w:rsid w:val="000565B6"/>
    <w:rsid w:val="00056C0F"/>
    <w:rsid w:val="00056C8D"/>
    <w:rsid w:val="00057154"/>
    <w:rsid w:val="00057234"/>
    <w:rsid w:val="00057362"/>
    <w:rsid w:val="0005746D"/>
    <w:rsid w:val="00057640"/>
    <w:rsid w:val="00057662"/>
    <w:rsid w:val="00061C24"/>
    <w:rsid w:val="00061C5F"/>
    <w:rsid w:val="00061E48"/>
    <w:rsid w:val="00062837"/>
    <w:rsid w:val="00062A1F"/>
    <w:rsid w:val="00063085"/>
    <w:rsid w:val="00063B3F"/>
    <w:rsid w:val="00064158"/>
    <w:rsid w:val="0006491B"/>
    <w:rsid w:val="00065A83"/>
    <w:rsid w:val="0006666B"/>
    <w:rsid w:val="000674B5"/>
    <w:rsid w:val="00067DC1"/>
    <w:rsid w:val="00067EEA"/>
    <w:rsid w:val="00070113"/>
    <w:rsid w:val="00070153"/>
    <w:rsid w:val="00070518"/>
    <w:rsid w:val="00070AF9"/>
    <w:rsid w:val="00070E18"/>
    <w:rsid w:val="00071341"/>
    <w:rsid w:val="000716BC"/>
    <w:rsid w:val="000716F4"/>
    <w:rsid w:val="00071D95"/>
    <w:rsid w:val="000726BC"/>
    <w:rsid w:val="000727BA"/>
    <w:rsid w:val="00072B83"/>
    <w:rsid w:val="000737D3"/>
    <w:rsid w:val="00075513"/>
    <w:rsid w:val="000758FE"/>
    <w:rsid w:val="00076091"/>
    <w:rsid w:val="000763E0"/>
    <w:rsid w:val="00076880"/>
    <w:rsid w:val="000777A9"/>
    <w:rsid w:val="00077C5F"/>
    <w:rsid w:val="00080DDC"/>
    <w:rsid w:val="0008111C"/>
    <w:rsid w:val="0008126E"/>
    <w:rsid w:val="00081B11"/>
    <w:rsid w:val="00082265"/>
    <w:rsid w:val="000828C6"/>
    <w:rsid w:val="00083FC4"/>
    <w:rsid w:val="000843B3"/>
    <w:rsid w:val="00084591"/>
    <w:rsid w:val="00084A4D"/>
    <w:rsid w:val="00084CC2"/>
    <w:rsid w:val="000858A9"/>
    <w:rsid w:val="000860B6"/>
    <w:rsid w:val="00086A31"/>
    <w:rsid w:val="00086C6E"/>
    <w:rsid w:val="00087700"/>
    <w:rsid w:val="00087E1A"/>
    <w:rsid w:val="000903FA"/>
    <w:rsid w:val="000904F3"/>
    <w:rsid w:val="00090583"/>
    <w:rsid w:val="00090A99"/>
    <w:rsid w:val="000911FE"/>
    <w:rsid w:val="00091723"/>
    <w:rsid w:val="0009195D"/>
    <w:rsid w:val="00091CBC"/>
    <w:rsid w:val="00092F67"/>
    <w:rsid w:val="00093686"/>
    <w:rsid w:val="00093BF7"/>
    <w:rsid w:val="00094343"/>
    <w:rsid w:val="0009486D"/>
    <w:rsid w:val="00094D25"/>
    <w:rsid w:val="000950C5"/>
    <w:rsid w:val="00095191"/>
    <w:rsid w:val="00096566"/>
    <w:rsid w:val="00096876"/>
    <w:rsid w:val="0009761E"/>
    <w:rsid w:val="00097A17"/>
    <w:rsid w:val="00097C81"/>
    <w:rsid w:val="00097CBC"/>
    <w:rsid w:val="00097E91"/>
    <w:rsid w:val="000A0FC4"/>
    <w:rsid w:val="000A1955"/>
    <w:rsid w:val="000A2694"/>
    <w:rsid w:val="000A2A46"/>
    <w:rsid w:val="000A368E"/>
    <w:rsid w:val="000A3B1A"/>
    <w:rsid w:val="000A4082"/>
    <w:rsid w:val="000A46E0"/>
    <w:rsid w:val="000A4B61"/>
    <w:rsid w:val="000A4C10"/>
    <w:rsid w:val="000A57BC"/>
    <w:rsid w:val="000A6BBC"/>
    <w:rsid w:val="000A7D27"/>
    <w:rsid w:val="000A7F37"/>
    <w:rsid w:val="000B0694"/>
    <w:rsid w:val="000B0B09"/>
    <w:rsid w:val="000B0C1C"/>
    <w:rsid w:val="000B0E46"/>
    <w:rsid w:val="000B0EBE"/>
    <w:rsid w:val="000B13A1"/>
    <w:rsid w:val="000B22F6"/>
    <w:rsid w:val="000B2460"/>
    <w:rsid w:val="000B246B"/>
    <w:rsid w:val="000B267A"/>
    <w:rsid w:val="000B3C33"/>
    <w:rsid w:val="000B3E00"/>
    <w:rsid w:val="000B40F9"/>
    <w:rsid w:val="000B5DED"/>
    <w:rsid w:val="000B6A14"/>
    <w:rsid w:val="000B70E1"/>
    <w:rsid w:val="000B73C4"/>
    <w:rsid w:val="000B749E"/>
    <w:rsid w:val="000C0127"/>
    <w:rsid w:val="000C0413"/>
    <w:rsid w:val="000C0A34"/>
    <w:rsid w:val="000C191D"/>
    <w:rsid w:val="000C23E2"/>
    <w:rsid w:val="000C2455"/>
    <w:rsid w:val="000C24B5"/>
    <w:rsid w:val="000C30A6"/>
    <w:rsid w:val="000C40CD"/>
    <w:rsid w:val="000C4102"/>
    <w:rsid w:val="000C49A6"/>
    <w:rsid w:val="000C4A6C"/>
    <w:rsid w:val="000C5A1A"/>
    <w:rsid w:val="000C5EA7"/>
    <w:rsid w:val="000C6938"/>
    <w:rsid w:val="000C7632"/>
    <w:rsid w:val="000C78D9"/>
    <w:rsid w:val="000C7EAA"/>
    <w:rsid w:val="000D04B6"/>
    <w:rsid w:val="000D0826"/>
    <w:rsid w:val="000D0A23"/>
    <w:rsid w:val="000D129C"/>
    <w:rsid w:val="000D1772"/>
    <w:rsid w:val="000D194E"/>
    <w:rsid w:val="000D1FBE"/>
    <w:rsid w:val="000D220D"/>
    <w:rsid w:val="000D248B"/>
    <w:rsid w:val="000D3222"/>
    <w:rsid w:val="000D3CBC"/>
    <w:rsid w:val="000D4352"/>
    <w:rsid w:val="000D5292"/>
    <w:rsid w:val="000D5958"/>
    <w:rsid w:val="000D5D6E"/>
    <w:rsid w:val="000D67C6"/>
    <w:rsid w:val="000D6B9B"/>
    <w:rsid w:val="000D7D74"/>
    <w:rsid w:val="000E093A"/>
    <w:rsid w:val="000E1439"/>
    <w:rsid w:val="000E1572"/>
    <w:rsid w:val="000E197A"/>
    <w:rsid w:val="000E1FE7"/>
    <w:rsid w:val="000E2774"/>
    <w:rsid w:val="000E29C9"/>
    <w:rsid w:val="000E3F99"/>
    <w:rsid w:val="000E40DD"/>
    <w:rsid w:val="000E6042"/>
    <w:rsid w:val="000E6835"/>
    <w:rsid w:val="000E77F4"/>
    <w:rsid w:val="000E7971"/>
    <w:rsid w:val="000E7B3E"/>
    <w:rsid w:val="000E7BA8"/>
    <w:rsid w:val="000E7F08"/>
    <w:rsid w:val="000F0D99"/>
    <w:rsid w:val="000F11B2"/>
    <w:rsid w:val="000F13F9"/>
    <w:rsid w:val="000F1AF3"/>
    <w:rsid w:val="000F1CEA"/>
    <w:rsid w:val="000F2DB6"/>
    <w:rsid w:val="000F2EC8"/>
    <w:rsid w:val="000F2F09"/>
    <w:rsid w:val="000F3293"/>
    <w:rsid w:val="000F33AF"/>
    <w:rsid w:val="000F46D5"/>
    <w:rsid w:val="000F4702"/>
    <w:rsid w:val="000F63AD"/>
    <w:rsid w:val="000F6A80"/>
    <w:rsid w:val="000F6B25"/>
    <w:rsid w:val="000F6C69"/>
    <w:rsid w:val="000F7045"/>
    <w:rsid w:val="000F70EC"/>
    <w:rsid w:val="0010177C"/>
    <w:rsid w:val="001019A4"/>
    <w:rsid w:val="00102C6F"/>
    <w:rsid w:val="00104370"/>
    <w:rsid w:val="0010455D"/>
    <w:rsid w:val="00104A65"/>
    <w:rsid w:val="0010559F"/>
    <w:rsid w:val="00105A75"/>
    <w:rsid w:val="00105D77"/>
    <w:rsid w:val="00105D90"/>
    <w:rsid w:val="00105EBB"/>
    <w:rsid w:val="0010605A"/>
    <w:rsid w:val="00106FC5"/>
    <w:rsid w:val="001102E5"/>
    <w:rsid w:val="00110F40"/>
    <w:rsid w:val="00113E45"/>
    <w:rsid w:val="00113EA5"/>
    <w:rsid w:val="00114B5B"/>
    <w:rsid w:val="001151C1"/>
    <w:rsid w:val="0011539B"/>
    <w:rsid w:val="00115685"/>
    <w:rsid w:val="00116018"/>
    <w:rsid w:val="001161F7"/>
    <w:rsid w:val="0012049B"/>
    <w:rsid w:val="001207D5"/>
    <w:rsid w:val="00121008"/>
    <w:rsid w:val="001219C2"/>
    <w:rsid w:val="00121BFD"/>
    <w:rsid w:val="0012355E"/>
    <w:rsid w:val="001235ED"/>
    <w:rsid w:val="00123864"/>
    <w:rsid w:val="00123D2B"/>
    <w:rsid w:val="00123D62"/>
    <w:rsid w:val="00124A44"/>
    <w:rsid w:val="00124B85"/>
    <w:rsid w:val="001250CC"/>
    <w:rsid w:val="00125707"/>
    <w:rsid w:val="00125A87"/>
    <w:rsid w:val="00125D44"/>
    <w:rsid w:val="00125DEE"/>
    <w:rsid w:val="00125E37"/>
    <w:rsid w:val="00126395"/>
    <w:rsid w:val="001273B5"/>
    <w:rsid w:val="00127986"/>
    <w:rsid w:val="00127FEA"/>
    <w:rsid w:val="00130586"/>
    <w:rsid w:val="00130EEF"/>
    <w:rsid w:val="00132366"/>
    <w:rsid w:val="001323BF"/>
    <w:rsid w:val="001324CA"/>
    <w:rsid w:val="00132778"/>
    <w:rsid w:val="00132867"/>
    <w:rsid w:val="00132D80"/>
    <w:rsid w:val="00133107"/>
    <w:rsid w:val="001331F5"/>
    <w:rsid w:val="00133396"/>
    <w:rsid w:val="00133AC1"/>
    <w:rsid w:val="00136316"/>
    <w:rsid w:val="0013647F"/>
    <w:rsid w:val="00137AC5"/>
    <w:rsid w:val="00137C27"/>
    <w:rsid w:val="00137C79"/>
    <w:rsid w:val="001402DB"/>
    <w:rsid w:val="00140571"/>
    <w:rsid w:val="001409D9"/>
    <w:rsid w:val="00140F6E"/>
    <w:rsid w:val="0014122B"/>
    <w:rsid w:val="00141DD1"/>
    <w:rsid w:val="0014209A"/>
    <w:rsid w:val="0014210E"/>
    <w:rsid w:val="00142631"/>
    <w:rsid w:val="00142917"/>
    <w:rsid w:val="001432EE"/>
    <w:rsid w:val="00144F03"/>
    <w:rsid w:val="001452FC"/>
    <w:rsid w:val="0014657C"/>
    <w:rsid w:val="00146C6B"/>
    <w:rsid w:val="00146D50"/>
    <w:rsid w:val="0014735F"/>
    <w:rsid w:val="001474E0"/>
    <w:rsid w:val="0015008C"/>
    <w:rsid w:val="0015014F"/>
    <w:rsid w:val="00151071"/>
    <w:rsid w:val="00151B44"/>
    <w:rsid w:val="00151D8A"/>
    <w:rsid w:val="0015288B"/>
    <w:rsid w:val="00152B33"/>
    <w:rsid w:val="00152F87"/>
    <w:rsid w:val="00153BEC"/>
    <w:rsid w:val="001541DD"/>
    <w:rsid w:val="00154859"/>
    <w:rsid w:val="001550FA"/>
    <w:rsid w:val="00155114"/>
    <w:rsid w:val="0015618D"/>
    <w:rsid w:val="00156555"/>
    <w:rsid w:val="001570C4"/>
    <w:rsid w:val="00157883"/>
    <w:rsid w:val="00157B19"/>
    <w:rsid w:val="001602A5"/>
    <w:rsid w:val="001605C3"/>
    <w:rsid w:val="0016072E"/>
    <w:rsid w:val="00160C30"/>
    <w:rsid w:val="00161C96"/>
    <w:rsid w:val="0016282F"/>
    <w:rsid w:val="001628A5"/>
    <w:rsid w:val="001628F4"/>
    <w:rsid w:val="00162CCF"/>
    <w:rsid w:val="00162E47"/>
    <w:rsid w:val="00163933"/>
    <w:rsid w:val="00163DBA"/>
    <w:rsid w:val="001644B8"/>
    <w:rsid w:val="00164970"/>
    <w:rsid w:val="00164B62"/>
    <w:rsid w:val="001665E1"/>
    <w:rsid w:val="00167602"/>
    <w:rsid w:val="00167619"/>
    <w:rsid w:val="00167E59"/>
    <w:rsid w:val="001721BD"/>
    <w:rsid w:val="001734AB"/>
    <w:rsid w:val="0017374F"/>
    <w:rsid w:val="00173D27"/>
    <w:rsid w:val="0017440D"/>
    <w:rsid w:val="00174DF3"/>
    <w:rsid w:val="00175957"/>
    <w:rsid w:val="001762E4"/>
    <w:rsid w:val="00176495"/>
    <w:rsid w:val="00176BFB"/>
    <w:rsid w:val="001771A4"/>
    <w:rsid w:val="00177B4D"/>
    <w:rsid w:val="00181010"/>
    <w:rsid w:val="00181174"/>
    <w:rsid w:val="00181888"/>
    <w:rsid w:val="00181AC7"/>
    <w:rsid w:val="001822DF"/>
    <w:rsid w:val="00182DC9"/>
    <w:rsid w:val="001835B4"/>
    <w:rsid w:val="00183B7A"/>
    <w:rsid w:val="00184045"/>
    <w:rsid w:val="001840A5"/>
    <w:rsid w:val="001843F9"/>
    <w:rsid w:val="00184605"/>
    <w:rsid w:val="00184E8A"/>
    <w:rsid w:val="00185249"/>
    <w:rsid w:val="0018533B"/>
    <w:rsid w:val="001854F6"/>
    <w:rsid w:val="00185877"/>
    <w:rsid w:val="00185A19"/>
    <w:rsid w:val="00185FA8"/>
    <w:rsid w:val="00186A15"/>
    <w:rsid w:val="00186E10"/>
    <w:rsid w:val="00187309"/>
    <w:rsid w:val="00187348"/>
    <w:rsid w:val="00187488"/>
    <w:rsid w:val="0019088A"/>
    <w:rsid w:val="00190FA3"/>
    <w:rsid w:val="001919E9"/>
    <w:rsid w:val="001924F4"/>
    <w:rsid w:val="00192744"/>
    <w:rsid w:val="00192A34"/>
    <w:rsid w:val="0019394E"/>
    <w:rsid w:val="001943AB"/>
    <w:rsid w:val="00194C8A"/>
    <w:rsid w:val="00195066"/>
    <w:rsid w:val="00195087"/>
    <w:rsid w:val="001959EF"/>
    <w:rsid w:val="00195AF0"/>
    <w:rsid w:val="00195FDC"/>
    <w:rsid w:val="0019727D"/>
    <w:rsid w:val="00197C28"/>
    <w:rsid w:val="001A0143"/>
    <w:rsid w:val="001A0FAB"/>
    <w:rsid w:val="001A1451"/>
    <w:rsid w:val="001A1FB5"/>
    <w:rsid w:val="001A2115"/>
    <w:rsid w:val="001A217F"/>
    <w:rsid w:val="001A370B"/>
    <w:rsid w:val="001A3980"/>
    <w:rsid w:val="001A40DB"/>
    <w:rsid w:val="001A44B3"/>
    <w:rsid w:val="001A523B"/>
    <w:rsid w:val="001A531E"/>
    <w:rsid w:val="001A55C6"/>
    <w:rsid w:val="001A627D"/>
    <w:rsid w:val="001A66F0"/>
    <w:rsid w:val="001A741B"/>
    <w:rsid w:val="001A7684"/>
    <w:rsid w:val="001A769B"/>
    <w:rsid w:val="001A7742"/>
    <w:rsid w:val="001B023A"/>
    <w:rsid w:val="001B0E26"/>
    <w:rsid w:val="001B0EFA"/>
    <w:rsid w:val="001B140A"/>
    <w:rsid w:val="001B1531"/>
    <w:rsid w:val="001B17E6"/>
    <w:rsid w:val="001B1F77"/>
    <w:rsid w:val="001B21AE"/>
    <w:rsid w:val="001B3FF2"/>
    <w:rsid w:val="001B43BD"/>
    <w:rsid w:val="001B44EE"/>
    <w:rsid w:val="001B4C43"/>
    <w:rsid w:val="001B4EA5"/>
    <w:rsid w:val="001B5443"/>
    <w:rsid w:val="001B5499"/>
    <w:rsid w:val="001B5725"/>
    <w:rsid w:val="001B6114"/>
    <w:rsid w:val="001B6D4D"/>
    <w:rsid w:val="001B717F"/>
    <w:rsid w:val="001B74B4"/>
    <w:rsid w:val="001B76EB"/>
    <w:rsid w:val="001B7D0F"/>
    <w:rsid w:val="001B7F1A"/>
    <w:rsid w:val="001C0671"/>
    <w:rsid w:val="001C1392"/>
    <w:rsid w:val="001C1571"/>
    <w:rsid w:val="001C195B"/>
    <w:rsid w:val="001C24B0"/>
    <w:rsid w:val="001C2A41"/>
    <w:rsid w:val="001C2BA5"/>
    <w:rsid w:val="001C3443"/>
    <w:rsid w:val="001C36B0"/>
    <w:rsid w:val="001C3D30"/>
    <w:rsid w:val="001C3FF5"/>
    <w:rsid w:val="001C5557"/>
    <w:rsid w:val="001C5CA8"/>
    <w:rsid w:val="001C6166"/>
    <w:rsid w:val="001C628E"/>
    <w:rsid w:val="001C6416"/>
    <w:rsid w:val="001C642A"/>
    <w:rsid w:val="001C743D"/>
    <w:rsid w:val="001C7897"/>
    <w:rsid w:val="001C79CB"/>
    <w:rsid w:val="001C7AB7"/>
    <w:rsid w:val="001C7BB4"/>
    <w:rsid w:val="001C7F2A"/>
    <w:rsid w:val="001D0538"/>
    <w:rsid w:val="001D05F4"/>
    <w:rsid w:val="001D111F"/>
    <w:rsid w:val="001D1D37"/>
    <w:rsid w:val="001D1F64"/>
    <w:rsid w:val="001D2640"/>
    <w:rsid w:val="001D2FE6"/>
    <w:rsid w:val="001D3409"/>
    <w:rsid w:val="001D35F9"/>
    <w:rsid w:val="001D3CE7"/>
    <w:rsid w:val="001D4848"/>
    <w:rsid w:val="001D4B9D"/>
    <w:rsid w:val="001D5403"/>
    <w:rsid w:val="001D54D3"/>
    <w:rsid w:val="001D5FA4"/>
    <w:rsid w:val="001D6D7C"/>
    <w:rsid w:val="001D7382"/>
    <w:rsid w:val="001E01BA"/>
    <w:rsid w:val="001E0C80"/>
    <w:rsid w:val="001E332C"/>
    <w:rsid w:val="001E34FC"/>
    <w:rsid w:val="001E38FD"/>
    <w:rsid w:val="001E3986"/>
    <w:rsid w:val="001E39E5"/>
    <w:rsid w:val="001E3A3B"/>
    <w:rsid w:val="001E3EF1"/>
    <w:rsid w:val="001E47B7"/>
    <w:rsid w:val="001E5A75"/>
    <w:rsid w:val="001E6127"/>
    <w:rsid w:val="001E6B9D"/>
    <w:rsid w:val="001E71B5"/>
    <w:rsid w:val="001E71D0"/>
    <w:rsid w:val="001E7AE4"/>
    <w:rsid w:val="001E7EA7"/>
    <w:rsid w:val="001F0111"/>
    <w:rsid w:val="001F0549"/>
    <w:rsid w:val="001F0D60"/>
    <w:rsid w:val="001F12DE"/>
    <w:rsid w:val="001F1711"/>
    <w:rsid w:val="001F1B80"/>
    <w:rsid w:val="001F2389"/>
    <w:rsid w:val="001F2830"/>
    <w:rsid w:val="001F2920"/>
    <w:rsid w:val="001F3145"/>
    <w:rsid w:val="001F3BBE"/>
    <w:rsid w:val="001F3D6A"/>
    <w:rsid w:val="001F4225"/>
    <w:rsid w:val="001F4660"/>
    <w:rsid w:val="001F5AC3"/>
    <w:rsid w:val="001F60B8"/>
    <w:rsid w:val="001F6487"/>
    <w:rsid w:val="001F73EA"/>
    <w:rsid w:val="00200D6E"/>
    <w:rsid w:val="00200E8E"/>
    <w:rsid w:val="00201704"/>
    <w:rsid w:val="00201A47"/>
    <w:rsid w:val="00201F3E"/>
    <w:rsid w:val="00202198"/>
    <w:rsid w:val="00202742"/>
    <w:rsid w:val="0020282E"/>
    <w:rsid w:val="002032C6"/>
    <w:rsid w:val="00203D5B"/>
    <w:rsid w:val="0020424C"/>
    <w:rsid w:val="002043A0"/>
    <w:rsid w:val="0020473B"/>
    <w:rsid w:val="00206687"/>
    <w:rsid w:val="00206D7E"/>
    <w:rsid w:val="00207498"/>
    <w:rsid w:val="00210EEA"/>
    <w:rsid w:val="00211293"/>
    <w:rsid w:val="00211C2A"/>
    <w:rsid w:val="002120E7"/>
    <w:rsid w:val="00213102"/>
    <w:rsid w:val="0021389C"/>
    <w:rsid w:val="00213DC3"/>
    <w:rsid w:val="00213E0E"/>
    <w:rsid w:val="00214FDA"/>
    <w:rsid w:val="002154E5"/>
    <w:rsid w:val="00215548"/>
    <w:rsid w:val="00215CD7"/>
    <w:rsid w:val="00216C08"/>
    <w:rsid w:val="00216D67"/>
    <w:rsid w:val="0021767A"/>
    <w:rsid w:val="00220201"/>
    <w:rsid w:val="00220265"/>
    <w:rsid w:val="002205D6"/>
    <w:rsid w:val="00220B85"/>
    <w:rsid w:val="00221103"/>
    <w:rsid w:val="00221C2F"/>
    <w:rsid w:val="00222596"/>
    <w:rsid w:val="00222984"/>
    <w:rsid w:val="002229FF"/>
    <w:rsid w:val="00222AC6"/>
    <w:rsid w:val="00222CD3"/>
    <w:rsid w:val="0022311E"/>
    <w:rsid w:val="0022315F"/>
    <w:rsid w:val="002232B7"/>
    <w:rsid w:val="00224016"/>
    <w:rsid w:val="002246F4"/>
    <w:rsid w:val="00224828"/>
    <w:rsid w:val="002249DB"/>
    <w:rsid w:val="00224FE5"/>
    <w:rsid w:val="0022597E"/>
    <w:rsid w:val="00225D42"/>
    <w:rsid w:val="00225E7E"/>
    <w:rsid w:val="00226298"/>
    <w:rsid w:val="0023003C"/>
    <w:rsid w:val="002300C6"/>
    <w:rsid w:val="002301C6"/>
    <w:rsid w:val="00230536"/>
    <w:rsid w:val="002305D2"/>
    <w:rsid w:val="00230DA8"/>
    <w:rsid w:val="00232217"/>
    <w:rsid w:val="00232702"/>
    <w:rsid w:val="0023276A"/>
    <w:rsid w:val="002327CE"/>
    <w:rsid w:val="00232921"/>
    <w:rsid w:val="00232D6F"/>
    <w:rsid w:val="00232E21"/>
    <w:rsid w:val="00233577"/>
    <w:rsid w:val="002339F2"/>
    <w:rsid w:val="00234499"/>
    <w:rsid w:val="0023488F"/>
    <w:rsid w:val="00234DDB"/>
    <w:rsid w:val="00234E7D"/>
    <w:rsid w:val="0023524A"/>
    <w:rsid w:val="0023571F"/>
    <w:rsid w:val="002357EA"/>
    <w:rsid w:val="00235897"/>
    <w:rsid w:val="002367E6"/>
    <w:rsid w:val="00236E33"/>
    <w:rsid w:val="0023700C"/>
    <w:rsid w:val="00237276"/>
    <w:rsid w:val="0023738B"/>
    <w:rsid w:val="0023769E"/>
    <w:rsid w:val="002376B2"/>
    <w:rsid w:val="0024033E"/>
    <w:rsid w:val="0024073E"/>
    <w:rsid w:val="002409C1"/>
    <w:rsid w:val="00240B06"/>
    <w:rsid w:val="00241190"/>
    <w:rsid w:val="00241845"/>
    <w:rsid w:val="00242134"/>
    <w:rsid w:val="002423CA"/>
    <w:rsid w:val="0024244E"/>
    <w:rsid w:val="0024258C"/>
    <w:rsid w:val="002446F1"/>
    <w:rsid w:val="00244A93"/>
    <w:rsid w:val="00244AB0"/>
    <w:rsid w:val="00244B6A"/>
    <w:rsid w:val="00244C69"/>
    <w:rsid w:val="002450B6"/>
    <w:rsid w:val="002451F4"/>
    <w:rsid w:val="00245325"/>
    <w:rsid w:val="00245E37"/>
    <w:rsid w:val="00246BCA"/>
    <w:rsid w:val="00246F65"/>
    <w:rsid w:val="00247193"/>
    <w:rsid w:val="002473CD"/>
    <w:rsid w:val="00250176"/>
    <w:rsid w:val="00250411"/>
    <w:rsid w:val="002506A3"/>
    <w:rsid w:val="00251CF4"/>
    <w:rsid w:val="00251F24"/>
    <w:rsid w:val="00252454"/>
    <w:rsid w:val="002524DB"/>
    <w:rsid w:val="0025267A"/>
    <w:rsid w:val="0025290C"/>
    <w:rsid w:val="00253022"/>
    <w:rsid w:val="002530E8"/>
    <w:rsid w:val="00253601"/>
    <w:rsid w:val="002539C4"/>
    <w:rsid w:val="002540B2"/>
    <w:rsid w:val="002547C1"/>
    <w:rsid w:val="00254DF6"/>
    <w:rsid w:val="00255BA9"/>
    <w:rsid w:val="00255E7F"/>
    <w:rsid w:val="0025607F"/>
    <w:rsid w:val="002562F9"/>
    <w:rsid w:val="0025647D"/>
    <w:rsid w:val="002571D6"/>
    <w:rsid w:val="00257485"/>
    <w:rsid w:val="00257618"/>
    <w:rsid w:val="00257BF5"/>
    <w:rsid w:val="00257FBC"/>
    <w:rsid w:val="00260AA2"/>
    <w:rsid w:val="002618F4"/>
    <w:rsid w:val="00261B63"/>
    <w:rsid w:val="00261CF3"/>
    <w:rsid w:val="002625C0"/>
    <w:rsid w:val="00262B22"/>
    <w:rsid w:val="00262B48"/>
    <w:rsid w:val="00262C1B"/>
    <w:rsid w:val="00262D78"/>
    <w:rsid w:val="002630FB"/>
    <w:rsid w:val="0026352F"/>
    <w:rsid w:val="00263D3A"/>
    <w:rsid w:val="002647D2"/>
    <w:rsid w:val="0026485D"/>
    <w:rsid w:val="002648B0"/>
    <w:rsid w:val="00264C8C"/>
    <w:rsid w:val="00265F02"/>
    <w:rsid w:val="0026634C"/>
    <w:rsid w:val="002664C7"/>
    <w:rsid w:val="002665A0"/>
    <w:rsid w:val="002669F8"/>
    <w:rsid w:val="002678CE"/>
    <w:rsid w:val="00267A21"/>
    <w:rsid w:val="00267C6F"/>
    <w:rsid w:val="0027034D"/>
    <w:rsid w:val="00271C8B"/>
    <w:rsid w:val="00271DB1"/>
    <w:rsid w:val="00272F65"/>
    <w:rsid w:val="00273432"/>
    <w:rsid w:val="002735FE"/>
    <w:rsid w:val="002754C0"/>
    <w:rsid w:val="00275A48"/>
    <w:rsid w:val="002764F3"/>
    <w:rsid w:val="00276720"/>
    <w:rsid w:val="00276B41"/>
    <w:rsid w:val="00277058"/>
    <w:rsid w:val="002771C5"/>
    <w:rsid w:val="002805FD"/>
    <w:rsid w:val="0028072E"/>
    <w:rsid w:val="00280B99"/>
    <w:rsid w:val="00281433"/>
    <w:rsid w:val="00281598"/>
    <w:rsid w:val="002816EA"/>
    <w:rsid w:val="00283B5F"/>
    <w:rsid w:val="00283C5E"/>
    <w:rsid w:val="00284A6D"/>
    <w:rsid w:val="00284D96"/>
    <w:rsid w:val="0028519C"/>
    <w:rsid w:val="00285314"/>
    <w:rsid w:val="00285E2F"/>
    <w:rsid w:val="0028628A"/>
    <w:rsid w:val="0028689C"/>
    <w:rsid w:val="002871CE"/>
    <w:rsid w:val="00287B41"/>
    <w:rsid w:val="00290CAD"/>
    <w:rsid w:val="002917CA"/>
    <w:rsid w:val="002920FF"/>
    <w:rsid w:val="00292409"/>
    <w:rsid w:val="00292A20"/>
    <w:rsid w:val="00292CEA"/>
    <w:rsid w:val="00293490"/>
    <w:rsid w:val="00294B07"/>
    <w:rsid w:val="00294B64"/>
    <w:rsid w:val="00294E34"/>
    <w:rsid w:val="00294FBC"/>
    <w:rsid w:val="0029520F"/>
    <w:rsid w:val="00295225"/>
    <w:rsid w:val="0029626C"/>
    <w:rsid w:val="0029630E"/>
    <w:rsid w:val="00297074"/>
    <w:rsid w:val="0029716F"/>
    <w:rsid w:val="0029726F"/>
    <w:rsid w:val="0029748B"/>
    <w:rsid w:val="002A04D3"/>
    <w:rsid w:val="002A0818"/>
    <w:rsid w:val="002A09D5"/>
    <w:rsid w:val="002A1099"/>
    <w:rsid w:val="002A1B49"/>
    <w:rsid w:val="002A36BB"/>
    <w:rsid w:val="002A3C25"/>
    <w:rsid w:val="002A40E7"/>
    <w:rsid w:val="002A4378"/>
    <w:rsid w:val="002A49C0"/>
    <w:rsid w:val="002A4B85"/>
    <w:rsid w:val="002A5122"/>
    <w:rsid w:val="002A5969"/>
    <w:rsid w:val="002A5BC5"/>
    <w:rsid w:val="002A630C"/>
    <w:rsid w:val="002A677E"/>
    <w:rsid w:val="002A67C8"/>
    <w:rsid w:val="002A6913"/>
    <w:rsid w:val="002A7564"/>
    <w:rsid w:val="002A7C84"/>
    <w:rsid w:val="002B004B"/>
    <w:rsid w:val="002B06D6"/>
    <w:rsid w:val="002B15B5"/>
    <w:rsid w:val="002B1600"/>
    <w:rsid w:val="002B1CA9"/>
    <w:rsid w:val="002B1D0E"/>
    <w:rsid w:val="002B2328"/>
    <w:rsid w:val="002B2BA3"/>
    <w:rsid w:val="002B32BE"/>
    <w:rsid w:val="002B3A5C"/>
    <w:rsid w:val="002B3E36"/>
    <w:rsid w:val="002B4667"/>
    <w:rsid w:val="002B5403"/>
    <w:rsid w:val="002B5492"/>
    <w:rsid w:val="002B5B2F"/>
    <w:rsid w:val="002B5B50"/>
    <w:rsid w:val="002B5CD1"/>
    <w:rsid w:val="002B5F2D"/>
    <w:rsid w:val="002B66BD"/>
    <w:rsid w:val="002B69EF"/>
    <w:rsid w:val="002B6E63"/>
    <w:rsid w:val="002B6F09"/>
    <w:rsid w:val="002C0206"/>
    <w:rsid w:val="002C053E"/>
    <w:rsid w:val="002C06FD"/>
    <w:rsid w:val="002C1068"/>
    <w:rsid w:val="002C1251"/>
    <w:rsid w:val="002C1D9D"/>
    <w:rsid w:val="002C1FEC"/>
    <w:rsid w:val="002C37D9"/>
    <w:rsid w:val="002C3E3E"/>
    <w:rsid w:val="002C41F1"/>
    <w:rsid w:val="002C4D74"/>
    <w:rsid w:val="002C5671"/>
    <w:rsid w:val="002C6263"/>
    <w:rsid w:val="002C66A4"/>
    <w:rsid w:val="002C674A"/>
    <w:rsid w:val="002C73DC"/>
    <w:rsid w:val="002C79CA"/>
    <w:rsid w:val="002D1A5C"/>
    <w:rsid w:val="002D2C75"/>
    <w:rsid w:val="002D3156"/>
    <w:rsid w:val="002D318D"/>
    <w:rsid w:val="002D31E5"/>
    <w:rsid w:val="002D3982"/>
    <w:rsid w:val="002D4561"/>
    <w:rsid w:val="002D4E10"/>
    <w:rsid w:val="002D4F6A"/>
    <w:rsid w:val="002D523C"/>
    <w:rsid w:val="002D541B"/>
    <w:rsid w:val="002D5C4B"/>
    <w:rsid w:val="002D6B9E"/>
    <w:rsid w:val="002D7779"/>
    <w:rsid w:val="002D7A95"/>
    <w:rsid w:val="002E0148"/>
    <w:rsid w:val="002E0174"/>
    <w:rsid w:val="002E053A"/>
    <w:rsid w:val="002E0DDB"/>
    <w:rsid w:val="002E12E6"/>
    <w:rsid w:val="002E136A"/>
    <w:rsid w:val="002E2061"/>
    <w:rsid w:val="002E2164"/>
    <w:rsid w:val="002E27B0"/>
    <w:rsid w:val="002E3720"/>
    <w:rsid w:val="002E4D53"/>
    <w:rsid w:val="002E4EB7"/>
    <w:rsid w:val="002E5096"/>
    <w:rsid w:val="002E5879"/>
    <w:rsid w:val="002E587F"/>
    <w:rsid w:val="002E58AF"/>
    <w:rsid w:val="002E5A56"/>
    <w:rsid w:val="002E7287"/>
    <w:rsid w:val="002E796C"/>
    <w:rsid w:val="002E7BB4"/>
    <w:rsid w:val="002F07EA"/>
    <w:rsid w:val="002F0FB3"/>
    <w:rsid w:val="002F1163"/>
    <w:rsid w:val="002F11F3"/>
    <w:rsid w:val="002F1624"/>
    <w:rsid w:val="002F170E"/>
    <w:rsid w:val="002F1920"/>
    <w:rsid w:val="002F19BB"/>
    <w:rsid w:val="002F1E8D"/>
    <w:rsid w:val="002F2663"/>
    <w:rsid w:val="002F29AF"/>
    <w:rsid w:val="002F2FCE"/>
    <w:rsid w:val="002F39A7"/>
    <w:rsid w:val="002F4A67"/>
    <w:rsid w:val="002F4A87"/>
    <w:rsid w:val="002F5571"/>
    <w:rsid w:val="002F55FA"/>
    <w:rsid w:val="002F6AA8"/>
    <w:rsid w:val="002F78EA"/>
    <w:rsid w:val="002F79EA"/>
    <w:rsid w:val="002F7E28"/>
    <w:rsid w:val="0030006B"/>
    <w:rsid w:val="00300224"/>
    <w:rsid w:val="00302C3F"/>
    <w:rsid w:val="00303974"/>
    <w:rsid w:val="00303EDA"/>
    <w:rsid w:val="00304029"/>
    <w:rsid w:val="00304CA5"/>
    <w:rsid w:val="0030572F"/>
    <w:rsid w:val="00306163"/>
    <w:rsid w:val="00306AD1"/>
    <w:rsid w:val="00306F71"/>
    <w:rsid w:val="00306F8E"/>
    <w:rsid w:val="003073B2"/>
    <w:rsid w:val="00307737"/>
    <w:rsid w:val="0031001C"/>
    <w:rsid w:val="003105C6"/>
    <w:rsid w:val="00310F05"/>
    <w:rsid w:val="00310F96"/>
    <w:rsid w:val="00311119"/>
    <w:rsid w:val="00311B2D"/>
    <w:rsid w:val="0031294F"/>
    <w:rsid w:val="00312BA3"/>
    <w:rsid w:val="00313274"/>
    <w:rsid w:val="003132E6"/>
    <w:rsid w:val="00313359"/>
    <w:rsid w:val="00313466"/>
    <w:rsid w:val="003137B9"/>
    <w:rsid w:val="00313D20"/>
    <w:rsid w:val="003140B0"/>
    <w:rsid w:val="003141F6"/>
    <w:rsid w:val="003150E6"/>
    <w:rsid w:val="00315835"/>
    <w:rsid w:val="003172C8"/>
    <w:rsid w:val="003175FE"/>
    <w:rsid w:val="00320974"/>
    <w:rsid w:val="00320BB4"/>
    <w:rsid w:val="00321526"/>
    <w:rsid w:val="00321A3B"/>
    <w:rsid w:val="003220BD"/>
    <w:rsid w:val="003228D5"/>
    <w:rsid w:val="00322AA6"/>
    <w:rsid w:val="003232D5"/>
    <w:rsid w:val="00323910"/>
    <w:rsid w:val="00324D71"/>
    <w:rsid w:val="00325654"/>
    <w:rsid w:val="003259DA"/>
    <w:rsid w:val="0032601D"/>
    <w:rsid w:val="0032635E"/>
    <w:rsid w:val="00326A21"/>
    <w:rsid w:val="0032755B"/>
    <w:rsid w:val="003277BF"/>
    <w:rsid w:val="00327DB3"/>
    <w:rsid w:val="003300FF"/>
    <w:rsid w:val="00330199"/>
    <w:rsid w:val="003303D9"/>
    <w:rsid w:val="00330896"/>
    <w:rsid w:val="00330AE5"/>
    <w:rsid w:val="00331FE6"/>
    <w:rsid w:val="0033204B"/>
    <w:rsid w:val="0033399F"/>
    <w:rsid w:val="00333A44"/>
    <w:rsid w:val="00333AB1"/>
    <w:rsid w:val="00334093"/>
    <w:rsid w:val="00334179"/>
    <w:rsid w:val="0033476C"/>
    <w:rsid w:val="00335A1B"/>
    <w:rsid w:val="003374C1"/>
    <w:rsid w:val="003377B9"/>
    <w:rsid w:val="00337849"/>
    <w:rsid w:val="00337BEA"/>
    <w:rsid w:val="00340094"/>
    <w:rsid w:val="003400BB"/>
    <w:rsid w:val="00342261"/>
    <w:rsid w:val="00342B6A"/>
    <w:rsid w:val="00342C4B"/>
    <w:rsid w:val="003438E8"/>
    <w:rsid w:val="00344244"/>
    <w:rsid w:val="00344E49"/>
    <w:rsid w:val="003459F8"/>
    <w:rsid w:val="00345A82"/>
    <w:rsid w:val="00345E53"/>
    <w:rsid w:val="00345F96"/>
    <w:rsid w:val="00346234"/>
    <w:rsid w:val="00346C65"/>
    <w:rsid w:val="00346DCF"/>
    <w:rsid w:val="0034786E"/>
    <w:rsid w:val="00347FF9"/>
    <w:rsid w:val="00350A84"/>
    <w:rsid w:val="00350AC4"/>
    <w:rsid w:val="00350DDB"/>
    <w:rsid w:val="00351984"/>
    <w:rsid w:val="00352A45"/>
    <w:rsid w:val="00352C6E"/>
    <w:rsid w:val="00352FB3"/>
    <w:rsid w:val="00353D40"/>
    <w:rsid w:val="0035403D"/>
    <w:rsid w:val="003541BA"/>
    <w:rsid w:val="003556A3"/>
    <w:rsid w:val="00355FF4"/>
    <w:rsid w:val="003561F0"/>
    <w:rsid w:val="00356773"/>
    <w:rsid w:val="00357CD1"/>
    <w:rsid w:val="00357E3F"/>
    <w:rsid w:val="00357F63"/>
    <w:rsid w:val="0036030B"/>
    <w:rsid w:val="00360518"/>
    <w:rsid w:val="00360825"/>
    <w:rsid w:val="00360B05"/>
    <w:rsid w:val="003616A1"/>
    <w:rsid w:val="00361D60"/>
    <w:rsid w:val="00362A09"/>
    <w:rsid w:val="00363505"/>
    <w:rsid w:val="00363969"/>
    <w:rsid w:val="00364120"/>
    <w:rsid w:val="0036415F"/>
    <w:rsid w:val="0036492E"/>
    <w:rsid w:val="00364DA1"/>
    <w:rsid w:val="00364EBB"/>
    <w:rsid w:val="00366794"/>
    <w:rsid w:val="00366CAF"/>
    <w:rsid w:val="00367DCB"/>
    <w:rsid w:val="00370576"/>
    <w:rsid w:val="003705A2"/>
    <w:rsid w:val="0037077A"/>
    <w:rsid w:val="00370D79"/>
    <w:rsid w:val="00371593"/>
    <w:rsid w:val="00371653"/>
    <w:rsid w:val="00372C61"/>
    <w:rsid w:val="00373E3E"/>
    <w:rsid w:val="00374A5E"/>
    <w:rsid w:val="003757FD"/>
    <w:rsid w:val="003758D4"/>
    <w:rsid w:val="00375C47"/>
    <w:rsid w:val="00377E16"/>
    <w:rsid w:val="00380D47"/>
    <w:rsid w:val="003812AC"/>
    <w:rsid w:val="003813DF"/>
    <w:rsid w:val="0038147E"/>
    <w:rsid w:val="00381685"/>
    <w:rsid w:val="00381F65"/>
    <w:rsid w:val="003826D9"/>
    <w:rsid w:val="003829E9"/>
    <w:rsid w:val="00383D4B"/>
    <w:rsid w:val="00383FF2"/>
    <w:rsid w:val="00384177"/>
    <w:rsid w:val="00384770"/>
    <w:rsid w:val="00386492"/>
    <w:rsid w:val="00386BD4"/>
    <w:rsid w:val="00386C00"/>
    <w:rsid w:val="003872C4"/>
    <w:rsid w:val="0038731C"/>
    <w:rsid w:val="00387641"/>
    <w:rsid w:val="00387AE2"/>
    <w:rsid w:val="00387E40"/>
    <w:rsid w:val="003908C5"/>
    <w:rsid w:val="00390DDA"/>
    <w:rsid w:val="00391315"/>
    <w:rsid w:val="00391406"/>
    <w:rsid w:val="0039163C"/>
    <w:rsid w:val="00391D92"/>
    <w:rsid w:val="00392691"/>
    <w:rsid w:val="003927BE"/>
    <w:rsid w:val="00392C11"/>
    <w:rsid w:val="00392FFD"/>
    <w:rsid w:val="0039346B"/>
    <w:rsid w:val="00393539"/>
    <w:rsid w:val="003935B0"/>
    <w:rsid w:val="00393FF2"/>
    <w:rsid w:val="00394410"/>
    <w:rsid w:val="00394FF1"/>
    <w:rsid w:val="003953E6"/>
    <w:rsid w:val="00397314"/>
    <w:rsid w:val="003977EC"/>
    <w:rsid w:val="0039782D"/>
    <w:rsid w:val="00397A77"/>
    <w:rsid w:val="003A0532"/>
    <w:rsid w:val="003A07D6"/>
    <w:rsid w:val="003A0835"/>
    <w:rsid w:val="003A0897"/>
    <w:rsid w:val="003A0C05"/>
    <w:rsid w:val="003A1469"/>
    <w:rsid w:val="003A1488"/>
    <w:rsid w:val="003A1B96"/>
    <w:rsid w:val="003A200A"/>
    <w:rsid w:val="003A3877"/>
    <w:rsid w:val="003A3899"/>
    <w:rsid w:val="003A415A"/>
    <w:rsid w:val="003A449C"/>
    <w:rsid w:val="003A497B"/>
    <w:rsid w:val="003A4C8B"/>
    <w:rsid w:val="003A4E0E"/>
    <w:rsid w:val="003A5743"/>
    <w:rsid w:val="003A5751"/>
    <w:rsid w:val="003A5D8C"/>
    <w:rsid w:val="003A7214"/>
    <w:rsid w:val="003A7336"/>
    <w:rsid w:val="003B00F4"/>
    <w:rsid w:val="003B05AE"/>
    <w:rsid w:val="003B06B9"/>
    <w:rsid w:val="003B09EA"/>
    <w:rsid w:val="003B0B15"/>
    <w:rsid w:val="003B190F"/>
    <w:rsid w:val="003B20D7"/>
    <w:rsid w:val="003B2129"/>
    <w:rsid w:val="003B219A"/>
    <w:rsid w:val="003B256A"/>
    <w:rsid w:val="003B25F0"/>
    <w:rsid w:val="003B2660"/>
    <w:rsid w:val="003B2712"/>
    <w:rsid w:val="003B2C7F"/>
    <w:rsid w:val="003B3112"/>
    <w:rsid w:val="003B3533"/>
    <w:rsid w:val="003B3D2E"/>
    <w:rsid w:val="003B3DBB"/>
    <w:rsid w:val="003B425E"/>
    <w:rsid w:val="003B43BA"/>
    <w:rsid w:val="003B50EE"/>
    <w:rsid w:val="003B6094"/>
    <w:rsid w:val="003B6D18"/>
    <w:rsid w:val="003B7060"/>
    <w:rsid w:val="003C050A"/>
    <w:rsid w:val="003C0EE7"/>
    <w:rsid w:val="003C0FB5"/>
    <w:rsid w:val="003C1802"/>
    <w:rsid w:val="003C1BB1"/>
    <w:rsid w:val="003C2409"/>
    <w:rsid w:val="003C2566"/>
    <w:rsid w:val="003C3168"/>
    <w:rsid w:val="003C3AAB"/>
    <w:rsid w:val="003C3B79"/>
    <w:rsid w:val="003C3FD5"/>
    <w:rsid w:val="003C4307"/>
    <w:rsid w:val="003C478C"/>
    <w:rsid w:val="003C60B9"/>
    <w:rsid w:val="003C73E7"/>
    <w:rsid w:val="003C76A2"/>
    <w:rsid w:val="003C7853"/>
    <w:rsid w:val="003D07E3"/>
    <w:rsid w:val="003D10E9"/>
    <w:rsid w:val="003D11AD"/>
    <w:rsid w:val="003D14AE"/>
    <w:rsid w:val="003D1657"/>
    <w:rsid w:val="003D17D0"/>
    <w:rsid w:val="003D199D"/>
    <w:rsid w:val="003D234F"/>
    <w:rsid w:val="003D384E"/>
    <w:rsid w:val="003D3A95"/>
    <w:rsid w:val="003D3CED"/>
    <w:rsid w:val="003D3CEF"/>
    <w:rsid w:val="003D4256"/>
    <w:rsid w:val="003D431C"/>
    <w:rsid w:val="003D485B"/>
    <w:rsid w:val="003D4EF8"/>
    <w:rsid w:val="003D56DE"/>
    <w:rsid w:val="003D5D52"/>
    <w:rsid w:val="003D655D"/>
    <w:rsid w:val="003D6641"/>
    <w:rsid w:val="003D69CB"/>
    <w:rsid w:val="003D6FED"/>
    <w:rsid w:val="003D725D"/>
    <w:rsid w:val="003D7822"/>
    <w:rsid w:val="003D7F50"/>
    <w:rsid w:val="003E098F"/>
    <w:rsid w:val="003E1A7B"/>
    <w:rsid w:val="003E3102"/>
    <w:rsid w:val="003E47C5"/>
    <w:rsid w:val="003E4EF2"/>
    <w:rsid w:val="003E5145"/>
    <w:rsid w:val="003E52DA"/>
    <w:rsid w:val="003E5B8C"/>
    <w:rsid w:val="003E63C2"/>
    <w:rsid w:val="003E71B6"/>
    <w:rsid w:val="003E7891"/>
    <w:rsid w:val="003E7AEC"/>
    <w:rsid w:val="003E7CC5"/>
    <w:rsid w:val="003F0298"/>
    <w:rsid w:val="003F05A0"/>
    <w:rsid w:val="003F1103"/>
    <w:rsid w:val="003F15BB"/>
    <w:rsid w:val="003F17BB"/>
    <w:rsid w:val="003F19BA"/>
    <w:rsid w:val="003F31B2"/>
    <w:rsid w:val="003F3523"/>
    <w:rsid w:val="004005E4"/>
    <w:rsid w:val="00401111"/>
    <w:rsid w:val="0040156B"/>
    <w:rsid w:val="00401E48"/>
    <w:rsid w:val="00402284"/>
    <w:rsid w:val="00403B9F"/>
    <w:rsid w:val="0040521E"/>
    <w:rsid w:val="00405C0A"/>
    <w:rsid w:val="00407110"/>
    <w:rsid w:val="00407505"/>
    <w:rsid w:val="00407936"/>
    <w:rsid w:val="00410796"/>
    <w:rsid w:val="00411DD4"/>
    <w:rsid w:val="004120DF"/>
    <w:rsid w:val="004127F7"/>
    <w:rsid w:val="004129D0"/>
    <w:rsid w:val="00412B20"/>
    <w:rsid w:val="00412D44"/>
    <w:rsid w:val="004133D9"/>
    <w:rsid w:val="004134E6"/>
    <w:rsid w:val="004157CC"/>
    <w:rsid w:val="00415A1B"/>
    <w:rsid w:val="00417351"/>
    <w:rsid w:val="00417984"/>
    <w:rsid w:val="00422449"/>
    <w:rsid w:val="00422B88"/>
    <w:rsid w:val="00423431"/>
    <w:rsid w:val="00423556"/>
    <w:rsid w:val="00423D6C"/>
    <w:rsid w:val="00423F7E"/>
    <w:rsid w:val="004255D6"/>
    <w:rsid w:val="0042594B"/>
    <w:rsid w:val="00425F4A"/>
    <w:rsid w:val="00425F4C"/>
    <w:rsid w:val="0042766A"/>
    <w:rsid w:val="0043001B"/>
    <w:rsid w:val="00430221"/>
    <w:rsid w:val="004304C0"/>
    <w:rsid w:val="00430F6F"/>
    <w:rsid w:val="00431185"/>
    <w:rsid w:val="0043168D"/>
    <w:rsid w:val="004317F7"/>
    <w:rsid w:val="004319EB"/>
    <w:rsid w:val="0043216B"/>
    <w:rsid w:val="0043231D"/>
    <w:rsid w:val="00433508"/>
    <w:rsid w:val="004343D9"/>
    <w:rsid w:val="004350F2"/>
    <w:rsid w:val="00435476"/>
    <w:rsid w:val="004354F7"/>
    <w:rsid w:val="004357B9"/>
    <w:rsid w:val="004357F0"/>
    <w:rsid w:val="00435B81"/>
    <w:rsid w:val="00435E72"/>
    <w:rsid w:val="00436204"/>
    <w:rsid w:val="00436490"/>
    <w:rsid w:val="004367D6"/>
    <w:rsid w:val="00436929"/>
    <w:rsid w:val="00436A46"/>
    <w:rsid w:val="00436BBC"/>
    <w:rsid w:val="00437432"/>
    <w:rsid w:val="004377DA"/>
    <w:rsid w:val="004377E2"/>
    <w:rsid w:val="00437CFA"/>
    <w:rsid w:val="004408E7"/>
    <w:rsid w:val="004415C8"/>
    <w:rsid w:val="00441F78"/>
    <w:rsid w:val="00442EA5"/>
    <w:rsid w:val="00443003"/>
    <w:rsid w:val="00443775"/>
    <w:rsid w:val="00443DD0"/>
    <w:rsid w:val="004448A6"/>
    <w:rsid w:val="0044539D"/>
    <w:rsid w:val="00445C46"/>
    <w:rsid w:val="00445E06"/>
    <w:rsid w:val="0044639C"/>
    <w:rsid w:val="004504E2"/>
    <w:rsid w:val="0045099E"/>
    <w:rsid w:val="00450A2E"/>
    <w:rsid w:val="00451220"/>
    <w:rsid w:val="00451972"/>
    <w:rsid w:val="00451B63"/>
    <w:rsid w:val="00452946"/>
    <w:rsid w:val="00452A34"/>
    <w:rsid w:val="00452FEF"/>
    <w:rsid w:val="00453999"/>
    <w:rsid w:val="00454026"/>
    <w:rsid w:val="00454082"/>
    <w:rsid w:val="00454139"/>
    <w:rsid w:val="0045494E"/>
    <w:rsid w:val="00454CFC"/>
    <w:rsid w:val="00454D6B"/>
    <w:rsid w:val="00455364"/>
    <w:rsid w:val="00455B49"/>
    <w:rsid w:val="00456366"/>
    <w:rsid w:val="004572EA"/>
    <w:rsid w:val="00457480"/>
    <w:rsid w:val="004575F1"/>
    <w:rsid w:val="00457837"/>
    <w:rsid w:val="004600E4"/>
    <w:rsid w:val="004603C7"/>
    <w:rsid w:val="00460458"/>
    <w:rsid w:val="004604FF"/>
    <w:rsid w:val="00460A9C"/>
    <w:rsid w:val="00461A5A"/>
    <w:rsid w:val="0046202C"/>
    <w:rsid w:val="00462588"/>
    <w:rsid w:val="004629A2"/>
    <w:rsid w:val="00462BAB"/>
    <w:rsid w:val="0046333F"/>
    <w:rsid w:val="00463F88"/>
    <w:rsid w:val="00464DC4"/>
    <w:rsid w:val="00464DCB"/>
    <w:rsid w:val="00464F34"/>
    <w:rsid w:val="004676BE"/>
    <w:rsid w:val="0046793D"/>
    <w:rsid w:val="00467DB3"/>
    <w:rsid w:val="00467F08"/>
    <w:rsid w:val="00467F65"/>
    <w:rsid w:val="00471159"/>
    <w:rsid w:val="00471A96"/>
    <w:rsid w:val="004720B7"/>
    <w:rsid w:val="0047210E"/>
    <w:rsid w:val="004727BF"/>
    <w:rsid w:val="00473975"/>
    <w:rsid w:val="00473B66"/>
    <w:rsid w:val="00474581"/>
    <w:rsid w:val="00474C49"/>
    <w:rsid w:val="0047503C"/>
    <w:rsid w:val="0047563E"/>
    <w:rsid w:val="00475B6A"/>
    <w:rsid w:val="00475D3C"/>
    <w:rsid w:val="0047602E"/>
    <w:rsid w:val="00476209"/>
    <w:rsid w:val="00476566"/>
    <w:rsid w:val="004766D4"/>
    <w:rsid w:val="0047687B"/>
    <w:rsid w:val="0047693D"/>
    <w:rsid w:val="00476B52"/>
    <w:rsid w:val="004773AB"/>
    <w:rsid w:val="00477C45"/>
    <w:rsid w:val="00477CB6"/>
    <w:rsid w:val="00477D2F"/>
    <w:rsid w:val="00480072"/>
    <w:rsid w:val="004803BB"/>
    <w:rsid w:val="0048053B"/>
    <w:rsid w:val="00480A69"/>
    <w:rsid w:val="00480F48"/>
    <w:rsid w:val="0048116C"/>
    <w:rsid w:val="0048143B"/>
    <w:rsid w:val="0048345E"/>
    <w:rsid w:val="004838C0"/>
    <w:rsid w:val="00483FC9"/>
    <w:rsid w:val="00484DDA"/>
    <w:rsid w:val="004852B9"/>
    <w:rsid w:val="00485875"/>
    <w:rsid w:val="00485CBD"/>
    <w:rsid w:val="0048684A"/>
    <w:rsid w:val="00486DA5"/>
    <w:rsid w:val="00487597"/>
    <w:rsid w:val="004876F5"/>
    <w:rsid w:val="00487A02"/>
    <w:rsid w:val="00487A08"/>
    <w:rsid w:val="004901BE"/>
    <w:rsid w:val="0049092A"/>
    <w:rsid w:val="004913CE"/>
    <w:rsid w:val="00491609"/>
    <w:rsid w:val="00491819"/>
    <w:rsid w:val="00491F4D"/>
    <w:rsid w:val="004928AC"/>
    <w:rsid w:val="00492D77"/>
    <w:rsid w:val="00493D5E"/>
    <w:rsid w:val="00494606"/>
    <w:rsid w:val="00495221"/>
    <w:rsid w:val="00495A17"/>
    <w:rsid w:val="004964A6"/>
    <w:rsid w:val="00496C53"/>
    <w:rsid w:val="00496F5D"/>
    <w:rsid w:val="004970FA"/>
    <w:rsid w:val="00497D60"/>
    <w:rsid w:val="004A01BF"/>
    <w:rsid w:val="004A0519"/>
    <w:rsid w:val="004A0885"/>
    <w:rsid w:val="004A0D4A"/>
    <w:rsid w:val="004A11BD"/>
    <w:rsid w:val="004A1D97"/>
    <w:rsid w:val="004A3247"/>
    <w:rsid w:val="004A3A58"/>
    <w:rsid w:val="004A3B3D"/>
    <w:rsid w:val="004A47BA"/>
    <w:rsid w:val="004A527A"/>
    <w:rsid w:val="004A5880"/>
    <w:rsid w:val="004A5A87"/>
    <w:rsid w:val="004A6C52"/>
    <w:rsid w:val="004A6FAC"/>
    <w:rsid w:val="004A705D"/>
    <w:rsid w:val="004A72B4"/>
    <w:rsid w:val="004A7700"/>
    <w:rsid w:val="004A7B60"/>
    <w:rsid w:val="004B031B"/>
    <w:rsid w:val="004B0D24"/>
    <w:rsid w:val="004B0D82"/>
    <w:rsid w:val="004B135C"/>
    <w:rsid w:val="004B183D"/>
    <w:rsid w:val="004B1C75"/>
    <w:rsid w:val="004B2091"/>
    <w:rsid w:val="004B2A17"/>
    <w:rsid w:val="004B38D3"/>
    <w:rsid w:val="004B38D7"/>
    <w:rsid w:val="004B3B58"/>
    <w:rsid w:val="004B40A6"/>
    <w:rsid w:val="004B4DF9"/>
    <w:rsid w:val="004B572C"/>
    <w:rsid w:val="004B584D"/>
    <w:rsid w:val="004B5870"/>
    <w:rsid w:val="004B67ED"/>
    <w:rsid w:val="004B6EA3"/>
    <w:rsid w:val="004B6F60"/>
    <w:rsid w:val="004B7F4A"/>
    <w:rsid w:val="004C03BC"/>
    <w:rsid w:val="004C0508"/>
    <w:rsid w:val="004C15A0"/>
    <w:rsid w:val="004C1ACF"/>
    <w:rsid w:val="004C4478"/>
    <w:rsid w:val="004C5778"/>
    <w:rsid w:val="004C6663"/>
    <w:rsid w:val="004C6E6F"/>
    <w:rsid w:val="004C74EC"/>
    <w:rsid w:val="004D09D7"/>
    <w:rsid w:val="004D0C15"/>
    <w:rsid w:val="004D2031"/>
    <w:rsid w:val="004D2753"/>
    <w:rsid w:val="004D2DA8"/>
    <w:rsid w:val="004D36B6"/>
    <w:rsid w:val="004D3B8B"/>
    <w:rsid w:val="004D3C0E"/>
    <w:rsid w:val="004D416B"/>
    <w:rsid w:val="004D417C"/>
    <w:rsid w:val="004D4419"/>
    <w:rsid w:val="004D45AA"/>
    <w:rsid w:val="004D4BDB"/>
    <w:rsid w:val="004D4BE8"/>
    <w:rsid w:val="004D5161"/>
    <w:rsid w:val="004D5BCD"/>
    <w:rsid w:val="004D5E9D"/>
    <w:rsid w:val="004D5FF0"/>
    <w:rsid w:val="004D6755"/>
    <w:rsid w:val="004D6C74"/>
    <w:rsid w:val="004D780C"/>
    <w:rsid w:val="004E0244"/>
    <w:rsid w:val="004E04BF"/>
    <w:rsid w:val="004E0531"/>
    <w:rsid w:val="004E081B"/>
    <w:rsid w:val="004E0A91"/>
    <w:rsid w:val="004E1AE7"/>
    <w:rsid w:val="004E2725"/>
    <w:rsid w:val="004E28B1"/>
    <w:rsid w:val="004E2BE7"/>
    <w:rsid w:val="004E3876"/>
    <w:rsid w:val="004E40B9"/>
    <w:rsid w:val="004E4465"/>
    <w:rsid w:val="004E4AED"/>
    <w:rsid w:val="004E4F98"/>
    <w:rsid w:val="004E5B02"/>
    <w:rsid w:val="004E5BA7"/>
    <w:rsid w:val="004E6AC0"/>
    <w:rsid w:val="004E6ADB"/>
    <w:rsid w:val="004E6D06"/>
    <w:rsid w:val="004E6D5F"/>
    <w:rsid w:val="004E7936"/>
    <w:rsid w:val="004E7D09"/>
    <w:rsid w:val="004E7DF2"/>
    <w:rsid w:val="004F0068"/>
    <w:rsid w:val="004F0D16"/>
    <w:rsid w:val="004F0F3D"/>
    <w:rsid w:val="004F1DDB"/>
    <w:rsid w:val="004F2AB4"/>
    <w:rsid w:val="004F2B30"/>
    <w:rsid w:val="004F3766"/>
    <w:rsid w:val="004F458D"/>
    <w:rsid w:val="004F4727"/>
    <w:rsid w:val="004F4775"/>
    <w:rsid w:val="004F4BB8"/>
    <w:rsid w:val="004F50AF"/>
    <w:rsid w:val="004F5C89"/>
    <w:rsid w:val="004F605C"/>
    <w:rsid w:val="004F6B6B"/>
    <w:rsid w:val="004F7163"/>
    <w:rsid w:val="004F73C7"/>
    <w:rsid w:val="004F7700"/>
    <w:rsid w:val="0050148F"/>
    <w:rsid w:val="00502363"/>
    <w:rsid w:val="00502B1A"/>
    <w:rsid w:val="00502FC6"/>
    <w:rsid w:val="0050394C"/>
    <w:rsid w:val="0050396E"/>
    <w:rsid w:val="0050399F"/>
    <w:rsid w:val="00503EA2"/>
    <w:rsid w:val="00503F93"/>
    <w:rsid w:val="00504A16"/>
    <w:rsid w:val="005050CE"/>
    <w:rsid w:val="005054EE"/>
    <w:rsid w:val="00505B5C"/>
    <w:rsid w:val="005067A1"/>
    <w:rsid w:val="0050699D"/>
    <w:rsid w:val="005074D9"/>
    <w:rsid w:val="00511040"/>
    <w:rsid w:val="005116D4"/>
    <w:rsid w:val="005124C4"/>
    <w:rsid w:val="00512CC7"/>
    <w:rsid w:val="005130D9"/>
    <w:rsid w:val="005135D6"/>
    <w:rsid w:val="00513822"/>
    <w:rsid w:val="00514158"/>
    <w:rsid w:val="00514783"/>
    <w:rsid w:val="00514EB7"/>
    <w:rsid w:val="0051604A"/>
    <w:rsid w:val="00517EE9"/>
    <w:rsid w:val="005208AB"/>
    <w:rsid w:val="00520B00"/>
    <w:rsid w:val="00521476"/>
    <w:rsid w:val="00521D56"/>
    <w:rsid w:val="005229F9"/>
    <w:rsid w:val="00522F33"/>
    <w:rsid w:val="0052356D"/>
    <w:rsid w:val="0052367C"/>
    <w:rsid w:val="00523DD6"/>
    <w:rsid w:val="0052490C"/>
    <w:rsid w:val="00524F06"/>
    <w:rsid w:val="0052508A"/>
    <w:rsid w:val="005278A0"/>
    <w:rsid w:val="005279A8"/>
    <w:rsid w:val="005303F8"/>
    <w:rsid w:val="0053078D"/>
    <w:rsid w:val="00530BA1"/>
    <w:rsid w:val="00530FC7"/>
    <w:rsid w:val="005314AD"/>
    <w:rsid w:val="00531C29"/>
    <w:rsid w:val="00531FC9"/>
    <w:rsid w:val="00532026"/>
    <w:rsid w:val="00532673"/>
    <w:rsid w:val="00532DD4"/>
    <w:rsid w:val="0053327A"/>
    <w:rsid w:val="005336E4"/>
    <w:rsid w:val="00533D6A"/>
    <w:rsid w:val="00533D84"/>
    <w:rsid w:val="00533E53"/>
    <w:rsid w:val="00533F71"/>
    <w:rsid w:val="005342A5"/>
    <w:rsid w:val="00534771"/>
    <w:rsid w:val="0053499D"/>
    <w:rsid w:val="00535350"/>
    <w:rsid w:val="00535792"/>
    <w:rsid w:val="00535A98"/>
    <w:rsid w:val="00536B6D"/>
    <w:rsid w:val="0053702D"/>
    <w:rsid w:val="00537CB0"/>
    <w:rsid w:val="005403B1"/>
    <w:rsid w:val="0054122B"/>
    <w:rsid w:val="0054223D"/>
    <w:rsid w:val="005429A0"/>
    <w:rsid w:val="00542C33"/>
    <w:rsid w:val="00542EAE"/>
    <w:rsid w:val="00543964"/>
    <w:rsid w:val="00543C1E"/>
    <w:rsid w:val="00543DBD"/>
    <w:rsid w:val="005447B5"/>
    <w:rsid w:val="00544874"/>
    <w:rsid w:val="00544DA4"/>
    <w:rsid w:val="00544E37"/>
    <w:rsid w:val="00547047"/>
    <w:rsid w:val="005474CB"/>
    <w:rsid w:val="005475C0"/>
    <w:rsid w:val="00550113"/>
    <w:rsid w:val="005511AD"/>
    <w:rsid w:val="00551271"/>
    <w:rsid w:val="0055144E"/>
    <w:rsid w:val="0055245C"/>
    <w:rsid w:val="005528C1"/>
    <w:rsid w:val="00552A83"/>
    <w:rsid w:val="00552BF3"/>
    <w:rsid w:val="00552E3E"/>
    <w:rsid w:val="00554261"/>
    <w:rsid w:val="00554886"/>
    <w:rsid w:val="00554A32"/>
    <w:rsid w:val="005563DA"/>
    <w:rsid w:val="0055657F"/>
    <w:rsid w:val="00557288"/>
    <w:rsid w:val="0055791B"/>
    <w:rsid w:val="00557D09"/>
    <w:rsid w:val="0056002D"/>
    <w:rsid w:val="00560A14"/>
    <w:rsid w:val="00561123"/>
    <w:rsid w:val="005617ED"/>
    <w:rsid w:val="005617F7"/>
    <w:rsid w:val="00562181"/>
    <w:rsid w:val="00562EBE"/>
    <w:rsid w:val="00563313"/>
    <w:rsid w:val="00563ADF"/>
    <w:rsid w:val="005643EA"/>
    <w:rsid w:val="00564A89"/>
    <w:rsid w:val="00565031"/>
    <w:rsid w:val="005666F4"/>
    <w:rsid w:val="00566A45"/>
    <w:rsid w:val="00566BD6"/>
    <w:rsid w:val="00566DB5"/>
    <w:rsid w:val="0056778B"/>
    <w:rsid w:val="005723E9"/>
    <w:rsid w:val="005729F8"/>
    <w:rsid w:val="00572C82"/>
    <w:rsid w:val="0057350E"/>
    <w:rsid w:val="00573DB4"/>
    <w:rsid w:val="00574D58"/>
    <w:rsid w:val="00576215"/>
    <w:rsid w:val="0057632A"/>
    <w:rsid w:val="005765A1"/>
    <w:rsid w:val="00576F30"/>
    <w:rsid w:val="00577AA3"/>
    <w:rsid w:val="00577E3B"/>
    <w:rsid w:val="0058002E"/>
    <w:rsid w:val="005808DE"/>
    <w:rsid w:val="00581FA5"/>
    <w:rsid w:val="00582399"/>
    <w:rsid w:val="00582923"/>
    <w:rsid w:val="00583884"/>
    <w:rsid w:val="005839C7"/>
    <w:rsid w:val="00583F4C"/>
    <w:rsid w:val="00584165"/>
    <w:rsid w:val="00585466"/>
    <w:rsid w:val="00585B5B"/>
    <w:rsid w:val="0058617B"/>
    <w:rsid w:val="005872C7"/>
    <w:rsid w:val="00587E96"/>
    <w:rsid w:val="00590258"/>
    <w:rsid w:val="00590272"/>
    <w:rsid w:val="00590365"/>
    <w:rsid w:val="00590386"/>
    <w:rsid w:val="005911AC"/>
    <w:rsid w:val="0059138D"/>
    <w:rsid w:val="00592325"/>
    <w:rsid w:val="00593E1F"/>
    <w:rsid w:val="0059418B"/>
    <w:rsid w:val="00594639"/>
    <w:rsid w:val="0059475E"/>
    <w:rsid w:val="00595FAD"/>
    <w:rsid w:val="0059657D"/>
    <w:rsid w:val="005965CE"/>
    <w:rsid w:val="00597BBC"/>
    <w:rsid w:val="00597C8C"/>
    <w:rsid w:val="005A020C"/>
    <w:rsid w:val="005A02FF"/>
    <w:rsid w:val="005A1804"/>
    <w:rsid w:val="005A1898"/>
    <w:rsid w:val="005A18FB"/>
    <w:rsid w:val="005A2182"/>
    <w:rsid w:val="005A2363"/>
    <w:rsid w:val="005A2C21"/>
    <w:rsid w:val="005A3975"/>
    <w:rsid w:val="005A437B"/>
    <w:rsid w:val="005A43B1"/>
    <w:rsid w:val="005A5E6A"/>
    <w:rsid w:val="005A6305"/>
    <w:rsid w:val="005A682B"/>
    <w:rsid w:val="005A760D"/>
    <w:rsid w:val="005A7713"/>
    <w:rsid w:val="005A7CA9"/>
    <w:rsid w:val="005B003B"/>
    <w:rsid w:val="005B02DE"/>
    <w:rsid w:val="005B0463"/>
    <w:rsid w:val="005B04C9"/>
    <w:rsid w:val="005B0C8D"/>
    <w:rsid w:val="005B13A0"/>
    <w:rsid w:val="005B1D51"/>
    <w:rsid w:val="005B2FDC"/>
    <w:rsid w:val="005B321D"/>
    <w:rsid w:val="005B3AEF"/>
    <w:rsid w:val="005B3B7C"/>
    <w:rsid w:val="005B3F3E"/>
    <w:rsid w:val="005B44D1"/>
    <w:rsid w:val="005B4DEC"/>
    <w:rsid w:val="005B5390"/>
    <w:rsid w:val="005B54BB"/>
    <w:rsid w:val="005B57EC"/>
    <w:rsid w:val="005B591C"/>
    <w:rsid w:val="005B5D85"/>
    <w:rsid w:val="005B6BC0"/>
    <w:rsid w:val="005B76D3"/>
    <w:rsid w:val="005C0D30"/>
    <w:rsid w:val="005C14B0"/>
    <w:rsid w:val="005C1BC9"/>
    <w:rsid w:val="005C205F"/>
    <w:rsid w:val="005C22EE"/>
    <w:rsid w:val="005C238A"/>
    <w:rsid w:val="005C287F"/>
    <w:rsid w:val="005C29CD"/>
    <w:rsid w:val="005C2A1D"/>
    <w:rsid w:val="005C4D4B"/>
    <w:rsid w:val="005C4F22"/>
    <w:rsid w:val="005C5136"/>
    <w:rsid w:val="005C517E"/>
    <w:rsid w:val="005C58A0"/>
    <w:rsid w:val="005C6B6E"/>
    <w:rsid w:val="005C6CF7"/>
    <w:rsid w:val="005C6DEB"/>
    <w:rsid w:val="005C6EE6"/>
    <w:rsid w:val="005C7542"/>
    <w:rsid w:val="005C7A65"/>
    <w:rsid w:val="005C7A91"/>
    <w:rsid w:val="005C7BB4"/>
    <w:rsid w:val="005D0B5D"/>
    <w:rsid w:val="005D0E97"/>
    <w:rsid w:val="005D129B"/>
    <w:rsid w:val="005D2F62"/>
    <w:rsid w:val="005D3034"/>
    <w:rsid w:val="005D3318"/>
    <w:rsid w:val="005D35A0"/>
    <w:rsid w:val="005D3DD9"/>
    <w:rsid w:val="005D3E00"/>
    <w:rsid w:val="005D3F2D"/>
    <w:rsid w:val="005D40D9"/>
    <w:rsid w:val="005D451F"/>
    <w:rsid w:val="005D46B2"/>
    <w:rsid w:val="005D479B"/>
    <w:rsid w:val="005D4C3D"/>
    <w:rsid w:val="005D4E3E"/>
    <w:rsid w:val="005D5914"/>
    <w:rsid w:val="005D6BD8"/>
    <w:rsid w:val="005D6E51"/>
    <w:rsid w:val="005D75EE"/>
    <w:rsid w:val="005D7B1F"/>
    <w:rsid w:val="005E0301"/>
    <w:rsid w:val="005E03B8"/>
    <w:rsid w:val="005E0917"/>
    <w:rsid w:val="005E1B10"/>
    <w:rsid w:val="005E3471"/>
    <w:rsid w:val="005E4BEC"/>
    <w:rsid w:val="005E5070"/>
    <w:rsid w:val="005E53C2"/>
    <w:rsid w:val="005E59EB"/>
    <w:rsid w:val="005E6071"/>
    <w:rsid w:val="005E61A3"/>
    <w:rsid w:val="005E7377"/>
    <w:rsid w:val="005E7DF2"/>
    <w:rsid w:val="005E7FAD"/>
    <w:rsid w:val="005F05ED"/>
    <w:rsid w:val="005F1095"/>
    <w:rsid w:val="005F12F9"/>
    <w:rsid w:val="005F13E9"/>
    <w:rsid w:val="005F1957"/>
    <w:rsid w:val="005F1E8A"/>
    <w:rsid w:val="005F1EB8"/>
    <w:rsid w:val="005F3409"/>
    <w:rsid w:val="005F3BBE"/>
    <w:rsid w:val="005F4C2A"/>
    <w:rsid w:val="005F5A0A"/>
    <w:rsid w:val="005F5B6B"/>
    <w:rsid w:val="005F5DF8"/>
    <w:rsid w:val="005F604A"/>
    <w:rsid w:val="005F62AB"/>
    <w:rsid w:val="005F6354"/>
    <w:rsid w:val="005F6603"/>
    <w:rsid w:val="005F6FDF"/>
    <w:rsid w:val="005F7C9F"/>
    <w:rsid w:val="0060043C"/>
    <w:rsid w:val="00600733"/>
    <w:rsid w:val="00601450"/>
    <w:rsid w:val="006014C4"/>
    <w:rsid w:val="006015FF"/>
    <w:rsid w:val="0060179C"/>
    <w:rsid w:val="006022CB"/>
    <w:rsid w:val="00602764"/>
    <w:rsid w:val="00602FA5"/>
    <w:rsid w:val="0060500C"/>
    <w:rsid w:val="0060540A"/>
    <w:rsid w:val="00605A9A"/>
    <w:rsid w:val="00605F23"/>
    <w:rsid w:val="00606735"/>
    <w:rsid w:val="0060673F"/>
    <w:rsid w:val="00606885"/>
    <w:rsid w:val="0060721A"/>
    <w:rsid w:val="0060723F"/>
    <w:rsid w:val="00607523"/>
    <w:rsid w:val="0060761A"/>
    <w:rsid w:val="006108B8"/>
    <w:rsid w:val="00610920"/>
    <w:rsid w:val="00610AC0"/>
    <w:rsid w:val="00610B56"/>
    <w:rsid w:val="00611073"/>
    <w:rsid w:val="006111E1"/>
    <w:rsid w:val="0061222C"/>
    <w:rsid w:val="0061248F"/>
    <w:rsid w:val="00612780"/>
    <w:rsid w:val="006127C5"/>
    <w:rsid w:val="006128D7"/>
    <w:rsid w:val="00613293"/>
    <w:rsid w:val="00613578"/>
    <w:rsid w:val="0061382B"/>
    <w:rsid w:val="00614509"/>
    <w:rsid w:val="0061482E"/>
    <w:rsid w:val="00615252"/>
    <w:rsid w:val="0061552A"/>
    <w:rsid w:val="00615741"/>
    <w:rsid w:val="00615E21"/>
    <w:rsid w:val="00616264"/>
    <w:rsid w:val="00616561"/>
    <w:rsid w:val="00616690"/>
    <w:rsid w:val="00616E90"/>
    <w:rsid w:val="00617517"/>
    <w:rsid w:val="0061766A"/>
    <w:rsid w:val="00620AB3"/>
    <w:rsid w:val="00620D4E"/>
    <w:rsid w:val="00621F97"/>
    <w:rsid w:val="00622B37"/>
    <w:rsid w:val="00622B8C"/>
    <w:rsid w:val="00622DF8"/>
    <w:rsid w:val="00623144"/>
    <w:rsid w:val="0062362F"/>
    <w:rsid w:val="00623BD2"/>
    <w:rsid w:val="00623EAD"/>
    <w:rsid w:val="00624117"/>
    <w:rsid w:val="00624624"/>
    <w:rsid w:val="00624CCA"/>
    <w:rsid w:val="0062558D"/>
    <w:rsid w:val="006259C7"/>
    <w:rsid w:val="006267B9"/>
    <w:rsid w:val="006269F7"/>
    <w:rsid w:val="00626A88"/>
    <w:rsid w:val="00626D22"/>
    <w:rsid w:val="00627143"/>
    <w:rsid w:val="00627381"/>
    <w:rsid w:val="0062765D"/>
    <w:rsid w:val="006302FD"/>
    <w:rsid w:val="00630711"/>
    <w:rsid w:val="00630F9D"/>
    <w:rsid w:val="00631405"/>
    <w:rsid w:val="00631573"/>
    <w:rsid w:val="006317A9"/>
    <w:rsid w:val="0063337F"/>
    <w:rsid w:val="00633D3C"/>
    <w:rsid w:val="00633DEB"/>
    <w:rsid w:val="0063493E"/>
    <w:rsid w:val="00634953"/>
    <w:rsid w:val="00634EC4"/>
    <w:rsid w:val="00635440"/>
    <w:rsid w:val="00635A96"/>
    <w:rsid w:val="00635EB1"/>
    <w:rsid w:val="006364E5"/>
    <w:rsid w:val="00636E68"/>
    <w:rsid w:val="006373B2"/>
    <w:rsid w:val="0063773C"/>
    <w:rsid w:val="00640475"/>
    <w:rsid w:val="006418A0"/>
    <w:rsid w:val="00643011"/>
    <w:rsid w:val="00643362"/>
    <w:rsid w:val="00643457"/>
    <w:rsid w:val="00643993"/>
    <w:rsid w:val="00643B18"/>
    <w:rsid w:val="0064497A"/>
    <w:rsid w:val="006452A4"/>
    <w:rsid w:val="00645573"/>
    <w:rsid w:val="006455B0"/>
    <w:rsid w:val="00645A54"/>
    <w:rsid w:val="00645BFA"/>
    <w:rsid w:val="00645C35"/>
    <w:rsid w:val="00646287"/>
    <w:rsid w:val="0064686A"/>
    <w:rsid w:val="00646D1B"/>
    <w:rsid w:val="006477B8"/>
    <w:rsid w:val="006479E0"/>
    <w:rsid w:val="00647F00"/>
    <w:rsid w:val="00647F9C"/>
    <w:rsid w:val="00650529"/>
    <w:rsid w:val="00650B6C"/>
    <w:rsid w:val="00650D5A"/>
    <w:rsid w:val="00650DB8"/>
    <w:rsid w:val="00651C18"/>
    <w:rsid w:val="00652460"/>
    <w:rsid w:val="00652DF7"/>
    <w:rsid w:val="00652F11"/>
    <w:rsid w:val="00652FA2"/>
    <w:rsid w:val="0065346A"/>
    <w:rsid w:val="00654A02"/>
    <w:rsid w:val="00655B6E"/>
    <w:rsid w:val="00655CEE"/>
    <w:rsid w:val="00655F94"/>
    <w:rsid w:val="0065647F"/>
    <w:rsid w:val="006566BD"/>
    <w:rsid w:val="00656B63"/>
    <w:rsid w:val="00656BF0"/>
    <w:rsid w:val="00661595"/>
    <w:rsid w:val="0066173C"/>
    <w:rsid w:val="0066186C"/>
    <w:rsid w:val="00662545"/>
    <w:rsid w:val="00662E37"/>
    <w:rsid w:val="006632F8"/>
    <w:rsid w:val="00664361"/>
    <w:rsid w:val="006646B6"/>
    <w:rsid w:val="00664874"/>
    <w:rsid w:val="00664924"/>
    <w:rsid w:val="00665674"/>
    <w:rsid w:val="006657C2"/>
    <w:rsid w:val="006660B9"/>
    <w:rsid w:val="00666996"/>
    <w:rsid w:val="006669DD"/>
    <w:rsid w:val="006673B5"/>
    <w:rsid w:val="00670758"/>
    <w:rsid w:val="00670DDB"/>
    <w:rsid w:val="006710C9"/>
    <w:rsid w:val="00672D2A"/>
    <w:rsid w:val="00673210"/>
    <w:rsid w:val="00674597"/>
    <w:rsid w:val="0067468E"/>
    <w:rsid w:val="006746DB"/>
    <w:rsid w:val="00674BF5"/>
    <w:rsid w:val="00674FCA"/>
    <w:rsid w:val="00674FCF"/>
    <w:rsid w:val="006750B8"/>
    <w:rsid w:val="00676B1C"/>
    <w:rsid w:val="00676B42"/>
    <w:rsid w:val="00676B98"/>
    <w:rsid w:val="006771CE"/>
    <w:rsid w:val="006778A2"/>
    <w:rsid w:val="00677A91"/>
    <w:rsid w:val="00680478"/>
    <w:rsid w:val="0068084D"/>
    <w:rsid w:val="00680EB1"/>
    <w:rsid w:val="00681382"/>
    <w:rsid w:val="00681AF4"/>
    <w:rsid w:val="00681C30"/>
    <w:rsid w:val="006848E9"/>
    <w:rsid w:val="00685182"/>
    <w:rsid w:val="006855AB"/>
    <w:rsid w:val="0068594D"/>
    <w:rsid w:val="006907E9"/>
    <w:rsid w:val="00690B40"/>
    <w:rsid w:val="00690D01"/>
    <w:rsid w:val="006916DC"/>
    <w:rsid w:val="00691F49"/>
    <w:rsid w:val="00691F9C"/>
    <w:rsid w:val="00692A55"/>
    <w:rsid w:val="00692B10"/>
    <w:rsid w:val="00692BF2"/>
    <w:rsid w:val="0069572F"/>
    <w:rsid w:val="00695A63"/>
    <w:rsid w:val="00695AE9"/>
    <w:rsid w:val="00696434"/>
    <w:rsid w:val="006966FF"/>
    <w:rsid w:val="00696D33"/>
    <w:rsid w:val="00696F12"/>
    <w:rsid w:val="006972E8"/>
    <w:rsid w:val="00697F87"/>
    <w:rsid w:val="006A01F5"/>
    <w:rsid w:val="006A06CB"/>
    <w:rsid w:val="006A14F6"/>
    <w:rsid w:val="006A1610"/>
    <w:rsid w:val="006A1C30"/>
    <w:rsid w:val="006A20A0"/>
    <w:rsid w:val="006A3201"/>
    <w:rsid w:val="006A3A82"/>
    <w:rsid w:val="006A4B1B"/>
    <w:rsid w:val="006A6049"/>
    <w:rsid w:val="006A66C9"/>
    <w:rsid w:val="006A6822"/>
    <w:rsid w:val="006A6CCF"/>
    <w:rsid w:val="006A7AEE"/>
    <w:rsid w:val="006A7EC8"/>
    <w:rsid w:val="006B03FE"/>
    <w:rsid w:val="006B08A5"/>
    <w:rsid w:val="006B0EEE"/>
    <w:rsid w:val="006B19A0"/>
    <w:rsid w:val="006B1A77"/>
    <w:rsid w:val="006B2333"/>
    <w:rsid w:val="006B2A31"/>
    <w:rsid w:val="006B2C9D"/>
    <w:rsid w:val="006B2F88"/>
    <w:rsid w:val="006B36C2"/>
    <w:rsid w:val="006B3866"/>
    <w:rsid w:val="006B3BAE"/>
    <w:rsid w:val="006B4156"/>
    <w:rsid w:val="006B42A7"/>
    <w:rsid w:val="006B4564"/>
    <w:rsid w:val="006B4AC8"/>
    <w:rsid w:val="006B4D16"/>
    <w:rsid w:val="006B4E35"/>
    <w:rsid w:val="006B5308"/>
    <w:rsid w:val="006B55D6"/>
    <w:rsid w:val="006B5A2B"/>
    <w:rsid w:val="006B5BA8"/>
    <w:rsid w:val="006B5D78"/>
    <w:rsid w:val="006B71D2"/>
    <w:rsid w:val="006B7228"/>
    <w:rsid w:val="006B72F3"/>
    <w:rsid w:val="006B7FA8"/>
    <w:rsid w:val="006C0691"/>
    <w:rsid w:val="006C0915"/>
    <w:rsid w:val="006C0EF3"/>
    <w:rsid w:val="006C11BB"/>
    <w:rsid w:val="006C163A"/>
    <w:rsid w:val="006C1FB5"/>
    <w:rsid w:val="006C2B49"/>
    <w:rsid w:val="006C2F15"/>
    <w:rsid w:val="006C2F61"/>
    <w:rsid w:val="006C35BA"/>
    <w:rsid w:val="006C3FF9"/>
    <w:rsid w:val="006C4136"/>
    <w:rsid w:val="006C4174"/>
    <w:rsid w:val="006C45C6"/>
    <w:rsid w:val="006C4A8F"/>
    <w:rsid w:val="006C4D76"/>
    <w:rsid w:val="006C4DE8"/>
    <w:rsid w:val="006C52E6"/>
    <w:rsid w:val="006C5419"/>
    <w:rsid w:val="006C5A08"/>
    <w:rsid w:val="006C5A49"/>
    <w:rsid w:val="006C628F"/>
    <w:rsid w:val="006C65B3"/>
    <w:rsid w:val="006C66DB"/>
    <w:rsid w:val="006C6C01"/>
    <w:rsid w:val="006C6D3F"/>
    <w:rsid w:val="006C6E5D"/>
    <w:rsid w:val="006C6EE0"/>
    <w:rsid w:val="006C7201"/>
    <w:rsid w:val="006D035C"/>
    <w:rsid w:val="006D1B6A"/>
    <w:rsid w:val="006D1DDA"/>
    <w:rsid w:val="006D2499"/>
    <w:rsid w:val="006D35FC"/>
    <w:rsid w:val="006D3840"/>
    <w:rsid w:val="006D3B1A"/>
    <w:rsid w:val="006D4906"/>
    <w:rsid w:val="006D49F3"/>
    <w:rsid w:val="006D5981"/>
    <w:rsid w:val="006D665A"/>
    <w:rsid w:val="006D6AE0"/>
    <w:rsid w:val="006D71F3"/>
    <w:rsid w:val="006D7512"/>
    <w:rsid w:val="006E01DA"/>
    <w:rsid w:val="006E0809"/>
    <w:rsid w:val="006E0E76"/>
    <w:rsid w:val="006E0FC4"/>
    <w:rsid w:val="006E192D"/>
    <w:rsid w:val="006E1A84"/>
    <w:rsid w:val="006E3247"/>
    <w:rsid w:val="006E3440"/>
    <w:rsid w:val="006E347B"/>
    <w:rsid w:val="006E49F0"/>
    <w:rsid w:val="006E52E7"/>
    <w:rsid w:val="006E5764"/>
    <w:rsid w:val="006E5D07"/>
    <w:rsid w:val="006E63FF"/>
    <w:rsid w:val="006E6778"/>
    <w:rsid w:val="006E6AEF"/>
    <w:rsid w:val="006E71BB"/>
    <w:rsid w:val="006F05B2"/>
    <w:rsid w:val="006F074D"/>
    <w:rsid w:val="006F0968"/>
    <w:rsid w:val="006F20A4"/>
    <w:rsid w:val="006F2637"/>
    <w:rsid w:val="006F2989"/>
    <w:rsid w:val="006F333E"/>
    <w:rsid w:val="006F3626"/>
    <w:rsid w:val="006F3CAC"/>
    <w:rsid w:val="006F503D"/>
    <w:rsid w:val="006F53D7"/>
    <w:rsid w:val="006F57E9"/>
    <w:rsid w:val="006F7C5C"/>
    <w:rsid w:val="00700DE8"/>
    <w:rsid w:val="00700DFD"/>
    <w:rsid w:val="0070368E"/>
    <w:rsid w:val="007038D5"/>
    <w:rsid w:val="00703905"/>
    <w:rsid w:val="00703C87"/>
    <w:rsid w:val="007047A5"/>
    <w:rsid w:val="00705025"/>
    <w:rsid w:val="007062FD"/>
    <w:rsid w:val="007063EE"/>
    <w:rsid w:val="007065FE"/>
    <w:rsid w:val="00706701"/>
    <w:rsid w:val="00706D25"/>
    <w:rsid w:val="0070736D"/>
    <w:rsid w:val="0070781A"/>
    <w:rsid w:val="007079CE"/>
    <w:rsid w:val="007106FB"/>
    <w:rsid w:val="007111B3"/>
    <w:rsid w:val="007118A0"/>
    <w:rsid w:val="00711BCF"/>
    <w:rsid w:val="00711F3A"/>
    <w:rsid w:val="007121C9"/>
    <w:rsid w:val="00712B6C"/>
    <w:rsid w:val="00712C8C"/>
    <w:rsid w:val="00712DE1"/>
    <w:rsid w:val="00712F56"/>
    <w:rsid w:val="0071322C"/>
    <w:rsid w:val="0071377A"/>
    <w:rsid w:val="00713E91"/>
    <w:rsid w:val="00714E47"/>
    <w:rsid w:val="007153EF"/>
    <w:rsid w:val="007158B2"/>
    <w:rsid w:val="00717068"/>
    <w:rsid w:val="007172B2"/>
    <w:rsid w:val="00720ADC"/>
    <w:rsid w:val="00721A22"/>
    <w:rsid w:val="00721CEA"/>
    <w:rsid w:val="0072265E"/>
    <w:rsid w:val="00722A10"/>
    <w:rsid w:val="007233B1"/>
    <w:rsid w:val="00723A50"/>
    <w:rsid w:val="00724108"/>
    <w:rsid w:val="007241D3"/>
    <w:rsid w:val="007247ED"/>
    <w:rsid w:val="007248BD"/>
    <w:rsid w:val="007260DA"/>
    <w:rsid w:val="00727159"/>
    <w:rsid w:val="00727756"/>
    <w:rsid w:val="00730040"/>
    <w:rsid w:val="007322FC"/>
    <w:rsid w:val="0073242B"/>
    <w:rsid w:val="00732D6D"/>
    <w:rsid w:val="00733B77"/>
    <w:rsid w:val="007345D3"/>
    <w:rsid w:val="0073473E"/>
    <w:rsid w:val="00734839"/>
    <w:rsid w:val="0073527C"/>
    <w:rsid w:val="0073581C"/>
    <w:rsid w:val="00735F76"/>
    <w:rsid w:val="007363FA"/>
    <w:rsid w:val="00736AD5"/>
    <w:rsid w:val="00736D27"/>
    <w:rsid w:val="00736F34"/>
    <w:rsid w:val="00737825"/>
    <w:rsid w:val="00737CC7"/>
    <w:rsid w:val="00741BA6"/>
    <w:rsid w:val="007420C6"/>
    <w:rsid w:val="007421F4"/>
    <w:rsid w:val="007434D0"/>
    <w:rsid w:val="0074443D"/>
    <w:rsid w:val="007445C4"/>
    <w:rsid w:val="00744A59"/>
    <w:rsid w:val="00745142"/>
    <w:rsid w:val="0074520F"/>
    <w:rsid w:val="00745369"/>
    <w:rsid w:val="007463E2"/>
    <w:rsid w:val="007466A4"/>
    <w:rsid w:val="00747258"/>
    <w:rsid w:val="00747FFA"/>
    <w:rsid w:val="007503D4"/>
    <w:rsid w:val="0075112B"/>
    <w:rsid w:val="00751FBE"/>
    <w:rsid w:val="007528E5"/>
    <w:rsid w:val="00752B94"/>
    <w:rsid w:val="0075303E"/>
    <w:rsid w:val="0075306B"/>
    <w:rsid w:val="0075397B"/>
    <w:rsid w:val="00754ADC"/>
    <w:rsid w:val="0075517F"/>
    <w:rsid w:val="007574C3"/>
    <w:rsid w:val="00757765"/>
    <w:rsid w:val="00757C6D"/>
    <w:rsid w:val="00757C76"/>
    <w:rsid w:val="00760166"/>
    <w:rsid w:val="007608E4"/>
    <w:rsid w:val="00760D4A"/>
    <w:rsid w:val="007615A8"/>
    <w:rsid w:val="00761856"/>
    <w:rsid w:val="00761891"/>
    <w:rsid w:val="00762178"/>
    <w:rsid w:val="0076257F"/>
    <w:rsid w:val="00763680"/>
    <w:rsid w:val="00763A4B"/>
    <w:rsid w:val="00763B4B"/>
    <w:rsid w:val="00764BC5"/>
    <w:rsid w:val="00764E61"/>
    <w:rsid w:val="00765008"/>
    <w:rsid w:val="00766BA5"/>
    <w:rsid w:val="0076760A"/>
    <w:rsid w:val="007676ED"/>
    <w:rsid w:val="007679BF"/>
    <w:rsid w:val="00770830"/>
    <w:rsid w:val="0077085A"/>
    <w:rsid w:val="00770C81"/>
    <w:rsid w:val="00770D40"/>
    <w:rsid w:val="00770EAF"/>
    <w:rsid w:val="00770F0C"/>
    <w:rsid w:val="00771068"/>
    <w:rsid w:val="007711E7"/>
    <w:rsid w:val="007715D6"/>
    <w:rsid w:val="00771841"/>
    <w:rsid w:val="00771BC8"/>
    <w:rsid w:val="00771E97"/>
    <w:rsid w:val="0077276E"/>
    <w:rsid w:val="007745EB"/>
    <w:rsid w:val="007749CC"/>
    <w:rsid w:val="00775210"/>
    <w:rsid w:val="0077559A"/>
    <w:rsid w:val="0078015D"/>
    <w:rsid w:val="00780DE5"/>
    <w:rsid w:val="00781160"/>
    <w:rsid w:val="00781E90"/>
    <w:rsid w:val="00782176"/>
    <w:rsid w:val="007827A3"/>
    <w:rsid w:val="007827A8"/>
    <w:rsid w:val="00782DD2"/>
    <w:rsid w:val="00783881"/>
    <w:rsid w:val="00783CDF"/>
    <w:rsid w:val="00783DA7"/>
    <w:rsid w:val="0078416A"/>
    <w:rsid w:val="007843C7"/>
    <w:rsid w:val="00784477"/>
    <w:rsid w:val="00784A19"/>
    <w:rsid w:val="00784C9E"/>
    <w:rsid w:val="0078506A"/>
    <w:rsid w:val="00785E60"/>
    <w:rsid w:val="00785F3E"/>
    <w:rsid w:val="007861CA"/>
    <w:rsid w:val="0078641D"/>
    <w:rsid w:val="007864CA"/>
    <w:rsid w:val="00787028"/>
    <w:rsid w:val="00787733"/>
    <w:rsid w:val="00787CDE"/>
    <w:rsid w:val="00790738"/>
    <w:rsid w:val="007907BA"/>
    <w:rsid w:val="00791D1F"/>
    <w:rsid w:val="00791DA9"/>
    <w:rsid w:val="00792655"/>
    <w:rsid w:val="0079311D"/>
    <w:rsid w:val="00793EAF"/>
    <w:rsid w:val="00794E8A"/>
    <w:rsid w:val="00795E09"/>
    <w:rsid w:val="00795EC6"/>
    <w:rsid w:val="007968EE"/>
    <w:rsid w:val="007969A4"/>
    <w:rsid w:val="00796EBB"/>
    <w:rsid w:val="00797715"/>
    <w:rsid w:val="00797C89"/>
    <w:rsid w:val="007A00D6"/>
    <w:rsid w:val="007A0CE8"/>
    <w:rsid w:val="007A0F9C"/>
    <w:rsid w:val="007A1067"/>
    <w:rsid w:val="007A1969"/>
    <w:rsid w:val="007A1D61"/>
    <w:rsid w:val="007A1E2E"/>
    <w:rsid w:val="007A212A"/>
    <w:rsid w:val="007A3184"/>
    <w:rsid w:val="007A37BB"/>
    <w:rsid w:val="007A39B8"/>
    <w:rsid w:val="007A3CC9"/>
    <w:rsid w:val="007A40CB"/>
    <w:rsid w:val="007A49AC"/>
    <w:rsid w:val="007A4CFD"/>
    <w:rsid w:val="007A59A1"/>
    <w:rsid w:val="007B0068"/>
    <w:rsid w:val="007B025E"/>
    <w:rsid w:val="007B0721"/>
    <w:rsid w:val="007B094B"/>
    <w:rsid w:val="007B0AC3"/>
    <w:rsid w:val="007B16A3"/>
    <w:rsid w:val="007B1928"/>
    <w:rsid w:val="007B2006"/>
    <w:rsid w:val="007B23C6"/>
    <w:rsid w:val="007B2F85"/>
    <w:rsid w:val="007B4067"/>
    <w:rsid w:val="007B42A2"/>
    <w:rsid w:val="007B45DE"/>
    <w:rsid w:val="007B4F0B"/>
    <w:rsid w:val="007B4FD3"/>
    <w:rsid w:val="007B54D6"/>
    <w:rsid w:val="007B5523"/>
    <w:rsid w:val="007B5D54"/>
    <w:rsid w:val="007B7467"/>
    <w:rsid w:val="007C099C"/>
    <w:rsid w:val="007C2334"/>
    <w:rsid w:val="007C2F65"/>
    <w:rsid w:val="007C3753"/>
    <w:rsid w:val="007C3B71"/>
    <w:rsid w:val="007C3C26"/>
    <w:rsid w:val="007C4917"/>
    <w:rsid w:val="007C4C33"/>
    <w:rsid w:val="007C5DF2"/>
    <w:rsid w:val="007C634D"/>
    <w:rsid w:val="007C64F7"/>
    <w:rsid w:val="007C6C4F"/>
    <w:rsid w:val="007C6E13"/>
    <w:rsid w:val="007C6E66"/>
    <w:rsid w:val="007C7012"/>
    <w:rsid w:val="007C795D"/>
    <w:rsid w:val="007C7C9C"/>
    <w:rsid w:val="007D0ABB"/>
    <w:rsid w:val="007D1696"/>
    <w:rsid w:val="007D183F"/>
    <w:rsid w:val="007D1F12"/>
    <w:rsid w:val="007D2AEF"/>
    <w:rsid w:val="007D2CE6"/>
    <w:rsid w:val="007D315D"/>
    <w:rsid w:val="007D3EA1"/>
    <w:rsid w:val="007D4712"/>
    <w:rsid w:val="007D4FF8"/>
    <w:rsid w:val="007D633B"/>
    <w:rsid w:val="007D63B3"/>
    <w:rsid w:val="007D6C2E"/>
    <w:rsid w:val="007D7D73"/>
    <w:rsid w:val="007E16E5"/>
    <w:rsid w:val="007E18B7"/>
    <w:rsid w:val="007E18BB"/>
    <w:rsid w:val="007E33D4"/>
    <w:rsid w:val="007E39E6"/>
    <w:rsid w:val="007E3DCF"/>
    <w:rsid w:val="007E475F"/>
    <w:rsid w:val="007E5285"/>
    <w:rsid w:val="007E561D"/>
    <w:rsid w:val="007E69E0"/>
    <w:rsid w:val="007E6F35"/>
    <w:rsid w:val="007E7340"/>
    <w:rsid w:val="007E78DF"/>
    <w:rsid w:val="007F0343"/>
    <w:rsid w:val="007F0442"/>
    <w:rsid w:val="007F06C6"/>
    <w:rsid w:val="007F0E3B"/>
    <w:rsid w:val="007F1856"/>
    <w:rsid w:val="007F1970"/>
    <w:rsid w:val="007F3089"/>
    <w:rsid w:val="007F360A"/>
    <w:rsid w:val="007F4243"/>
    <w:rsid w:val="007F501C"/>
    <w:rsid w:val="007F5121"/>
    <w:rsid w:val="007F5225"/>
    <w:rsid w:val="007F540E"/>
    <w:rsid w:val="007F5488"/>
    <w:rsid w:val="007F61D6"/>
    <w:rsid w:val="007F6D99"/>
    <w:rsid w:val="007F6E9E"/>
    <w:rsid w:val="007F7794"/>
    <w:rsid w:val="007F7831"/>
    <w:rsid w:val="007F7A60"/>
    <w:rsid w:val="00800080"/>
    <w:rsid w:val="008004DF"/>
    <w:rsid w:val="008015A0"/>
    <w:rsid w:val="0080161E"/>
    <w:rsid w:val="00802421"/>
    <w:rsid w:val="008024B2"/>
    <w:rsid w:val="00802958"/>
    <w:rsid w:val="0080381E"/>
    <w:rsid w:val="00803C30"/>
    <w:rsid w:val="00804478"/>
    <w:rsid w:val="008044E6"/>
    <w:rsid w:val="008049DD"/>
    <w:rsid w:val="00804D12"/>
    <w:rsid w:val="00804D43"/>
    <w:rsid w:val="00804E37"/>
    <w:rsid w:val="00805255"/>
    <w:rsid w:val="008054BD"/>
    <w:rsid w:val="0080570B"/>
    <w:rsid w:val="00805773"/>
    <w:rsid w:val="00810586"/>
    <w:rsid w:val="00810D73"/>
    <w:rsid w:val="00810F1E"/>
    <w:rsid w:val="00810F87"/>
    <w:rsid w:val="0081176B"/>
    <w:rsid w:val="008122CC"/>
    <w:rsid w:val="00812582"/>
    <w:rsid w:val="008125D7"/>
    <w:rsid w:val="008125DC"/>
    <w:rsid w:val="008126F5"/>
    <w:rsid w:val="008136B4"/>
    <w:rsid w:val="00813B8E"/>
    <w:rsid w:val="008145C0"/>
    <w:rsid w:val="008151A6"/>
    <w:rsid w:val="00815EE9"/>
    <w:rsid w:val="008164FC"/>
    <w:rsid w:val="00816B32"/>
    <w:rsid w:val="00816F2D"/>
    <w:rsid w:val="0082014C"/>
    <w:rsid w:val="00820BEF"/>
    <w:rsid w:val="00820E23"/>
    <w:rsid w:val="0082105B"/>
    <w:rsid w:val="008218A6"/>
    <w:rsid w:val="00821924"/>
    <w:rsid w:val="008221EB"/>
    <w:rsid w:val="0082247E"/>
    <w:rsid w:val="008226CF"/>
    <w:rsid w:val="00822727"/>
    <w:rsid w:val="008241B9"/>
    <w:rsid w:val="008245CD"/>
    <w:rsid w:val="008248E0"/>
    <w:rsid w:val="00825F19"/>
    <w:rsid w:val="00826E25"/>
    <w:rsid w:val="00827BBD"/>
    <w:rsid w:val="00827C10"/>
    <w:rsid w:val="00827C9A"/>
    <w:rsid w:val="008304E8"/>
    <w:rsid w:val="00830D71"/>
    <w:rsid w:val="00830F86"/>
    <w:rsid w:val="00831ABE"/>
    <w:rsid w:val="00831F76"/>
    <w:rsid w:val="0083278B"/>
    <w:rsid w:val="0083285E"/>
    <w:rsid w:val="00832AA1"/>
    <w:rsid w:val="008335D5"/>
    <w:rsid w:val="00833EC0"/>
    <w:rsid w:val="008343BD"/>
    <w:rsid w:val="0083444D"/>
    <w:rsid w:val="00834E93"/>
    <w:rsid w:val="00836845"/>
    <w:rsid w:val="008371A5"/>
    <w:rsid w:val="00837612"/>
    <w:rsid w:val="0084042B"/>
    <w:rsid w:val="00840A22"/>
    <w:rsid w:val="00841322"/>
    <w:rsid w:val="00841645"/>
    <w:rsid w:val="008420D9"/>
    <w:rsid w:val="008427C5"/>
    <w:rsid w:val="00842A5C"/>
    <w:rsid w:val="008437E1"/>
    <w:rsid w:val="0084420A"/>
    <w:rsid w:val="00844689"/>
    <w:rsid w:val="00844BF5"/>
    <w:rsid w:val="00845545"/>
    <w:rsid w:val="00845551"/>
    <w:rsid w:val="008469DF"/>
    <w:rsid w:val="00846DF1"/>
    <w:rsid w:val="0084728B"/>
    <w:rsid w:val="008503E1"/>
    <w:rsid w:val="00850412"/>
    <w:rsid w:val="00850C75"/>
    <w:rsid w:val="00851278"/>
    <w:rsid w:val="0085261B"/>
    <w:rsid w:val="00852CAD"/>
    <w:rsid w:val="00852CE3"/>
    <w:rsid w:val="00854146"/>
    <w:rsid w:val="0085432E"/>
    <w:rsid w:val="008549C7"/>
    <w:rsid w:val="00854E5A"/>
    <w:rsid w:val="0085520E"/>
    <w:rsid w:val="00855799"/>
    <w:rsid w:val="00855D5F"/>
    <w:rsid w:val="00855E9C"/>
    <w:rsid w:val="00855EAC"/>
    <w:rsid w:val="00855EF0"/>
    <w:rsid w:val="008564FF"/>
    <w:rsid w:val="00856854"/>
    <w:rsid w:val="0085692D"/>
    <w:rsid w:val="00856E42"/>
    <w:rsid w:val="00857386"/>
    <w:rsid w:val="008578F1"/>
    <w:rsid w:val="0086119A"/>
    <w:rsid w:val="00863003"/>
    <w:rsid w:val="00864235"/>
    <w:rsid w:val="0086427F"/>
    <w:rsid w:val="008644AC"/>
    <w:rsid w:val="00864AE7"/>
    <w:rsid w:val="00865AC9"/>
    <w:rsid w:val="0086634C"/>
    <w:rsid w:val="008663AF"/>
    <w:rsid w:val="00866C27"/>
    <w:rsid w:val="00867471"/>
    <w:rsid w:val="00867C62"/>
    <w:rsid w:val="00867EDC"/>
    <w:rsid w:val="00870531"/>
    <w:rsid w:val="00870D88"/>
    <w:rsid w:val="008716AE"/>
    <w:rsid w:val="00871877"/>
    <w:rsid w:val="00871CAF"/>
    <w:rsid w:val="008726CA"/>
    <w:rsid w:val="008737EA"/>
    <w:rsid w:val="00873855"/>
    <w:rsid w:val="00873BC6"/>
    <w:rsid w:val="0087411F"/>
    <w:rsid w:val="008744A5"/>
    <w:rsid w:val="008745D3"/>
    <w:rsid w:val="0087489F"/>
    <w:rsid w:val="00874F0C"/>
    <w:rsid w:val="00875044"/>
    <w:rsid w:val="00875C7F"/>
    <w:rsid w:val="00876475"/>
    <w:rsid w:val="00876876"/>
    <w:rsid w:val="00876D29"/>
    <w:rsid w:val="00880389"/>
    <w:rsid w:val="008803F1"/>
    <w:rsid w:val="00880E92"/>
    <w:rsid w:val="00881238"/>
    <w:rsid w:val="008815DE"/>
    <w:rsid w:val="0088172D"/>
    <w:rsid w:val="00881778"/>
    <w:rsid w:val="00882103"/>
    <w:rsid w:val="00882429"/>
    <w:rsid w:val="008824B3"/>
    <w:rsid w:val="00883142"/>
    <w:rsid w:val="00884384"/>
    <w:rsid w:val="00884B2C"/>
    <w:rsid w:val="00884FEB"/>
    <w:rsid w:val="00885185"/>
    <w:rsid w:val="00885309"/>
    <w:rsid w:val="0088587E"/>
    <w:rsid w:val="0088630E"/>
    <w:rsid w:val="00886C8D"/>
    <w:rsid w:val="00887637"/>
    <w:rsid w:val="00887929"/>
    <w:rsid w:val="00887A83"/>
    <w:rsid w:val="0089010B"/>
    <w:rsid w:val="008907AD"/>
    <w:rsid w:val="00891BDF"/>
    <w:rsid w:val="00892B2B"/>
    <w:rsid w:val="00892D29"/>
    <w:rsid w:val="00893133"/>
    <w:rsid w:val="008932B5"/>
    <w:rsid w:val="00894221"/>
    <w:rsid w:val="008957C5"/>
    <w:rsid w:val="008968A4"/>
    <w:rsid w:val="00896AD0"/>
    <w:rsid w:val="00897812"/>
    <w:rsid w:val="008A05EC"/>
    <w:rsid w:val="008A0983"/>
    <w:rsid w:val="008A1203"/>
    <w:rsid w:val="008A15A6"/>
    <w:rsid w:val="008A1A1E"/>
    <w:rsid w:val="008A1A3E"/>
    <w:rsid w:val="008A1C51"/>
    <w:rsid w:val="008A1E95"/>
    <w:rsid w:val="008A301C"/>
    <w:rsid w:val="008A3152"/>
    <w:rsid w:val="008A3D96"/>
    <w:rsid w:val="008A4007"/>
    <w:rsid w:val="008A4247"/>
    <w:rsid w:val="008A49E8"/>
    <w:rsid w:val="008A509C"/>
    <w:rsid w:val="008A57FE"/>
    <w:rsid w:val="008A5DBC"/>
    <w:rsid w:val="008A61B3"/>
    <w:rsid w:val="008A654A"/>
    <w:rsid w:val="008A6EB7"/>
    <w:rsid w:val="008A7A5D"/>
    <w:rsid w:val="008B03CF"/>
    <w:rsid w:val="008B18D4"/>
    <w:rsid w:val="008B1A0F"/>
    <w:rsid w:val="008B1D49"/>
    <w:rsid w:val="008B2119"/>
    <w:rsid w:val="008B23C9"/>
    <w:rsid w:val="008B2F5E"/>
    <w:rsid w:val="008B37B1"/>
    <w:rsid w:val="008B3A5F"/>
    <w:rsid w:val="008B3CFF"/>
    <w:rsid w:val="008B3E8F"/>
    <w:rsid w:val="008B43B9"/>
    <w:rsid w:val="008B6066"/>
    <w:rsid w:val="008B695F"/>
    <w:rsid w:val="008B6B86"/>
    <w:rsid w:val="008B7267"/>
    <w:rsid w:val="008B73EE"/>
    <w:rsid w:val="008C017D"/>
    <w:rsid w:val="008C0601"/>
    <w:rsid w:val="008C06AC"/>
    <w:rsid w:val="008C09FE"/>
    <w:rsid w:val="008C122C"/>
    <w:rsid w:val="008C1630"/>
    <w:rsid w:val="008C2330"/>
    <w:rsid w:val="008C26F8"/>
    <w:rsid w:val="008C2DC4"/>
    <w:rsid w:val="008C407F"/>
    <w:rsid w:val="008C5233"/>
    <w:rsid w:val="008C5886"/>
    <w:rsid w:val="008C624D"/>
    <w:rsid w:val="008C66C7"/>
    <w:rsid w:val="008C6A9B"/>
    <w:rsid w:val="008C6E0B"/>
    <w:rsid w:val="008C732E"/>
    <w:rsid w:val="008D04DE"/>
    <w:rsid w:val="008D0D6A"/>
    <w:rsid w:val="008D1A82"/>
    <w:rsid w:val="008D1D6C"/>
    <w:rsid w:val="008D2210"/>
    <w:rsid w:val="008D230A"/>
    <w:rsid w:val="008D24A6"/>
    <w:rsid w:val="008D274F"/>
    <w:rsid w:val="008D2D92"/>
    <w:rsid w:val="008D30F0"/>
    <w:rsid w:val="008D39DC"/>
    <w:rsid w:val="008D3F1E"/>
    <w:rsid w:val="008D4535"/>
    <w:rsid w:val="008D53B8"/>
    <w:rsid w:val="008D545F"/>
    <w:rsid w:val="008D5CDE"/>
    <w:rsid w:val="008D6256"/>
    <w:rsid w:val="008D62E0"/>
    <w:rsid w:val="008D6581"/>
    <w:rsid w:val="008D6707"/>
    <w:rsid w:val="008D696E"/>
    <w:rsid w:val="008D6E21"/>
    <w:rsid w:val="008D7D83"/>
    <w:rsid w:val="008E0316"/>
    <w:rsid w:val="008E0688"/>
    <w:rsid w:val="008E0E86"/>
    <w:rsid w:val="008E0F08"/>
    <w:rsid w:val="008E10EF"/>
    <w:rsid w:val="008E20BD"/>
    <w:rsid w:val="008E234F"/>
    <w:rsid w:val="008E38E8"/>
    <w:rsid w:val="008E3C30"/>
    <w:rsid w:val="008E3CA9"/>
    <w:rsid w:val="008E3F40"/>
    <w:rsid w:val="008E47D2"/>
    <w:rsid w:val="008E5ADB"/>
    <w:rsid w:val="008F0657"/>
    <w:rsid w:val="008F0BB5"/>
    <w:rsid w:val="008F173B"/>
    <w:rsid w:val="008F1797"/>
    <w:rsid w:val="008F1D51"/>
    <w:rsid w:val="008F2C6B"/>
    <w:rsid w:val="008F2C9F"/>
    <w:rsid w:val="008F2D4E"/>
    <w:rsid w:val="008F3052"/>
    <w:rsid w:val="008F42E6"/>
    <w:rsid w:val="008F4E5E"/>
    <w:rsid w:val="008F50BD"/>
    <w:rsid w:val="008F50DF"/>
    <w:rsid w:val="008F5387"/>
    <w:rsid w:val="008F54B0"/>
    <w:rsid w:val="008F5BFE"/>
    <w:rsid w:val="008F6645"/>
    <w:rsid w:val="008F68C6"/>
    <w:rsid w:val="008F6A7A"/>
    <w:rsid w:val="008F6C88"/>
    <w:rsid w:val="008F7C56"/>
    <w:rsid w:val="009000FA"/>
    <w:rsid w:val="009002F9"/>
    <w:rsid w:val="0090036A"/>
    <w:rsid w:val="00900C1D"/>
    <w:rsid w:val="00901501"/>
    <w:rsid w:val="009016B6"/>
    <w:rsid w:val="00902EFC"/>
    <w:rsid w:val="00905EA9"/>
    <w:rsid w:val="009068C9"/>
    <w:rsid w:val="00907115"/>
    <w:rsid w:val="00907513"/>
    <w:rsid w:val="00910210"/>
    <w:rsid w:val="009109C8"/>
    <w:rsid w:val="009118EE"/>
    <w:rsid w:val="00912709"/>
    <w:rsid w:val="00912DF5"/>
    <w:rsid w:val="00914623"/>
    <w:rsid w:val="00915A37"/>
    <w:rsid w:val="00916197"/>
    <w:rsid w:val="00917EC3"/>
    <w:rsid w:val="009200FE"/>
    <w:rsid w:val="00920491"/>
    <w:rsid w:val="00921700"/>
    <w:rsid w:val="00922464"/>
    <w:rsid w:val="00922B19"/>
    <w:rsid w:val="00922F04"/>
    <w:rsid w:val="0092368F"/>
    <w:rsid w:val="009239A1"/>
    <w:rsid w:val="0092451B"/>
    <w:rsid w:val="009247A0"/>
    <w:rsid w:val="00924EEF"/>
    <w:rsid w:val="00924FE7"/>
    <w:rsid w:val="009258A2"/>
    <w:rsid w:val="00926264"/>
    <w:rsid w:val="009265F9"/>
    <w:rsid w:val="009270FE"/>
    <w:rsid w:val="00927A7A"/>
    <w:rsid w:val="00927A8B"/>
    <w:rsid w:val="00927B49"/>
    <w:rsid w:val="00927C12"/>
    <w:rsid w:val="00927F02"/>
    <w:rsid w:val="0093055F"/>
    <w:rsid w:val="00930817"/>
    <w:rsid w:val="009308DB"/>
    <w:rsid w:val="00931528"/>
    <w:rsid w:val="009317AA"/>
    <w:rsid w:val="0093202C"/>
    <w:rsid w:val="00932E47"/>
    <w:rsid w:val="009339C1"/>
    <w:rsid w:val="00934057"/>
    <w:rsid w:val="00934426"/>
    <w:rsid w:val="009349EC"/>
    <w:rsid w:val="00934BDB"/>
    <w:rsid w:val="00934F04"/>
    <w:rsid w:val="00935E33"/>
    <w:rsid w:val="00936395"/>
    <w:rsid w:val="00936BB3"/>
    <w:rsid w:val="00936DD1"/>
    <w:rsid w:val="009371BA"/>
    <w:rsid w:val="00937A7D"/>
    <w:rsid w:val="00937C0D"/>
    <w:rsid w:val="00940BBF"/>
    <w:rsid w:val="00941255"/>
    <w:rsid w:val="0094162B"/>
    <w:rsid w:val="00941843"/>
    <w:rsid w:val="00942368"/>
    <w:rsid w:val="009433BC"/>
    <w:rsid w:val="0094380A"/>
    <w:rsid w:val="00944530"/>
    <w:rsid w:val="00944876"/>
    <w:rsid w:val="00944CBC"/>
    <w:rsid w:val="0094525D"/>
    <w:rsid w:val="0094552F"/>
    <w:rsid w:val="00945ED3"/>
    <w:rsid w:val="00947028"/>
    <w:rsid w:val="0094786E"/>
    <w:rsid w:val="00947A01"/>
    <w:rsid w:val="00950950"/>
    <w:rsid w:val="00950EE5"/>
    <w:rsid w:val="00951204"/>
    <w:rsid w:val="0095141B"/>
    <w:rsid w:val="009517CA"/>
    <w:rsid w:val="00952D33"/>
    <w:rsid w:val="0095353C"/>
    <w:rsid w:val="00953D93"/>
    <w:rsid w:val="00953DD0"/>
    <w:rsid w:val="00954485"/>
    <w:rsid w:val="009544BB"/>
    <w:rsid w:val="00954A0C"/>
    <w:rsid w:val="009552F3"/>
    <w:rsid w:val="00955AA6"/>
    <w:rsid w:val="00955C81"/>
    <w:rsid w:val="00955F25"/>
    <w:rsid w:val="00956D86"/>
    <w:rsid w:val="00957CEF"/>
    <w:rsid w:val="00957F48"/>
    <w:rsid w:val="00960B47"/>
    <w:rsid w:val="00962BBD"/>
    <w:rsid w:val="0096378F"/>
    <w:rsid w:val="00964E1D"/>
    <w:rsid w:val="00965272"/>
    <w:rsid w:val="00965D27"/>
    <w:rsid w:val="00966663"/>
    <w:rsid w:val="00966D62"/>
    <w:rsid w:val="0096746C"/>
    <w:rsid w:val="0096773B"/>
    <w:rsid w:val="00967868"/>
    <w:rsid w:val="00967FAE"/>
    <w:rsid w:val="009717DC"/>
    <w:rsid w:val="0097195F"/>
    <w:rsid w:val="00971A2C"/>
    <w:rsid w:val="009720F9"/>
    <w:rsid w:val="009721E6"/>
    <w:rsid w:val="009728B6"/>
    <w:rsid w:val="00972A1C"/>
    <w:rsid w:val="00973707"/>
    <w:rsid w:val="009737BB"/>
    <w:rsid w:val="00973973"/>
    <w:rsid w:val="00973B8E"/>
    <w:rsid w:val="00974150"/>
    <w:rsid w:val="009742FC"/>
    <w:rsid w:val="00974B2F"/>
    <w:rsid w:val="00974E3F"/>
    <w:rsid w:val="00974F0C"/>
    <w:rsid w:val="00975344"/>
    <w:rsid w:val="00975CA2"/>
    <w:rsid w:val="00975F7F"/>
    <w:rsid w:val="00976222"/>
    <w:rsid w:val="009769DE"/>
    <w:rsid w:val="00976BA2"/>
    <w:rsid w:val="00977321"/>
    <w:rsid w:val="00980330"/>
    <w:rsid w:val="009807C6"/>
    <w:rsid w:val="00980B7B"/>
    <w:rsid w:val="00980C25"/>
    <w:rsid w:val="00980D92"/>
    <w:rsid w:val="009812DE"/>
    <w:rsid w:val="00981540"/>
    <w:rsid w:val="0098182F"/>
    <w:rsid w:val="0098245F"/>
    <w:rsid w:val="00983168"/>
    <w:rsid w:val="00984376"/>
    <w:rsid w:val="00984A5C"/>
    <w:rsid w:val="00984C90"/>
    <w:rsid w:val="00985397"/>
    <w:rsid w:val="00985B99"/>
    <w:rsid w:val="0098605E"/>
    <w:rsid w:val="00986D41"/>
    <w:rsid w:val="00986FA9"/>
    <w:rsid w:val="0098757C"/>
    <w:rsid w:val="0098778D"/>
    <w:rsid w:val="00987BED"/>
    <w:rsid w:val="00990A2F"/>
    <w:rsid w:val="00991B6C"/>
    <w:rsid w:val="00991C37"/>
    <w:rsid w:val="00991D59"/>
    <w:rsid w:val="009921F0"/>
    <w:rsid w:val="00992254"/>
    <w:rsid w:val="0099270E"/>
    <w:rsid w:val="00993945"/>
    <w:rsid w:val="00993B8B"/>
    <w:rsid w:val="00995A7F"/>
    <w:rsid w:val="00995B12"/>
    <w:rsid w:val="00995F08"/>
    <w:rsid w:val="0099694B"/>
    <w:rsid w:val="00996F5E"/>
    <w:rsid w:val="009A0C4E"/>
    <w:rsid w:val="009A1317"/>
    <w:rsid w:val="009A1662"/>
    <w:rsid w:val="009A1A9B"/>
    <w:rsid w:val="009A2864"/>
    <w:rsid w:val="009A2E43"/>
    <w:rsid w:val="009A3042"/>
    <w:rsid w:val="009A383C"/>
    <w:rsid w:val="009A3874"/>
    <w:rsid w:val="009A4094"/>
    <w:rsid w:val="009A4399"/>
    <w:rsid w:val="009A455A"/>
    <w:rsid w:val="009A47E2"/>
    <w:rsid w:val="009A4B3E"/>
    <w:rsid w:val="009A5B8F"/>
    <w:rsid w:val="009A6265"/>
    <w:rsid w:val="009A6E08"/>
    <w:rsid w:val="009A7A38"/>
    <w:rsid w:val="009B09F5"/>
    <w:rsid w:val="009B0E38"/>
    <w:rsid w:val="009B169B"/>
    <w:rsid w:val="009B25C7"/>
    <w:rsid w:val="009B32A4"/>
    <w:rsid w:val="009B355E"/>
    <w:rsid w:val="009B4D6A"/>
    <w:rsid w:val="009B511B"/>
    <w:rsid w:val="009B526D"/>
    <w:rsid w:val="009B591B"/>
    <w:rsid w:val="009B5985"/>
    <w:rsid w:val="009B627A"/>
    <w:rsid w:val="009B688D"/>
    <w:rsid w:val="009B6CE4"/>
    <w:rsid w:val="009B79D8"/>
    <w:rsid w:val="009C001E"/>
    <w:rsid w:val="009C083D"/>
    <w:rsid w:val="009C18D4"/>
    <w:rsid w:val="009C1D2C"/>
    <w:rsid w:val="009C2C58"/>
    <w:rsid w:val="009C3801"/>
    <w:rsid w:val="009C3D16"/>
    <w:rsid w:val="009C3DD6"/>
    <w:rsid w:val="009C4291"/>
    <w:rsid w:val="009C42EE"/>
    <w:rsid w:val="009C43C7"/>
    <w:rsid w:val="009C44E7"/>
    <w:rsid w:val="009C4702"/>
    <w:rsid w:val="009C5582"/>
    <w:rsid w:val="009C5B86"/>
    <w:rsid w:val="009C68BF"/>
    <w:rsid w:val="009C6BAF"/>
    <w:rsid w:val="009C7899"/>
    <w:rsid w:val="009C7D6A"/>
    <w:rsid w:val="009D054B"/>
    <w:rsid w:val="009D0E26"/>
    <w:rsid w:val="009D30AF"/>
    <w:rsid w:val="009D3244"/>
    <w:rsid w:val="009D35F8"/>
    <w:rsid w:val="009D433D"/>
    <w:rsid w:val="009D4652"/>
    <w:rsid w:val="009D50E7"/>
    <w:rsid w:val="009D54C4"/>
    <w:rsid w:val="009D5501"/>
    <w:rsid w:val="009D5D1A"/>
    <w:rsid w:val="009D6376"/>
    <w:rsid w:val="009D6499"/>
    <w:rsid w:val="009D6EDB"/>
    <w:rsid w:val="009D7A90"/>
    <w:rsid w:val="009D7CB6"/>
    <w:rsid w:val="009E0E82"/>
    <w:rsid w:val="009E283E"/>
    <w:rsid w:val="009E2BBD"/>
    <w:rsid w:val="009E34EB"/>
    <w:rsid w:val="009E3E9A"/>
    <w:rsid w:val="009E402A"/>
    <w:rsid w:val="009E42EE"/>
    <w:rsid w:val="009E4A27"/>
    <w:rsid w:val="009E4FA0"/>
    <w:rsid w:val="009E563E"/>
    <w:rsid w:val="009E5C39"/>
    <w:rsid w:val="009E5CC6"/>
    <w:rsid w:val="009E5DCC"/>
    <w:rsid w:val="009E655E"/>
    <w:rsid w:val="009E718A"/>
    <w:rsid w:val="009E7D0C"/>
    <w:rsid w:val="009E7D4D"/>
    <w:rsid w:val="009E7DDE"/>
    <w:rsid w:val="009F0653"/>
    <w:rsid w:val="009F07A4"/>
    <w:rsid w:val="009F09F5"/>
    <w:rsid w:val="009F1084"/>
    <w:rsid w:val="009F1550"/>
    <w:rsid w:val="009F19E9"/>
    <w:rsid w:val="009F1C9B"/>
    <w:rsid w:val="009F1F3F"/>
    <w:rsid w:val="009F2B54"/>
    <w:rsid w:val="009F362C"/>
    <w:rsid w:val="009F3AD0"/>
    <w:rsid w:val="009F3BF5"/>
    <w:rsid w:val="009F45B7"/>
    <w:rsid w:val="009F5262"/>
    <w:rsid w:val="009F552B"/>
    <w:rsid w:val="009F56A9"/>
    <w:rsid w:val="009F6C1E"/>
    <w:rsid w:val="009F78B4"/>
    <w:rsid w:val="009F7C08"/>
    <w:rsid w:val="009F7E97"/>
    <w:rsid w:val="009F7EB0"/>
    <w:rsid w:val="00A00A5D"/>
    <w:rsid w:val="00A01714"/>
    <w:rsid w:val="00A01C72"/>
    <w:rsid w:val="00A0239C"/>
    <w:rsid w:val="00A02850"/>
    <w:rsid w:val="00A03381"/>
    <w:rsid w:val="00A03C89"/>
    <w:rsid w:val="00A03DC9"/>
    <w:rsid w:val="00A045D1"/>
    <w:rsid w:val="00A0483F"/>
    <w:rsid w:val="00A04CFA"/>
    <w:rsid w:val="00A06A11"/>
    <w:rsid w:val="00A074F9"/>
    <w:rsid w:val="00A07646"/>
    <w:rsid w:val="00A07F63"/>
    <w:rsid w:val="00A10C90"/>
    <w:rsid w:val="00A11C6E"/>
    <w:rsid w:val="00A12B66"/>
    <w:rsid w:val="00A12BD5"/>
    <w:rsid w:val="00A1332A"/>
    <w:rsid w:val="00A135CD"/>
    <w:rsid w:val="00A136CD"/>
    <w:rsid w:val="00A14679"/>
    <w:rsid w:val="00A146AC"/>
    <w:rsid w:val="00A159E2"/>
    <w:rsid w:val="00A15B5B"/>
    <w:rsid w:val="00A16FFF"/>
    <w:rsid w:val="00A17D1F"/>
    <w:rsid w:val="00A201CF"/>
    <w:rsid w:val="00A20B73"/>
    <w:rsid w:val="00A20BEC"/>
    <w:rsid w:val="00A21489"/>
    <w:rsid w:val="00A2220F"/>
    <w:rsid w:val="00A22C57"/>
    <w:rsid w:val="00A232F8"/>
    <w:rsid w:val="00A24751"/>
    <w:rsid w:val="00A248E2"/>
    <w:rsid w:val="00A25059"/>
    <w:rsid w:val="00A26662"/>
    <w:rsid w:val="00A2674E"/>
    <w:rsid w:val="00A26BDB"/>
    <w:rsid w:val="00A274E7"/>
    <w:rsid w:val="00A2757B"/>
    <w:rsid w:val="00A27943"/>
    <w:rsid w:val="00A27BBC"/>
    <w:rsid w:val="00A3076F"/>
    <w:rsid w:val="00A3095B"/>
    <w:rsid w:val="00A30C4C"/>
    <w:rsid w:val="00A31125"/>
    <w:rsid w:val="00A320B1"/>
    <w:rsid w:val="00A325F5"/>
    <w:rsid w:val="00A33695"/>
    <w:rsid w:val="00A33B6E"/>
    <w:rsid w:val="00A33C55"/>
    <w:rsid w:val="00A34026"/>
    <w:rsid w:val="00A369B8"/>
    <w:rsid w:val="00A369C3"/>
    <w:rsid w:val="00A37988"/>
    <w:rsid w:val="00A37A04"/>
    <w:rsid w:val="00A37AB8"/>
    <w:rsid w:val="00A402A3"/>
    <w:rsid w:val="00A402A8"/>
    <w:rsid w:val="00A40918"/>
    <w:rsid w:val="00A41661"/>
    <w:rsid w:val="00A41740"/>
    <w:rsid w:val="00A4281F"/>
    <w:rsid w:val="00A4309F"/>
    <w:rsid w:val="00A4319E"/>
    <w:rsid w:val="00A44331"/>
    <w:rsid w:val="00A44410"/>
    <w:rsid w:val="00A45F9F"/>
    <w:rsid w:val="00A46C33"/>
    <w:rsid w:val="00A47285"/>
    <w:rsid w:val="00A50632"/>
    <w:rsid w:val="00A50EB7"/>
    <w:rsid w:val="00A51AA9"/>
    <w:rsid w:val="00A5203F"/>
    <w:rsid w:val="00A5221E"/>
    <w:rsid w:val="00A524B3"/>
    <w:rsid w:val="00A525A9"/>
    <w:rsid w:val="00A53185"/>
    <w:rsid w:val="00A532F5"/>
    <w:rsid w:val="00A53C11"/>
    <w:rsid w:val="00A53C17"/>
    <w:rsid w:val="00A5427A"/>
    <w:rsid w:val="00A5527A"/>
    <w:rsid w:val="00A55F29"/>
    <w:rsid w:val="00A564EB"/>
    <w:rsid w:val="00A56F0F"/>
    <w:rsid w:val="00A60195"/>
    <w:rsid w:val="00A60FD6"/>
    <w:rsid w:val="00A6322C"/>
    <w:rsid w:val="00A6394C"/>
    <w:rsid w:val="00A64421"/>
    <w:rsid w:val="00A648C2"/>
    <w:rsid w:val="00A65050"/>
    <w:rsid w:val="00A65482"/>
    <w:rsid w:val="00A65FAB"/>
    <w:rsid w:val="00A6683C"/>
    <w:rsid w:val="00A66DBD"/>
    <w:rsid w:val="00A66EC6"/>
    <w:rsid w:val="00A6706B"/>
    <w:rsid w:val="00A672A8"/>
    <w:rsid w:val="00A675D9"/>
    <w:rsid w:val="00A700A3"/>
    <w:rsid w:val="00A70159"/>
    <w:rsid w:val="00A70245"/>
    <w:rsid w:val="00A707F3"/>
    <w:rsid w:val="00A7217D"/>
    <w:rsid w:val="00A72DF3"/>
    <w:rsid w:val="00A73282"/>
    <w:rsid w:val="00A7376F"/>
    <w:rsid w:val="00A73A26"/>
    <w:rsid w:val="00A74B40"/>
    <w:rsid w:val="00A74D8D"/>
    <w:rsid w:val="00A751A0"/>
    <w:rsid w:val="00A75338"/>
    <w:rsid w:val="00A76381"/>
    <w:rsid w:val="00A76868"/>
    <w:rsid w:val="00A768EA"/>
    <w:rsid w:val="00A772B4"/>
    <w:rsid w:val="00A774C1"/>
    <w:rsid w:val="00A779E9"/>
    <w:rsid w:val="00A77C90"/>
    <w:rsid w:val="00A801A9"/>
    <w:rsid w:val="00A8092A"/>
    <w:rsid w:val="00A80A02"/>
    <w:rsid w:val="00A80C2E"/>
    <w:rsid w:val="00A8279E"/>
    <w:rsid w:val="00A8286E"/>
    <w:rsid w:val="00A82F95"/>
    <w:rsid w:val="00A8318E"/>
    <w:rsid w:val="00A831AC"/>
    <w:rsid w:val="00A839C8"/>
    <w:rsid w:val="00A840BE"/>
    <w:rsid w:val="00A840D5"/>
    <w:rsid w:val="00A85131"/>
    <w:rsid w:val="00A85CE0"/>
    <w:rsid w:val="00A85E91"/>
    <w:rsid w:val="00A85F5D"/>
    <w:rsid w:val="00A85FE5"/>
    <w:rsid w:val="00A86139"/>
    <w:rsid w:val="00A86EB4"/>
    <w:rsid w:val="00A90BDF"/>
    <w:rsid w:val="00A92BF8"/>
    <w:rsid w:val="00A92CFF"/>
    <w:rsid w:val="00A92F0D"/>
    <w:rsid w:val="00A93E04"/>
    <w:rsid w:val="00A94F5F"/>
    <w:rsid w:val="00A94FBC"/>
    <w:rsid w:val="00A95150"/>
    <w:rsid w:val="00A9559C"/>
    <w:rsid w:val="00A95711"/>
    <w:rsid w:val="00A95FD0"/>
    <w:rsid w:val="00A96300"/>
    <w:rsid w:val="00A9676E"/>
    <w:rsid w:val="00A9797B"/>
    <w:rsid w:val="00A97C62"/>
    <w:rsid w:val="00A97DCA"/>
    <w:rsid w:val="00AA02BE"/>
    <w:rsid w:val="00AA0F32"/>
    <w:rsid w:val="00AA1619"/>
    <w:rsid w:val="00AA1B66"/>
    <w:rsid w:val="00AA3189"/>
    <w:rsid w:val="00AA36EB"/>
    <w:rsid w:val="00AA43A1"/>
    <w:rsid w:val="00AA5F90"/>
    <w:rsid w:val="00AA629F"/>
    <w:rsid w:val="00AA63BD"/>
    <w:rsid w:val="00AA6A66"/>
    <w:rsid w:val="00AA72D7"/>
    <w:rsid w:val="00AA7658"/>
    <w:rsid w:val="00AB01A1"/>
    <w:rsid w:val="00AB0412"/>
    <w:rsid w:val="00AB0885"/>
    <w:rsid w:val="00AB1C4B"/>
    <w:rsid w:val="00AB2389"/>
    <w:rsid w:val="00AB2825"/>
    <w:rsid w:val="00AB2C97"/>
    <w:rsid w:val="00AB2F46"/>
    <w:rsid w:val="00AB308F"/>
    <w:rsid w:val="00AB393F"/>
    <w:rsid w:val="00AB3FE1"/>
    <w:rsid w:val="00AB4E51"/>
    <w:rsid w:val="00AB5C94"/>
    <w:rsid w:val="00AB63E5"/>
    <w:rsid w:val="00AB6610"/>
    <w:rsid w:val="00AB67AA"/>
    <w:rsid w:val="00AB6846"/>
    <w:rsid w:val="00AB7835"/>
    <w:rsid w:val="00AB7B8D"/>
    <w:rsid w:val="00AB7EF6"/>
    <w:rsid w:val="00AC06B8"/>
    <w:rsid w:val="00AC0B1B"/>
    <w:rsid w:val="00AC0C9F"/>
    <w:rsid w:val="00AC0F2C"/>
    <w:rsid w:val="00AC14E2"/>
    <w:rsid w:val="00AC1F38"/>
    <w:rsid w:val="00AC3054"/>
    <w:rsid w:val="00AC4274"/>
    <w:rsid w:val="00AC4299"/>
    <w:rsid w:val="00AC4E3A"/>
    <w:rsid w:val="00AC5975"/>
    <w:rsid w:val="00AC5D72"/>
    <w:rsid w:val="00AC5F45"/>
    <w:rsid w:val="00AC6255"/>
    <w:rsid w:val="00AC63E3"/>
    <w:rsid w:val="00AC654C"/>
    <w:rsid w:val="00AC6570"/>
    <w:rsid w:val="00AC6619"/>
    <w:rsid w:val="00AC7107"/>
    <w:rsid w:val="00AD005D"/>
    <w:rsid w:val="00AD061B"/>
    <w:rsid w:val="00AD07FC"/>
    <w:rsid w:val="00AD0B59"/>
    <w:rsid w:val="00AD0C6F"/>
    <w:rsid w:val="00AD12C5"/>
    <w:rsid w:val="00AD1A08"/>
    <w:rsid w:val="00AD1F99"/>
    <w:rsid w:val="00AD2498"/>
    <w:rsid w:val="00AD2B53"/>
    <w:rsid w:val="00AD3710"/>
    <w:rsid w:val="00AD3790"/>
    <w:rsid w:val="00AD414B"/>
    <w:rsid w:val="00AD4452"/>
    <w:rsid w:val="00AD4571"/>
    <w:rsid w:val="00AD49CB"/>
    <w:rsid w:val="00AD70F1"/>
    <w:rsid w:val="00AD71C5"/>
    <w:rsid w:val="00AD7567"/>
    <w:rsid w:val="00AD7970"/>
    <w:rsid w:val="00AE0C1B"/>
    <w:rsid w:val="00AE141F"/>
    <w:rsid w:val="00AE1CD7"/>
    <w:rsid w:val="00AE247D"/>
    <w:rsid w:val="00AE2C18"/>
    <w:rsid w:val="00AE3D79"/>
    <w:rsid w:val="00AE4020"/>
    <w:rsid w:val="00AE764A"/>
    <w:rsid w:val="00AE79F2"/>
    <w:rsid w:val="00AE7CD3"/>
    <w:rsid w:val="00AF003B"/>
    <w:rsid w:val="00AF07E2"/>
    <w:rsid w:val="00AF1037"/>
    <w:rsid w:val="00AF17F9"/>
    <w:rsid w:val="00AF1E50"/>
    <w:rsid w:val="00AF1F57"/>
    <w:rsid w:val="00AF2910"/>
    <w:rsid w:val="00AF3C10"/>
    <w:rsid w:val="00AF3C69"/>
    <w:rsid w:val="00AF3D7A"/>
    <w:rsid w:val="00AF4023"/>
    <w:rsid w:val="00AF4ED2"/>
    <w:rsid w:val="00AF5506"/>
    <w:rsid w:val="00AF61D0"/>
    <w:rsid w:val="00AF6219"/>
    <w:rsid w:val="00AF62BC"/>
    <w:rsid w:val="00AF672F"/>
    <w:rsid w:val="00AF6F2C"/>
    <w:rsid w:val="00AF7FA5"/>
    <w:rsid w:val="00B00262"/>
    <w:rsid w:val="00B006E9"/>
    <w:rsid w:val="00B0115C"/>
    <w:rsid w:val="00B01163"/>
    <w:rsid w:val="00B01C89"/>
    <w:rsid w:val="00B024AD"/>
    <w:rsid w:val="00B024D7"/>
    <w:rsid w:val="00B03014"/>
    <w:rsid w:val="00B030EA"/>
    <w:rsid w:val="00B03CD3"/>
    <w:rsid w:val="00B048F1"/>
    <w:rsid w:val="00B049B4"/>
    <w:rsid w:val="00B04BAE"/>
    <w:rsid w:val="00B04D23"/>
    <w:rsid w:val="00B057CA"/>
    <w:rsid w:val="00B05FDA"/>
    <w:rsid w:val="00B067DE"/>
    <w:rsid w:val="00B1119D"/>
    <w:rsid w:val="00B11505"/>
    <w:rsid w:val="00B11D0D"/>
    <w:rsid w:val="00B12271"/>
    <w:rsid w:val="00B12E10"/>
    <w:rsid w:val="00B12EA6"/>
    <w:rsid w:val="00B13C78"/>
    <w:rsid w:val="00B13F06"/>
    <w:rsid w:val="00B14047"/>
    <w:rsid w:val="00B14253"/>
    <w:rsid w:val="00B145A2"/>
    <w:rsid w:val="00B14842"/>
    <w:rsid w:val="00B1489B"/>
    <w:rsid w:val="00B15280"/>
    <w:rsid w:val="00B15761"/>
    <w:rsid w:val="00B15DB6"/>
    <w:rsid w:val="00B15F2D"/>
    <w:rsid w:val="00B17100"/>
    <w:rsid w:val="00B171C0"/>
    <w:rsid w:val="00B17999"/>
    <w:rsid w:val="00B20317"/>
    <w:rsid w:val="00B20E5D"/>
    <w:rsid w:val="00B212C5"/>
    <w:rsid w:val="00B21DE2"/>
    <w:rsid w:val="00B21E50"/>
    <w:rsid w:val="00B22110"/>
    <w:rsid w:val="00B2291A"/>
    <w:rsid w:val="00B22E27"/>
    <w:rsid w:val="00B23005"/>
    <w:rsid w:val="00B23A34"/>
    <w:rsid w:val="00B23BE1"/>
    <w:rsid w:val="00B267A1"/>
    <w:rsid w:val="00B26927"/>
    <w:rsid w:val="00B277C4"/>
    <w:rsid w:val="00B30046"/>
    <w:rsid w:val="00B30336"/>
    <w:rsid w:val="00B30A1C"/>
    <w:rsid w:val="00B30B13"/>
    <w:rsid w:val="00B31D8A"/>
    <w:rsid w:val="00B320ED"/>
    <w:rsid w:val="00B32341"/>
    <w:rsid w:val="00B32AFB"/>
    <w:rsid w:val="00B33B48"/>
    <w:rsid w:val="00B34001"/>
    <w:rsid w:val="00B345E4"/>
    <w:rsid w:val="00B34B0B"/>
    <w:rsid w:val="00B34B77"/>
    <w:rsid w:val="00B34DD6"/>
    <w:rsid w:val="00B35F80"/>
    <w:rsid w:val="00B3602B"/>
    <w:rsid w:val="00B36BA6"/>
    <w:rsid w:val="00B36EAA"/>
    <w:rsid w:val="00B374A6"/>
    <w:rsid w:val="00B4162D"/>
    <w:rsid w:val="00B4177D"/>
    <w:rsid w:val="00B42941"/>
    <w:rsid w:val="00B42947"/>
    <w:rsid w:val="00B431BD"/>
    <w:rsid w:val="00B434F1"/>
    <w:rsid w:val="00B439B1"/>
    <w:rsid w:val="00B43C2A"/>
    <w:rsid w:val="00B43F29"/>
    <w:rsid w:val="00B4423C"/>
    <w:rsid w:val="00B442BD"/>
    <w:rsid w:val="00B449EB"/>
    <w:rsid w:val="00B44FD0"/>
    <w:rsid w:val="00B45022"/>
    <w:rsid w:val="00B4512A"/>
    <w:rsid w:val="00B454FC"/>
    <w:rsid w:val="00B457F2"/>
    <w:rsid w:val="00B45948"/>
    <w:rsid w:val="00B459FA"/>
    <w:rsid w:val="00B45BCF"/>
    <w:rsid w:val="00B4618A"/>
    <w:rsid w:val="00B465DF"/>
    <w:rsid w:val="00B46BAF"/>
    <w:rsid w:val="00B46F04"/>
    <w:rsid w:val="00B47B20"/>
    <w:rsid w:val="00B47F0C"/>
    <w:rsid w:val="00B50194"/>
    <w:rsid w:val="00B50B0A"/>
    <w:rsid w:val="00B50D11"/>
    <w:rsid w:val="00B51CC6"/>
    <w:rsid w:val="00B51F42"/>
    <w:rsid w:val="00B522A4"/>
    <w:rsid w:val="00B52306"/>
    <w:rsid w:val="00B52872"/>
    <w:rsid w:val="00B528A1"/>
    <w:rsid w:val="00B52CE6"/>
    <w:rsid w:val="00B52D27"/>
    <w:rsid w:val="00B53030"/>
    <w:rsid w:val="00B53847"/>
    <w:rsid w:val="00B53939"/>
    <w:rsid w:val="00B542AB"/>
    <w:rsid w:val="00B5657C"/>
    <w:rsid w:val="00B56F19"/>
    <w:rsid w:val="00B571F5"/>
    <w:rsid w:val="00B57211"/>
    <w:rsid w:val="00B612BC"/>
    <w:rsid w:val="00B614BF"/>
    <w:rsid w:val="00B61565"/>
    <w:rsid w:val="00B6190A"/>
    <w:rsid w:val="00B62635"/>
    <w:rsid w:val="00B6498C"/>
    <w:rsid w:val="00B64EB6"/>
    <w:rsid w:val="00B6527B"/>
    <w:rsid w:val="00B65598"/>
    <w:rsid w:val="00B704AB"/>
    <w:rsid w:val="00B712EE"/>
    <w:rsid w:val="00B71CD5"/>
    <w:rsid w:val="00B71DAC"/>
    <w:rsid w:val="00B72E87"/>
    <w:rsid w:val="00B72E9F"/>
    <w:rsid w:val="00B730C7"/>
    <w:rsid w:val="00B734C4"/>
    <w:rsid w:val="00B7350E"/>
    <w:rsid w:val="00B746CC"/>
    <w:rsid w:val="00B74792"/>
    <w:rsid w:val="00B74827"/>
    <w:rsid w:val="00B74CDB"/>
    <w:rsid w:val="00B7583B"/>
    <w:rsid w:val="00B759BA"/>
    <w:rsid w:val="00B77A2C"/>
    <w:rsid w:val="00B77AAD"/>
    <w:rsid w:val="00B80B4B"/>
    <w:rsid w:val="00B811B0"/>
    <w:rsid w:val="00B814CA"/>
    <w:rsid w:val="00B816A3"/>
    <w:rsid w:val="00B821F9"/>
    <w:rsid w:val="00B822A4"/>
    <w:rsid w:val="00B828CC"/>
    <w:rsid w:val="00B83834"/>
    <w:rsid w:val="00B83DDE"/>
    <w:rsid w:val="00B846EC"/>
    <w:rsid w:val="00B84DD0"/>
    <w:rsid w:val="00B8560C"/>
    <w:rsid w:val="00B856D5"/>
    <w:rsid w:val="00B8575F"/>
    <w:rsid w:val="00B85B8C"/>
    <w:rsid w:val="00B85E2F"/>
    <w:rsid w:val="00B85F75"/>
    <w:rsid w:val="00B86114"/>
    <w:rsid w:val="00B86B2D"/>
    <w:rsid w:val="00B86CA9"/>
    <w:rsid w:val="00B87417"/>
    <w:rsid w:val="00B877AB"/>
    <w:rsid w:val="00B90B8D"/>
    <w:rsid w:val="00B91440"/>
    <w:rsid w:val="00B918B1"/>
    <w:rsid w:val="00B9269E"/>
    <w:rsid w:val="00B92AAD"/>
    <w:rsid w:val="00B92F87"/>
    <w:rsid w:val="00B93FA1"/>
    <w:rsid w:val="00B9490A"/>
    <w:rsid w:val="00B94F66"/>
    <w:rsid w:val="00B96FBD"/>
    <w:rsid w:val="00B9740B"/>
    <w:rsid w:val="00B976B5"/>
    <w:rsid w:val="00B976CF"/>
    <w:rsid w:val="00B97F1B"/>
    <w:rsid w:val="00BA05FE"/>
    <w:rsid w:val="00BA0C95"/>
    <w:rsid w:val="00BA0F9A"/>
    <w:rsid w:val="00BA118D"/>
    <w:rsid w:val="00BA19A5"/>
    <w:rsid w:val="00BA1BF6"/>
    <w:rsid w:val="00BA1C6C"/>
    <w:rsid w:val="00BA2863"/>
    <w:rsid w:val="00BA325A"/>
    <w:rsid w:val="00BA3843"/>
    <w:rsid w:val="00BA4871"/>
    <w:rsid w:val="00BA4A8E"/>
    <w:rsid w:val="00BA4F0B"/>
    <w:rsid w:val="00BA5402"/>
    <w:rsid w:val="00BA5699"/>
    <w:rsid w:val="00BA58FE"/>
    <w:rsid w:val="00BA5C1F"/>
    <w:rsid w:val="00BA6384"/>
    <w:rsid w:val="00BA6E03"/>
    <w:rsid w:val="00BA7058"/>
    <w:rsid w:val="00BA75DC"/>
    <w:rsid w:val="00BA7BA9"/>
    <w:rsid w:val="00BA7CE0"/>
    <w:rsid w:val="00BB0C1F"/>
    <w:rsid w:val="00BB169C"/>
    <w:rsid w:val="00BB1DFE"/>
    <w:rsid w:val="00BB20A0"/>
    <w:rsid w:val="00BB22D4"/>
    <w:rsid w:val="00BB3AFC"/>
    <w:rsid w:val="00BB3CBE"/>
    <w:rsid w:val="00BB4174"/>
    <w:rsid w:val="00BB465E"/>
    <w:rsid w:val="00BB50BB"/>
    <w:rsid w:val="00BB568E"/>
    <w:rsid w:val="00BB5AB0"/>
    <w:rsid w:val="00BB5B5D"/>
    <w:rsid w:val="00BB6397"/>
    <w:rsid w:val="00BB6B9C"/>
    <w:rsid w:val="00BB6CDC"/>
    <w:rsid w:val="00BB7260"/>
    <w:rsid w:val="00BB73C8"/>
    <w:rsid w:val="00BB7691"/>
    <w:rsid w:val="00BB7E19"/>
    <w:rsid w:val="00BC068F"/>
    <w:rsid w:val="00BC0A7F"/>
    <w:rsid w:val="00BC1220"/>
    <w:rsid w:val="00BC1DCA"/>
    <w:rsid w:val="00BC2C58"/>
    <w:rsid w:val="00BC3A29"/>
    <w:rsid w:val="00BC3F13"/>
    <w:rsid w:val="00BC40B5"/>
    <w:rsid w:val="00BC41EE"/>
    <w:rsid w:val="00BC43FD"/>
    <w:rsid w:val="00BC47BF"/>
    <w:rsid w:val="00BC4F1C"/>
    <w:rsid w:val="00BC51F5"/>
    <w:rsid w:val="00BC5ECA"/>
    <w:rsid w:val="00BC61CD"/>
    <w:rsid w:val="00BC61F2"/>
    <w:rsid w:val="00BC67C0"/>
    <w:rsid w:val="00BC6F32"/>
    <w:rsid w:val="00BC6F41"/>
    <w:rsid w:val="00BC7165"/>
    <w:rsid w:val="00BC793E"/>
    <w:rsid w:val="00BC7E64"/>
    <w:rsid w:val="00BD0AF7"/>
    <w:rsid w:val="00BD1270"/>
    <w:rsid w:val="00BD1379"/>
    <w:rsid w:val="00BD2FE7"/>
    <w:rsid w:val="00BD36DE"/>
    <w:rsid w:val="00BD39D2"/>
    <w:rsid w:val="00BD4E13"/>
    <w:rsid w:val="00BD52C3"/>
    <w:rsid w:val="00BD5485"/>
    <w:rsid w:val="00BD5F43"/>
    <w:rsid w:val="00BD661B"/>
    <w:rsid w:val="00BD687C"/>
    <w:rsid w:val="00BD69C4"/>
    <w:rsid w:val="00BD6DB9"/>
    <w:rsid w:val="00BD75D1"/>
    <w:rsid w:val="00BE0363"/>
    <w:rsid w:val="00BE0A45"/>
    <w:rsid w:val="00BE1233"/>
    <w:rsid w:val="00BE1238"/>
    <w:rsid w:val="00BE1277"/>
    <w:rsid w:val="00BE1311"/>
    <w:rsid w:val="00BE19C2"/>
    <w:rsid w:val="00BE2509"/>
    <w:rsid w:val="00BE358B"/>
    <w:rsid w:val="00BE35DF"/>
    <w:rsid w:val="00BE3D91"/>
    <w:rsid w:val="00BE4109"/>
    <w:rsid w:val="00BE447B"/>
    <w:rsid w:val="00BE4569"/>
    <w:rsid w:val="00BE4782"/>
    <w:rsid w:val="00BE47D8"/>
    <w:rsid w:val="00BE4FD9"/>
    <w:rsid w:val="00BE57DA"/>
    <w:rsid w:val="00BE5D73"/>
    <w:rsid w:val="00BE6DFE"/>
    <w:rsid w:val="00BE7383"/>
    <w:rsid w:val="00BE79AB"/>
    <w:rsid w:val="00BF0637"/>
    <w:rsid w:val="00BF124A"/>
    <w:rsid w:val="00BF156A"/>
    <w:rsid w:val="00BF160C"/>
    <w:rsid w:val="00BF1D5A"/>
    <w:rsid w:val="00BF37A9"/>
    <w:rsid w:val="00BF3A6D"/>
    <w:rsid w:val="00BF3C23"/>
    <w:rsid w:val="00BF4770"/>
    <w:rsid w:val="00BF513A"/>
    <w:rsid w:val="00BF540A"/>
    <w:rsid w:val="00BF6036"/>
    <w:rsid w:val="00BF64CD"/>
    <w:rsid w:val="00BF67D7"/>
    <w:rsid w:val="00BF69D2"/>
    <w:rsid w:val="00BF6AF6"/>
    <w:rsid w:val="00BF6EB4"/>
    <w:rsid w:val="00BF6EC1"/>
    <w:rsid w:val="00BF7257"/>
    <w:rsid w:val="00BF7347"/>
    <w:rsid w:val="00BF7B94"/>
    <w:rsid w:val="00BF7C53"/>
    <w:rsid w:val="00C00D74"/>
    <w:rsid w:val="00C017D1"/>
    <w:rsid w:val="00C029BC"/>
    <w:rsid w:val="00C02A1C"/>
    <w:rsid w:val="00C02D50"/>
    <w:rsid w:val="00C030A6"/>
    <w:rsid w:val="00C047D7"/>
    <w:rsid w:val="00C04D37"/>
    <w:rsid w:val="00C05941"/>
    <w:rsid w:val="00C0657C"/>
    <w:rsid w:val="00C074C4"/>
    <w:rsid w:val="00C079F5"/>
    <w:rsid w:val="00C10CD4"/>
    <w:rsid w:val="00C11521"/>
    <w:rsid w:val="00C11B8D"/>
    <w:rsid w:val="00C125B0"/>
    <w:rsid w:val="00C12AE0"/>
    <w:rsid w:val="00C12F2A"/>
    <w:rsid w:val="00C12FEB"/>
    <w:rsid w:val="00C1357C"/>
    <w:rsid w:val="00C14093"/>
    <w:rsid w:val="00C140C6"/>
    <w:rsid w:val="00C144EF"/>
    <w:rsid w:val="00C1534E"/>
    <w:rsid w:val="00C15A56"/>
    <w:rsid w:val="00C20927"/>
    <w:rsid w:val="00C211DC"/>
    <w:rsid w:val="00C2135F"/>
    <w:rsid w:val="00C21AAB"/>
    <w:rsid w:val="00C233C6"/>
    <w:rsid w:val="00C23D0C"/>
    <w:rsid w:val="00C23D4E"/>
    <w:rsid w:val="00C23FF2"/>
    <w:rsid w:val="00C24ED2"/>
    <w:rsid w:val="00C24F3F"/>
    <w:rsid w:val="00C255CC"/>
    <w:rsid w:val="00C25670"/>
    <w:rsid w:val="00C259E2"/>
    <w:rsid w:val="00C2636B"/>
    <w:rsid w:val="00C26754"/>
    <w:rsid w:val="00C26869"/>
    <w:rsid w:val="00C26C3A"/>
    <w:rsid w:val="00C2709D"/>
    <w:rsid w:val="00C2773B"/>
    <w:rsid w:val="00C277FB"/>
    <w:rsid w:val="00C27CEA"/>
    <w:rsid w:val="00C30107"/>
    <w:rsid w:val="00C30639"/>
    <w:rsid w:val="00C306B3"/>
    <w:rsid w:val="00C306F6"/>
    <w:rsid w:val="00C3070C"/>
    <w:rsid w:val="00C309E5"/>
    <w:rsid w:val="00C30E2E"/>
    <w:rsid w:val="00C3194E"/>
    <w:rsid w:val="00C31BBB"/>
    <w:rsid w:val="00C3220C"/>
    <w:rsid w:val="00C32B69"/>
    <w:rsid w:val="00C337A6"/>
    <w:rsid w:val="00C345ED"/>
    <w:rsid w:val="00C34837"/>
    <w:rsid w:val="00C348B3"/>
    <w:rsid w:val="00C34F38"/>
    <w:rsid w:val="00C3548F"/>
    <w:rsid w:val="00C356C8"/>
    <w:rsid w:val="00C367B4"/>
    <w:rsid w:val="00C36956"/>
    <w:rsid w:val="00C36B2D"/>
    <w:rsid w:val="00C37197"/>
    <w:rsid w:val="00C37615"/>
    <w:rsid w:val="00C379AA"/>
    <w:rsid w:val="00C37B29"/>
    <w:rsid w:val="00C37CB7"/>
    <w:rsid w:val="00C40AFB"/>
    <w:rsid w:val="00C40CC9"/>
    <w:rsid w:val="00C40D60"/>
    <w:rsid w:val="00C43A7D"/>
    <w:rsid w:val="00C4425F"/>
    <w:rsid w:val="00C44320"/>
    <w:rsid w:val="00C44421"/>
    <w:rsid w:val="00C4481B"/>
    <w:rsid w:val="00C44A04"/>
    <w:rsid w:val="00C44C83"/>
    <w:rsid w:val="00C44D1A"/>
    <w:rsid w:val="00C45F5E"/>
    <w:rsid w:val="00C4623C"/>
    <w:rsid w:val="00C462A9"/>
    <w:rsid w:val="00C46DB1"/>
    <w:rsid w:val="00C4706F"/>
    <w:rsid w:val="00C47BD3"/>
    <w:rsid w:val="00C47E57"/>
    <w:rsid w:val="00C504D3"/>
    <w:rsid w:val="00C5267A"/>
    <w:rsid w:val="00C536B3"/>
    <w:rsid w:val="00C53B22"/>
    <w:rsid w:val="00C53C3F"/>
    <w:rsid w:val="00C53C4E"/>
    <w:rsid w:val="00C542A9"/>
    <w:rsid w:val="00C54763"/>
    <w:rsid w:val="00C5505F"/>
    <w:rsid w:val="00C55547"/>
    <w:rsid w:val="00C55649"/>
    <w:rsid w:val="00C55F82"/>
    <w:rsid w:val="00C56043"/>
    <w:rsid w:val="00C563A1"/>
    <w:rsid w:val="00C56DBA"/>
    <w:rsid w:val="00C576F8"/>
    <w:rsid w:val="00C57A57"/>
    <w:rsid w:val="00C57F07"/>
    <w:rsid w:val="00C5FC5A"/>
    <w:rsid w:val="00C601CA"/>
    <w:rsid w:val="00C604F5"/>
    <w:rsid w:val="00C61336"/>
    <w:rsid w:val="00C61583"/>
    <w:rsid w:val="00C61FF5"/>
    <w:rsid w:val="00C6238A"/>
    <w:rsid w:val="00C62CD3"/>
    <w:rsid w:val="00C62DC8"/>
    <w:rsid w:val="00C63517"/>
    <w:rsid w:val="00C635CF"/>
    <w:rsid w:val="00C635FD"/>
    <w:rsid w:val="00C64027"/>
    <w:rsid w:val="00C6547C"/>
    <w:rsid w:val="00C66473"/>
    <w:rsid w:val="00C67004"/>
    <w:rsid w:val="00C679E4"/>
    <w:rsid w:val="00C7073E"/>
    <w:rsid w:val="00C707EE"/>
    <w:rsid w:val="00C7103D"/>
    <w:rsid w:val="00C71514"/>
    <w:rsid w:val="00C717C8"/>
    <w:rsid w:val="00C7187C"/>
    <w:rsid w:val="00C71AF2"/>
    <w:rsid w:val="00C71B86"/>
    <w:rsid w:val="00C71C39"/>
    <w:rsid w:val="00C71D62"/>
    <w:rsid w:val="00C723EA"/>
    <w:rsid w:val="00C731CE"/>
    <w:rsid w:val="00C747DC"/>
    <w:rsid w:val="00C757B4"/>
    <w:rsid w:val="00C75AE2"/>
    <w:rsid w:val="00C76804"/>
    <w:rsid w:val="00C76E4A"/>
    <w:rsid w:val="00C800A3"/>
    <w:rsid w:val="00C80731"/>
    <w:rsid w:val="00C80811"/>
    <w:rsid w:val="00C81C8B"/>
    <w:rsid w:val="00C82F83"/>
    <w:rsid w:val="00C839AF"/>
    <w:rsid w:val="00C841B5"/>
    <w:rsid w:val="00C84BAF"/>
    <w:rsid w:val="00C84C64"/>
    <w:rsid w:val="00C8571F"/>
    <w:rsid w:val="00C85EAB"/>
    <w:rsid w:val="00C863A3"/>
    <w:rsid w:val="00C8687B"/>
    <w:rsid w:val="00C86B79"/>
    <w:rsid w:val="00C87C87"/>
    <w:rsid w:val="00C87CEE"/>
    <w:rsid w:val="00C9009E"/>
    <w:rsid w:val="00C90199"/>
    <w:rsid w:val="00C91042"/>
    <w:rsid w:val="00C917B0"/>
    <w:rsid w:val="00C91D08"/>
    <w:rsid w:val="00C91DC9"/>
    <w:rsid w:val="00C92CA2"/>
    <w:rsid w:val="00C93697"/>
    <w:rsid w:val="00C93FC2"/>
    <w:rsid w:val="00C941FF"/>
    <w:rsid w:val="00C94812"/>
    <w:rsid w:val="00C94AFD"/>
    <w:rsid w:val="00C95414"/>
    <w:rsid w:val="00C95E48"/>
    <w:rsid w:val="00C960CE"/>
    <w:rsid w:val="00C965D8"/>
    <w:rsid w:val="00C9673B"/>
    <w:rsid w:val="00C96D0C"/>
    <w:rsid w:val="00C973FB"/>
    <w:rsid w:val="00CA0856"/>
    <w:rsid w:val="00CA0C40"/>
    <w:rsid w:val="00CA126C"/>
    <w:rsid w:val="00CA13B9"/>
    <w:rsid w:val="00CA21CA"/>
    <w:rsid w:val="00CA236C"/>
    <w:rsid w:val="00CA270D"/>
    <w:rsid w:val="00CA2E80"/>
    <w:rsid w:val="00CA2E92"/>
    <w:rsid w:val="00CA35D4"/>
    <w:rsid w:val="00CA4EB2"/>
    <w:rsid w:val="00CA5492"/>
    <w:rsid w:val="00CA6135"/>
    <w:rsid w:val="00CA61EE"/>
    <w:rsid w:val="00CA6F54"/>
    <w:rsid w:val="00CB08DF"/>
    <w:rsid w:val="00CB1734"/>
    <w:rsid w:val="00CB17C4"/>
    <w:rsid w:val="00CB1B95"/>
    <w:rsid w:val="00CB1F27"/>
    <w:rsid w:val="00CB256D"/>
    <w:rsid w:val="00CB29FA"/>
    <w:rsid w:val="00CB3146"/>
    <w:rsid w:val="00CB3376"/>
    <w:rsid w:val="00CB3C8D"/>
    <w:rsid w:val="00CB484B"/>
    <w:rsid w:val="00CB4E0C"/>
    <w:rsid w:val="00CB5059"/>
    <w:rsid w:val="00CB5A21"/>
    <w:rsid w:val="00CB6C8D"/>
    <w:rsid w:val="00CB7D2C"/>
    <w:rsid w:val="00CB7F46"/>
    <w:rsid w:val="00CC0068"/>
    <w:rsid w:val="00CC05F5"/>
    <w:rsid w:val="00CC112B"/>
    <w:rsid w:val="00CC2508"/>
    <w:rsid w:val="00CC2601"/>
    <w:rsid w:val="00CC26A6"/>
    <w:rsid w:val="00CC2B5B"/>
    <w:rsid w:val="00CC2F2F"/>
    <w:rsid w:val="00CC47A1"/>
    <w:rsid w:val="00CC4F4F"/>
    <w:rsid w:val="00CC4F94"/>
    <w:rsid w:val="00CC59CD"/>
    <w:rsid w:val="00CC6811"/>
    <w:rsid w:val="00CC6A7B"/>
    <w:rsid w:val="00CC7195"/>
    <w:rsid w:val="00CC73DA"/>
    <w:rsid w:val="00CC765A"/>
    <w:rsid w:val="00CD0467"/>
    <w:rsid w:val="00CD0F76"/>
    <w:rsid w:val="00CD1420"/>
    <w:rsid w:val="00CD1B30"/>
    <w:rsid w:val="00CD1EBF"/>
    <w:rsid w:val="00CD20AE"/>
    <w:rsid w:val="00CD295D"/>
    <w:rsid w:val="00CD2FDB"/>
    <w:rsid w:val="00CD35F2"/>
    <w:rsid w:val="00CD385E"/>
    <w:rsid w:val="00CD3F0E"/>
    <w:rsid w:val="00CD4356"/>
    <w:rsid w:val="00CD6CEB"/>
    <w:rsid w:val="00CD7623"/>
    <w:rsid w:val="00CD7D5B"/>
    <w:rsid w:val="00CD7E64"/>
    <w:rsid w:val="00CD7ED8"/>
    <w:rsid w:val="00CE0817"/>
    <w:rsid w:val="00CE1093"/>
    <w:rsid w:val="00CE27C9"/>
    <w:rsid w:val="00CE2A31"/>
    <w:rsid w:val="00CE2B78"/>
    <w:rsid w:val="00CE31F7"/>
    <w:rsid w:val="00CE3EDA"/>
    <w:rsid w:val="00CE47AF"/>
    <w:rsid w:val="00CE4BEB"/>
    <w:rsid w:val="00CE4C49"/>
    <w:rsid w:val="00CE5173"/>
    <w:rsid w:val="00CE51FF"/>
    <w:rsid w:val="00CE5491"/>
    <w:rsid w:val="00CE561A"/>
    <w:rsid w:val="00CE5754"/>
    <w:rsid w:val="00CE57C5"/>
    <w:rsid w:val="00CE5ACF"/>
    <w:rsid w:val="00CE6C28"/>
    <w:rsid w:val="00CE71C8"/>
    <w:rsid w:val="00CE7221"/>
    <w:rsid w:val="00CE797B"/>
    <w:rsid w:val="00CE7F91"/>
    <w:rsid w:val="00CF0568"/>
    <w:rsid w:val="00CF09F3"/>
    <w:rsid w:val="00CF1093"/>
    <w:rsid w:val="00CF156A"/>
    <w:rsid w:val="00CF206F"/>
    <w:rsid w:val="00CF2532"/>
    <w:rsid w:val="00CF2D64"/>
    <w:rsid w:val="00CF334C"/>
    <w:rsid w:val="00CF3F9C"/>
    <w:rsid w:val="00CF4C30"/>
    <w:rsid w:val="00CF5466"/>
    <w:rsid w:val="00CF5957"/>
    <w:rsid w:val="00CF65FD"/>
    <w:rsid w:val="00CF67A9"/>
    <w:rsid w:val="00CF6B09"/>
    <w:rsid w:val="00CF6D85"/>
    <w:rsid w:val="00CF6F63"/>
    <w:rsid w:val="00D021AF"/>
    <w:rsid w:val="00D02486"/>
    <w:rsid w:val="00D024BD"/>
    <w:rsid w:val="00D02770"/>
    <w:rsid w:val="00D02E89"/>
    <w:rsid w:val="00D054C0"/>
    <w:rsid w:val="00D057A6"/>
    <w:rsid w:val="00D05A94"/>
    <w:rsid w:val="00D05C59"/>
    <w:rsid w:val="00D06F70"/>
    <w:rsid w:val="00D07EE2"/>
    <w:rsid w:val="00D10120"/>
    <w:rsid w:val="00D10700"/>
    <w:rsid w:val="00D11D41"/>
    <w:rsid w:val="00D11E4A"/>
    <w:rsid w:val="00D11E4C"/>
    <w:rsid w:val="00D1223C"/>
    <w:rsid w:val="00D14A32"/>
    <w:rsid w:val="00D14EE0"/>
    <w:rsid w:val="00D15808"/>
    <w:rsid w:val="00D15BED"/>
    <w:rsid w:val="00D16380"/>
    <w:rsid w:val="00D1690D"/>
    <w:rsid w:val="00D16FBF"/>
    <w:rsid w:val="00D1786A"/>
    <w:rsid w:val="00D2018B"/>
    <w:rsid w:val="00D202DB"/>
    <w:rsid w:val="00D2062B"/>
    <w:rsid w:val="00D20799"/>
    <w:rsid w:val="00D209AF"/>
    <w:rsid w:val="00D20C67"/>
    <w:rsid w:val="00D20E33"/>
    <w:rsid w:val="00D212FE"/>
    <w:rsid w:val="00D21548"/>
    <w:rsid w:val="00D217D6"/>
    <w:rsid w:val="00D21A7C"/>
    <w:rsid w:val="00D21B29"/>
    <w:rsid w:val="00D21E29"/>
    <w:rsid w:val="00D229AC"/>
    <w:rsid w:val="00D2428D"/>
    <w:rsid w:val="00D24331"/>
    <w:rsid w:val="00D244BF"/>
    <w:rsid w:val="00D2506C"/>
    <w:rsid w:val="00D25321"/>
    <w:rsid w:val="00D25ABC"/>
    <w:rsid w:val="00D25B2D"/>
    <w:rsid w:val="00D27F99"/>
    <w:rsid w:val="00D300D9"/>
    <w:rsid w:val="00D3098D"/>
    <w:rsid w:val="00D30A68"/>
    <w:rsid w:val="00D30BE6"/>
    <w:rsid w:val="00D30C04"/>
    <w:rsid w:val="00D3128F"/>
    <w:rsid w:val="00D314D5"/>
    <w:rsid w:val="00D318BC"/>
    <w:rsid w:val="00D31AC6"/>
    <w:rsid w:val="00D31C7A"/>
    <w:rsid w:val="00D32447"/>
    <w:rsid w:val="00D33AA1"/>
    <w:rsid w:val="00D33BC9"/>
    <w:rsid w:val="00D33C40"/>
    <w:rsid w:val="00D3441D"/>
    <w:rsid w:val="00D34F75"/>
    <w:rsid w:val="00D35BD5"/>
    <w:rsid w:val="00D35C30"/>
    <w:rsid w:val="00D36501"/>
    <w:rsid w:val="00D3686E"/>
    <w:rsid w:val="00D36C9B"/>
    <w:rsid w:val="00D3700D"/>
    <w:rsid w:val="00D412C0"/>
    <w:rsid w:val="00D41692"/>
    <w:rsid w:val="00D4194D"/>
    <w:rsid w:val="00D424CA"/>
    <w:rsid w:val="00D42942"/>
    <w:rsid w:val="00D42EDE"/>
    <w:rsid w:val="00D4457C"/>
    <w:rsid w:val="00D44F8B"/>
    <w:rsid w:val="00D459E0"/>
    <w:rsid w:val="00D459F5"/>
    <w:rsid w:val="00D45B15"/>
    <w:rsid w:val="00D4645D"/>
    <w:rsid w:val="00D46C2D"/>
    <w:rsid w:val="00D47551"/>
    <w:rsid w:val="00D47CD7"/>
    <w:rsid w:val="00D504AD"/>
    <w:rsid w:val="00D51A17"/>
    <w:rsid w:val="00D52387"/>
    <w:rsid w:val="00D5285D"/>
    <w:rsid w:val="00D5292C"/>
    <w:rsid w:val="00D52A03"/>
    <w:rsid w:val="00D52FC3"/>
    <w:rsid w:val="00D52FEA"/>
    <w:rsid w:val="00D533DD"/>
    <w:rsid w:val="00D53774"/>
    <w:rsid w:val="00D5433B"/>
    <w:rsid w:val="00D548CD"/>
    <w:rsid w:val="00D54C42"/>
    <w:rsid w:val="00D550E7"/>
    <w:rsid w:val="00D556AB"/>
    <w:rsid w:val="00D55777"/>
    <w:rsid w:val="00D5667C"/>
    <w:rsid w:val="00D5668A"/>
    <w:rsid w:val="00D5689B"/>
    <w:rsid w:val="00D56AF5"/>
    <w:rsid w:val="00D57047"/>
    <w:rsid w:val="00D57780"/>
    <w:rsid w:val="00D60795"/>
    <w:rsid w:val="00D60F96"/>
    <w:rsid w:val="00D61651"/>
    <w:rsid w:val="00D618CD"/>
    <w:rsid w:val="00D6286A"/>
    <w:rsid w:val="00D634CB"/>
    <w:rsid w:val="00D645B2"/>
    <w:rsid w:val="00D6494A"/>
    <w:rsid w:val="00D64ADE"/>
    <w:rsid w:val="00D64B66"/>
    <w:rsid w:val="00D6607A"/>
    <w:rsid w:val="00D66CAA"/>
    <w:rsid w:val="00D66F87"/>
    <w:rsid w:val="00D67483"/>
    <w:rsid w:val="00D7014E"/>
    <w:rsid w:val="00D70AD1"/>
    <w:rsid w:val="00D70F07"/>
    <w:rsid w:val="00D71194"/>
    <w:rsid w:val="00D71995"/>
    <w:rsid w:val="00D7242F"/>
    <w:rsid w:val="00D72A55"/>
    <w:rsid w:val="00D731E3"/>
    <w:rsid w:val="00D73A4A"/>
    <w:rsid w:val="00D73EEE"/>
    <w:rsid w:val="00D742A8"/>
    <w:rsid w:val="00D74308"/>
    <w:rsid w:val="00D75438"/>
    <w:rsid w:val="00D768D3"/>
    <w:rsid w:val="00D76DB7"/>
    <w:rsid w:val="00D77789"/>
    <w:rsid w:val="00D77799"/>
    <w:rsid w:val="00D803CA"/>
    <w:rsid w:val="00D8096D"/>
    <w:rsid w:val="00D81422"/>
    <w:rsid w:val="00D81C35"/>
    <w:rsid w:val="00D8254C"/>
    <w:rsid w:val="00D825B3"/>
    <w:rsid w:val="00D826AC"/>
    <w:rsid w:val="00D82913"/>
    <w:rsid w:val="00D82B60"/>
    <w:rsid w:val="00D82D8F"/>
    <w:rsid w:val="00D8369E"/>
    <w:rsid w:val="00D8416E"/>
    <w:rsid w:val="00D84EB7"/>
    <w:rsid w:val="00D8545A"/>
    <w:rsid w:val="00D85AC7"/>
    <w:rsid w:val="00D8617F"/>
    <w:rsid w:val="00D863DE"/>
    <w:rsid w:val="00D87007"/>
    <w:rsid w:val="00D87BAB"/>
    <w:rsid w:val="00D87F0E"/>
    <w:rsid w:val="00D90713"/>
    <w:rsid w:val="00D90BFF"/>
    <w:rsid w:val="00D92396"/>
    <w:rsid w:val="00D9362C"/>
    <w:rsid w:val="00D946DB"/>
    <w:rsid w:val="00D947C4"/>
    <w:rsid w:val="00D95045"/>
    <w:rsid w:val="00D95228"/>
    <w:rsid w:val="00D9537E"/>
    <w:rsid w:val="00D956C2"/>
    <w:rsid w:val="00D95B93"/>
    <w:rsid w:val="00D967FA"/>
    <w:rsid w:val="00D96E61"/>
    <w:rsid w:val="00DA040A"/>
    <w:rsid w:val="00DA04E2"/>
    <w:rsid w:val="00DA0978"/>
    <w:rsid w:val="00DA0A82"/>
    <w:rsid w:val="00DA0B84"/>
    <w:rsid w:val="00DA0BDB"/>
    <w:rsid w:val="00DA0D0F"/>
    <w:rsid w:val="00DA0DB4"/>
    <w:rsid w:val="00DA0EA2"/>
    <w:rsid w:val="00DA1253"/>
    <w:rsid w:val="00DA1525"/>
    <w:rsid w:val="00DA218A"/>
    <w:rsid w:val="00DA29E7"/>
    <w:rsid w:val="00DA2E4B"/>
    <w:rsid w:val="00DA3B36"/>
    <w:rsid w:val="00DA3E72"/>
    <w:rsid w:val="00DA3FEB"/>
    <w:rsid w:val="00DA4727"/>
    <w:rsid w:val="00DA4A2F"/>
    <w:rsid w:val="00DA4AAA"/>
    <w:rsid w:val="00DA4AAE"/>
    <w:rsid w:val="00DA4D9D"/>
    <w:rsid w:val="00DA5B75"/>
    <w:rsid w:val="00DA6C44"/>
    <w:rsid w:val="00DA6CB8"/>
    <w:rsid w:val="00DA6F0D"/>
    <w:rsid w:val="00DA77E1"/>
    <w:rsid w:val="00DA7C34"/>
    <w:rsid w:val="00DA7F01"/>
    <w:rsid w:val="00DB0274"/>
    <w:rsid w:val="00DB0F07"/>
    <w:rsid w:val="00DB2DD0"/>
    <w:rsid w:val="00DB3B68"/>
    <w:rsid w:val="00DB3EEA"/>
    <w:rsid w:val="00DB3F35"/>
    <w:rsid w:val="00DB40CA"/>
    <w:rsid w:val="00DB4C59"/>
    <w:rsid w:val="00DB4F40"/>
    <w:rsid w:val="00DB52C6"/>
    <w:rsid w:val="00DB5503"/>
    <w:rsid w:val="00DB61BB"/>
    <w:rsid w:val="00DC03E0"/>
    <w:rsid w:val="00DC03F8"/>
    <w:rsid w:val="00DC0817"/>
    <w:rsid w:val="00DC09EA"/>
    <w:rsid w:val="00DC0A81"/>
    <w:rsid w:val="00DC1225"/>
    <w:rsid w:val="00DC1E40"/>
    <w:rsid w:val="00DC1FD1"/>
    <w:rsid w:val="00DC277C"/>
    <w:rsid w:val="00DC2A01"/>
    <w:rsid w:val="00DC2D05"/>
    <w:rsid w:val="00DC3A83"/>
    <w:rsid w:val="00DC3B38"/>
    <w:rsid w:val="00DC40DA"/>
    <w:rsid w:val="00DC4CE4"/>
    <w:rsid w:val="00DC6108"/>
    <w:rsid w:val="00DC7A04"/>
    <w:rsid w:val="00DD00B4"/>
    <w:rsid w:val="00DD07FF"/>
    <w:rsid w:val="00DD092D"/>
    <w:rsid w:val="00DD11A7"/>
    <w:rsid w:val="00DD156E"/>
    <w:rsid w:val="00DD1906"/>
    <w:rsid w:val="00DD2C1E"/>
    <w:rsid w:val="00DD3474"/>
    <w:rsid w:val="00DD41BE"/>
    <w:rsid w:val="00DD4CFC"/>
    <w:rsid w:val="00DD5EFB"/>
    <w:rsid w:val="00DD5F87"/>
    <w:rsid w:val="00DD60DF"/>
    <w:rsid w:val="00DD6BC6"/>
    <w:rsid w:val="00DD6D54"/>
    <w:rsid w:val="00DD6F35"/>
    <w:rsid w:val="00DD72AA"/>
    <w:rsid w:val="00DD7885"/>
    <w:rsid w:val="00DD791B"/>
    <w:rsid w:val="00DE0157"/>
    <w:rsid w:val="00DE0496"/>
    <w:rsid w:val="00DE07A9"/>
    <w:rsid w:val="00DE08E6"/>
    <w:rsid w:val="00DE0962"/>
    <w:rsid w:val="00DE21B5"/>
    <w:rsid w:val="00DE223B"/>
    <w:rsid w:val="00DE230A"/>
    <w:rsid w:val="00DE2370"/>
    <w:rsid w:val="00DE26F2"/>
    <w:rsid w:val="00DE30F5"/>
    <w:rsid w:val="00DE3389"/>
    <w:rsid w:val="00DE4001"/>
    <w:rsid w:val="00DE489B"/>
    <w:rsid w:val="00DE48EF"/>
    <w:rsid w:val="00DE4EF2"/>
    <w:rsid w:val="00DE5752"/>
    <w:rsid w:val="00DE583B"/>
    <w:rsid w:val="00DE5A31"/>
    <w:rsid w:val="00DE73B4"/>
    <w:rsid w:val="00DE7B41"/>
    <w:rsid w:val="00DE7C81"/>
    <w:rsid w:val="00DF0BF5"/>
    <w:rsid w:val="00DF0EF2"/>
    <w:rsid w:val="00DF12C6"/>
    <w:rsid w:val="00DF1A5D"/>
    <w:rsid w:val="00DF30EB"/>
    <w:rsid w:val="00DF3C02"/>
    <w:rsid w:val="00DF4F3C"/>
    <w:rsid w:val="00DF4FF2"/>
    <w:rsid w:val="00DF65DF"/>
    <w:rsid w:val="00DF70AE"/>
    <w:rsid w:val="00DF7382"/>
    <w:rsid w:val="00E00116"/>
    <w:rsid w:val="00E0175F"/>
    <w:rsid w:val="00E01DA0"/>
    <w:rsid w:val="00E01F9D"/>
    <w:rsid w:val="00E026FB"/>
    <w:rsid w:val="00E02F76"/>
    <w:rsid w:val="00E03E51"/>
    <w:rsid w:val="00E03E93"/>
    <w:rsid w:val="00E050F3"/>
    <w:rsid w:val="00E052A9"/>
    <w:rsid w:val="00E0541A"/>
    <w:rsid w:val="00E0639C"/>
    <w:rsid w:val="00E06628"/>
    <w:rsid w:val="00E06E19"/>
    <w:rsid w:val="00E07C8E"/>
    <w:rsid w:val="00E10726"/>
    <w:rsid w:val="00E10B85"/>
    <w:rsid w:val="00E11F7B"/>
    <w:rsid w:val="00E120F4"/>
    <w:rsid w:val="00E124F7"/>
    <w:rsid w:val="00E12B38"/>
    <w:rsid w:val="00E13203"/>
    <w:rsid w:val="00E1366E"/>
    <w:rsid w:val="00E14075"/>
    <w:rsid w:val="00E14099"/>
    <w:rsid w:val="00E1421C"/>
    <w:rsid w:val="00E143FD"/>
    <w:rsid w:val="00E14C4D"/>
    <w:rsid w:val="00E15116"/>
    <w:rsid w:val="00E16498"/>
    <w:rsid w:val="00E1685B"/>
    <w:rsid w:val="00E1696D"/>
    <w:rsid w:val="00E1750A"/>
    <w:rsid w:val="00E20553"/>
    <w:rsid w:val="00E20D20"/>
    <w:rsid w:val="00E20FAC"/>
    <w:rsid w:val="00E2178E"/>
    <w:rsid w:val="00E21A4A"/>
    <w:rsid w:val="00E22D5E"/>
    <w:rsid w:val="00E23222"/>
    <w:rsid w:val="00E2355B"/>
    <w:rsid w:val="00E237F7"/>
    <w:rsid w:val="00E23F45"/>
    <w:rsid w:val="00E23F47"/>
    <w:rsid w:val="00E2447E"/>
    <w:rsid w:val="00E249EF"/>
    <w:rsid w:val="00E25862"/>
    <w:rsid w:val="00E26CB6"/>
    <w:rsid w:val="00E2761E"/>
    <w:rsid w:val="00E27969"/>
    <w:rsid w:val="00E27ACF"/>
    <w:rsid w:val="00E302C9"/>
    <w:rsid w:val="00E32386"/>
    <w:rsid w:val="00E3279F"/>
    <w:rsid w:val="00E32BAE"/>
    <w:rsid w:val="00E32DA2"/>
    <w:rsid w:val="00E32EE4"/>
    <w:rsid w:val="00E33BF7"/>
    <w:rsid w:val="00E340D7"/>
    <w:rsid w:val="00E34533"/>
    <w:rsid w:val="00E35D48"/>
    <w:rsid w:val="00E3668F"/>
    <w:rsid w:val="00E3720E"/>
    <w:rsid w:val="00E37761"/>
    <w:rsid w:val="00E37AFF"/>
    <w:rsid w:val="00E40398"/>
    <w:rsid w:val="00E417B5"/>
    <w:rsid w:val="00E41A58"/>
    <w:rsid w:val="00E41E4F"/>
    <w:rsid w:val="00E41E9E"/>
    <w:rsid w:val="00E42A4D"/>
    <w:rsid w:val="00E43206"/>
    <w:rsid w:val="00E434A1"/>
    <w:rsid w:val="00E43668"/>
    <w:rsid w:val="00E43CD2"/>
    <w:rsid w:val="00E440D2"/>
    <w:rsid w:val="00E44D8A"/>
    <w:rsid w:val="00E4528E"/>
    <w:rsid w:val="00E4580E"/>
    <w:rsid w:val="00E45F52"/>
    <w:rsid w:val="00E46508"/>
    <w:rsid w:val="00E46936"/>
    <w:rsid w:val="00E46AC0"/>
    <w:rsid w:val="00E46B6F"/>
    <w:rsid w:val="00E47129"/>
    <w:rsid w:val="00E473B0"/>
    <w:rsid w:val="00E47B54"/>
    <w:rsid w:val="00E47CCD"/>
    <w:rsid w:val="00E50750"/>
    <w:rsid w:val="00E509EA"/>
    <w:rsid w:val="00E50E79"/>
    <w:rsid w:val="00E50FA0"/>
    <w:rsid w:val="00E512AD"/>
    <w:rsid w:val="00E515D5"/>
    <w:rsid w:val="00E519AF"/>
    <w:rsid w:val="00E52003"/>
    <w:rsid w:val="00E5209B"/>
    <w:rsid w:val="00E52782"/>
    <w:rsid w:val="00E52A38"/>
    <w:rsid w:val="00E53E55"/>
    <w:rsid w:val="00E543B2"/>
    <w:rsid w:val="00E54B05"/>
    <w:rsid w:val="00E55C69"/>
    <w:rsid w:val="00E5715E"/>
    <w:rsid w:val="00E57F52"/>
    <w:rsid w:val="00E609F9"/>
    <w:rsid w:val="00E60B53"/>
    <w:rsid w:val="00E60C82"/>
    <w:rsid w:val="00E61840"/>
    <w:rsid w:val="00E6245E"/>
    <w:rsid w:val="00E62B44"/>
    <w:rsid w:val="00E62FFE"/>
    <w:rsid w:val="00E6373B"/>
    <w:rsid w:val="00E63DC8"/>
    <w:rsid w:val="00E64990"/>
    <w:rsid w:val="00E64BFE"/>
    <w:rsid w:val="00E65359"/>
    <w:rsid w:val="00E66040"/>
    <w:rsid w:val="00E6616A"/>
    <w:rsid w:val="00E67B4A"/>
    <w:rsid w:val="00E67F16"/>
    <w:rsid w:val="00E70990"/>
    <w:rsid w:val="00E70AB0"/>
    <w:rsid w:val="00E71171"/>
    <w:rsid w:val="00E71F27"/>
    <w:rsid w:val="00E7205D"/>
    <w:rsid w:val="00E721D9"/>
    <w:rsid w:val="00E723F5"/>
    <w:rsid w:val="00E72403"/>
    <w:rsid w:val="00E72404"/>
    <w:rsid w:val="00E72D68"/>
    <w:rsid w:val="00E737A1"/>
    <w:rsid w:val="00E73F4B"/>
    <w:rsid w:val="00E74C2C"/>
    <w:rsid w:val="00E752CD"/>
    <w:rsid w:val="00E75655"/>
    <w:rsid w:val="00E75993"/>
    <w:rsid w:val="00E75BCB"/>
    <w:rsid w:val="00E7631C"/>
    <w:rsid w:val="00E764E7"/>
    <w:rsid w:val="00E80172"/>
    <w:rsid w:val="00E804CC"/>
    <w:rsid w:val="00E808B5"/>
    <w:rsid w:val="00E81BBF"/>
    <w:rsid w:val="00E81DB9"/>
    <w:rsid w:val="00E81EF5"/>
    <w:rsid w:val="00E81F69"/>
    <w:rsid w:val="00E822F7"/>
    <w:rsid w:val="00E8231C"/>
    <w:rsid w:val="00E8262F"/>
    <w:rsid w:val="00E828D9"/>
    <w:rsid w:val="00E84C8E"/>
    <w:rsid w:val="00E85358"/>
    <w:rsid w:val="00E863C1"/>
    <w:rsid w:val="00E86638"/>
    <w:rsid w:val="00E86B98"/>
    <w:rsid w:val="00E871FE"/>
    <w:rsid w:val="00E87A07"/>
    <w:rsid w:val="00E87B6C"/>
    <w:rsid w:val="00E9217C"/>
    <w:rsid w:val="00E921F1"/>
    <w:rsid w:val="00E92741"/>
    <w:rsid w:val="00E92C04"/>
    <w:rsid w:val="00E92EE4"/>
    <w:rsid w:val="00E93A70"/>
    <w:rsid w:val="00E93AB5"/>
    <w:rsid w:val="00E93F76"/>
    <w:rsid w:val="00E94FB9"/>
    <w:rsid w:val="00E96511"/>
    <w:rsid w:val="00E96A85"/>
    <w:rsid w:val="00E9758A"/>
    <w:rsid w:val="00E979E9"/>
    <w:rsid w:val="00E97CD2"/>
    <w:rsid w:val="00EA00B1"/>
    <w:rsid w:val="00EA050A"/>
    <w:rsid w:val="00EA0754"/>
    <w:rsid w:val="00EA0BAB"/>
    <w:rsid w:val="00EA0F2F"/>
    <w:rsid w:val="00EA11F0"/>
    <w:rsid w:val="00EA16A0"/>
    <w:rsid w:val="00EA1F5A"/>
    <w:rsid w:val="00EA2AFF"/>
    <w:rsid w:val="00EA2B36"/>
    <w:rsid w:val="00EA3FEF"/>
    <w:rsid w:val="00EA4108"/>
    <w:rsid w:val="00EA419C"/>
    <w:rsid w:val="00EA45F4"/>
    <w:rsid w:val="00EA4F4F"/>
    <w:rsid w:val="00EA56D1"/>
    <w:rsid w:val="00EA6388"/>
    <w:rsid w:val="00EB154B"/>
    <w:rsid w:val="00EB1DBE"/>
    <w:rsid w:val="00EB1EEE"/>
    <w:rsid w:val="00EB211D"/>
    <w:rsid w:val="00EB31E6"/>
    <w:rsid w:val="00EB5013"/>
    <w:rsid w:val="00EB50C9"/>
    <w:rsid w:val="00EB53AD"/>
    <w:rsid w:val="00EB5804"/>
    <w:rsid w:val="00EB5C9A"/>
    <w:rsid w:val="00EB6224"/>
    <w:rsid w:val="00EB62C2"/>
    <w:rsid w:val="00EB6DEA"/>
    <w:rsid w:val="00EB6E04"/>
    <w:rsid w:val="00EB6FC2"/>
    <w:rsid w:val="00EC0AAB"/>
    <w:rsid w:val="00EC0AF4"/>
    <w:rsid w:val="00EC0B74"/>
    <w:rsid w:val="00EC153B"/>
    <w:rsid w:val="00EC1703"/>
    <w:rsid w:val="00EC1707"/>
    <w:rsid w:val="00EC19AE"/>
    <w:rsid w:val="00EC1EA0"/>
    <w:rsid w:val="00EC2E9B"/>
    <w:rsid w:val="00EC2F5E"/>
    <w:rsid w:val="00EC38B2"/>
    <w:rsid w:val="00EC4E70"/>
    <w:rsid w:val="00EC5046"/>
    <w:rsid w:val="00EC53E0"/>
    <w:rsid w:val="00EC57C6"/>
    <w:rsid w:val="00EC5FA2"/>
    <w:rsid w:val="00EC6235"/>
    <w:rsid w:val="00EC7AB4"/>
    <w:rsid w:val="00ED048B"/>
    <w:rsid w:val="00ED1379"/>
    <w:rsid w:val="00ED1956"/>
    <w:rsid w:val="00ED1D99"/>
    <w:rsid w:val="00ED20CB"/>
    <w:rsid w:val="00ED3795"/>
    <w:rsid w:val="00ED4629"/>
    <w:rsid w:val="00ED52BC"/>
    <w:rsid w:val="00ED55F7"/>
    <w:rsid w:val="00ED65E5"/>
    <w:rsid w:val="00ED66A4"/>
    <w:rsid w:val="00ED6D84"/>
    <w:rsid w:val="00ED78AD"/>
    <w:rsid w:val="00ED7C8E"/>
    <w:rsid w:val="00ED7F35"/>
    <w:rsid w:val="00EE0582"/>
    <w:rsid w:val="00EE079A"/>
    <w:rsid w:val="00EE0848"/>
    <w:rsid w:val="00EE0B9D"/>
    <w:rsid w:val="00EE1177"/>
    <w:rsid w:val="00EE2205"/>
    <w:rsid w:val="00EE2BDA"/>
    <w:rsid w:val="00EE2BEA"/>
    <w:rsid w:val="00EE2CD5"/>
    <w:rsid w:val="00EE34F2"/>
    <w:rsid w:val="00EE4058"/>
    <w:rsid w:val="00EE535A"/>
    <w:rsid w:val="00EE5691"/>
    <w:rsid w:val="00EE5C67"/>
    <w:rsid w:val="00EE63B4"/>
    <w:rsid w:val="00EE690D"/>
    <w:rsid w:val="00EE6F6C"/>
    <w:rsid w:val="00EF03E6"/>
    <w:rsid w:val="00EF09AA"/>
    <w:rsid w:val="00EF0C0C"/>
    <w:rsid w:val="00EF0DA4"/>
    <w:rsid w:val="00EF2642"/>
    <w:rsid w:val="00EF36D2"/>
    <w:rsid w:val="00EF3E19"/>
    <w:rsid w:val="00EF3F0D"/>
    <w:rsid w:val="00EF3F40"/>
    <w:rsid w:val="00EF3FFE"/>
    <w:rsid w:val="00EF57B0"/>
    <w:rsid w:val="00EF6F9D"/>
    <w:rsid w:val="00EF6FD5"/>
    <w:rsid w:val="00EF7386"/>
    <w:rsid w:val="00EF73D9"/>
    <w:rsid w:val="00F004BA"/>
    <w:rsid w:val="00F006CF"/>
    <w:rsid w:val="00F00A38"/>
    <w:rsid w:val="00F00AD7"/>
    <w:rsid w:val="00F015E6"/>
    <w:rsid w:val="00F02C9A"/>
    <w:rsid w:val="00F02E37"/>
    <w:rsid w:val="00F0322C"/>
    <w:rsid w:val="00F03A91"/>
    <w:rsid w:val="00F03DE3"/>
    <w:rsid w:val="00F0425D"/>
    <w:rsid w:val="00F04C31"/>
    <w:rsid w:val="00F052D1"/>
    <w:rsid w:val="00F05816"/>
    <w:rsid w:val="00F07FEC"/>
    <w:rsid w:val="00F1041F"/>
    <w:rsid w:val="00F1062E"/>
    <w:rsid w:val="00F10AFC"/>
    <w:rsid w:val="00F11185"/>
    <w:rsid w:val="00F114E6"/>
    <w:rsid w:val="00F117D1"/>
    <w:rsid w:val="00F11F65"/>
    <w:rsid w:val="00F12A95"/>
    <w:rsid w:val="00F12EA3"/>
    <w:rsid w:val="00F13526"/>
    <w:rsid w:val="00F14249"/>
    <w:rsid w:val="00F1455C"/>
    <w:rsid w:val="00F14A2E"/>
    <w:rsid w:val="00F14A91"/>
    <w:rsid w:val="00F14B07"/>
    <w:rsid w:val="00F14DFA"/>
    <w:rsid w:val="00F160B4"/>
    <w:rsid w:val="00F163FF"/>
    <w:rsid w:val="00F17177"/>
    <w:rsid w:val="00F176BA"/>
    <w:rsid w:val="00F177C6"/>
    <w:rsid w:val="00F17B2E"/>
    <w:rsid w:val="00F20C33"/>
    <w:rsid w:val="00F20E7A"/>
    <w:rsid w:val="00F215C7"/>
    <w:rsid w:val="00F217D5"/>
    <w:rsid w:val="00F219A4"/>
    <w:rsid w:val="00F2228C"/>
    <w:rsid w:val="00F22648"/>
    <w:rsid w:val="00F23247"/>
    <w:rsid w:val="00F249CD"/>
    <w:rsid w:val="00F2521E"/>
    <w:rsid w:val="00F258F1"/>
    <w:rsid w:val="00F259B6"/>
    <w:rsid w:val="00F25EF3"/>
    <w:rsid w:val="00F26B14"/>
    <w:rsid w:val="00F26CC7"/>
    <w:rsid w:val="00F26CE4"/>
    <w:rsid w:val="00F271B3"/>
    <w:rsid w:val="00F30076"/>
    <w:rsid w:val="00F315FD"/>
    <w:rsid w:val="00F32496"/>
    <w:rsid w:val="00F325B9"/>
    <w:rsid w:val="00F32D09"/>
    <w:rsid w:val="00F33ABB"/>
    <w:rsid w:val="00F34382"/>
    <w:rsid w:val="00F34525"/>
    <w:rsid w:val="00F34849"/>
    <w:rsid w:val="00F348D2"/>
    <w:rsid w:val="00F356CE"/>
    <w:rsid w:val="00F358AF"/>
    <w:rsid w:val="00F35C54"/>
    <w:rsid w:val="00F36287"/>
    <w:rsid w:val="00F362B4"/>
    <w:rsid w:val="00F3670A"/>
    <w:rsid w:val="00F372AF"/>
    <w:rsid w:val="00F37847"/>
    <w:rsid w:val="00F37BEE"/>
    <w:rsid w:val="00F37C9B"/>
    <w:rsid w:val="00F4005E"/>
    <w:rsid w:val="00F40211"/>
    <w:rsid w:val="00F4034A"/>
    <w:rsid w:val="00F41508"/>
    <w:rsid w:val="00F41698"/>
    <w:rsid w:val="00F423F0"/>
    <w:rsid w:val="00F42FE9"/>
    <w:rsid w:val="00F430B2"/>
    <w:rsid w:val="00F43577"/>
    <w:rsid w:val="00F43925"/>
    <w:rsid w:val="00F4393C"/>
    <w:rsid w:val="00F45359"/>
    <w:rsid w:val="00F45413"/>
    <w:rsid w:val="00F46113"/>
    <w:rsid w:val="00F463F5"/>
    <w:rsid w:val="00F47564"/>
    <w:rsid w:val="00F47628"/>
    <w:rsid w:val="00F47A9F"/>
    <w:rsid w:val="00F47CA5"/>
    <w:rsid w:val="00F50709"/>
    <w:rsid w:val="00F5103B"/>
    <w:rsid w:val="00F5132F"/>
    <w:rsid w:val="00F519A4"/>
    <w:rsid w:val="00F527CB"/>
    <w:rsid w:val="00F52DBF"/>
    <w:rsid w:val="00F52DF6"/>
    <w:rsid w:val="00F52FC6"/>
    <w:rsid w:val="00F530D8"/>
    <w:rsid w:val="00F535E7"/>
    <w:rsid w:val="00F5381F"/>
    <w:rsid w:val="00F5524C"/>
    <w:rsid w:val="00F56365"/>
    <w:rsid w:val="00F56546"/>
    <w:rsid w:val="00F56641"/>
    <w:rsid w:val="00F56956"/>
    <w:rsid w:val="00F57838"/>
    <w:rsid w:val="00F57A08"/>
    <w:rsid w:val="00F57ED1"/>
    <w:rsid w:val="00F60315"/>
    <w:rsid w:val="00F60EF2"/>
    <w:rsid w:val="00F60F37"/>
    <w:rsid w:val="00F61095"/>
    <w:rsid w:val="00F6111F"/>
    <w:rsid w:val="00F61AC4"/>
    <w:rsid w:val="00F61BAE"/>
    <w:rsid w:val="00F620A2"/>
    <w:rsid w:val="00F6227B"/>
    <w:rsid w:val="00F62DE7"/>
    <w:rsid w:val="00F63080"/>
    <w:rsid w:val="00F634DE"/>
    <w:rsid w:val="00F63AB7"/>
    <w:rsid w:val="00F63BA7"/>
    <w:rsid w:val="00F63E8D"/>
    <w:rsid w:val="00F64898"/>
    <w:rsid w:val="00F65282"/>
    <w:rsid w:val="00F65399"/>
    <w:rsid w:val="00F65E76"/>
    <w:rsid w:val="00F661FA"/>
    <w:rsid w:val="00F66294"/>
    <w:rsid w:val="00F66371"/>
    <w:rsid w:val="00F66830"/>
    <w:rsid w:val="00F66DFB"/>
    <w:rsid w:val="00F67634"/>
    <w:rsid w:val="00F71DF2"/>
    <w:rsid w:val="00F71FB1"/>
    <w:rsid w:val="00F72493"/>
    <w:rsid w:val="00F72A56"/>
    <w:rsid w:val="00F74018"/>
    <w:rsid w:val="00F75233"/>
    <w:rsid w:val="00F75FD2"/>
    <w:rsid w:val="00F7604E"/>
    <w:rsid w:val="00F7616B"/>
    <w:rsid w:val="00F765F7"/>
    <w:rsid w:val="00F76AE1"/>
    <w:rsid w:val="00F777C7"/>
    <w:rsid w:val="00F77BB1"/>
    <w:rsid w:val="00F800B6"/>
    <w:rsid w:val="00F8071F"/>
    <w:rsid w:val="00F811C6"/>
    <w:rsid w:val="00F811F8"/>
    <w:rsid w:val="00F83296"/>
    <w:rsid w:val="00F834C3"/>
    <w:rsid w:val="00F8411E"/>
    <w:rsid w:val="00F849F4"/>
    <w:rsid w:val="00F84B2D"/>
    <w:rsid w:val="00F84BC7"/>
    <w:rsid w:val="00F855D5"/>
    <w:rsid w:val="00F85D06"/>
    <w:rsid w:val="00F86288"/>
    <w:rsid w:val="00F87E46"/>
    <w:rsid w:val="00F91199"/>
    <w:rsid w:val="00F913DC"/>
    <w:rsid w:val="00F9145F"/>
    <w:rsid w:val="00F91E30"/>
    <w:rsid w:val="00F926F0"/>
    <w:rsid w:val="00F92B41"/>
    <w:rsid w:val="00F92BFE"/>
    <w:rsid w:val="00F93228"/>
    <w:rsid w:val="00F93400"/>
    <w:rsid w:val="00F9356C"/>
    <w:rsid w:val="00F93B5F"/>
    <w:rsid w:val="00F9591C"/>
    <w:rsid w:val="00F96DEE"/>
    <w:rsid w:val="00F9775A"/>
    <w:rsid w:val="00F97A85"/>
    <w:rsid w:val="00F97A95"/>
    <w:rsid w:val="00FA04B2"/>
    <w:rsid w:val="00FA100A"/>
    <w:rsid w:val="00FA3252"/>
    <w:rsid w:val="00FA3858"/>
    <w:rsid w:val="00FA3865"/>
    <w:rsid w:val="00FA46C8"/>
    <w:rsid w:val="00FA4E19"/>
    <w:rsid w:val="00FA5064"/>
    <w:rsid w:val="00FA5561"/>
    <w:rsid w:val="00FA610E"/>
    <w:rsid w:val="00FA641C"/>
    <w:rsid w:val="00FA66D0"/>
    <w:rsid w:val="00FA67D6"/>
    <w:rsid w:val="00FA6E69"/>
    <w:rsid w:val="00FA7635"/>
    <w:rsid w:val="00FA77E4"/>
    <w:rsid w:val="00FA7CEF"/>
    <w:rsid w:val="00FB1578"/>
    <w:rsid w:val="00FB199D"/>
    <w:rsid w:val="00FB1C26"/>
    <w:rsid w:val="00FB1D44"/>
    <w:rsid w:val="00FB2410"/>
    <w:rsid w:val="00FB25EE"/>
    <w:rsid w:val="00FB2CD7"/>
    <w:rsid w:val="00FB2E7B"/>
    <w:rsid w:val="00FB2FF1"/>
    <w:rsid w:val="00FB4872"/>
    <w:rsid w:val="00FB4960"/>
    <w:rsid w:val="00FB5258"/>
    <w:rsid w:val="00FB5985"/>
    <w:rsid w:val="00FB5DD8"/>
    <w:rsid w:val="00FC019F"/>
    <w:rsid w:val="00FC04E6"/>
    <w:rsid w:val="00FC0624"/>
    <w:rsid w:val="00FC0B81"/>
    <w:rsid w:val="00FC1030"/>
    <w:rsid w:val="00FC1715"/>
    <w:rsid w:val="00FC20DD"/>
    <w:rsid w:val="00FC223C"/>
    <w:rsid w:val="00FC25E9"/>
    <w:rsid w:val="00FC2B6B"/>
    <w:rsid w:val="00FC371D"/>
    <w:rsid w:val="00FC41EC"/>
    <w:rsid w:val="00FC4A4B"/>
    <w:rsid w:val="00FC4D06"/>
    <w:rsid w:val="00FC5515"/>
    <w:rsid w:val="00FC5B54"/>
    <w:rsid w:val="00FC60C0"/>
    <w:rsid w:val="00FC6275"/>
    <w:rsid w:val="00FC6589"/>
    <w:rsid w:val="00FC6C35"/>
    <w:rsid w:val="00FC6D7A"/>
    <w:rsid w:val="00FC70BF"/>
    <w:rsid w:val="00FD0193"/>
    <w:rsid w:val="00FD0FAA"/>
    <w:rsid w:val="00FD12BF"/>
    <w:rsid w:val="00FD14DF"/>
    <w:rsid w:val="00FD16F5"/>
    <w:rsid w:val="00FD17D7"/>
    <w:rsid w:val="00FD239F"/>
    <w:rsid w:val="00FD2AE8"/>
    <w:rsid w:val="00FD32B8"/>
    <w:rsid w:val="00FD32FA"/>
    <w:rsid w:val="00FD380B"/>
    <w:rsid w:val="00FD3883"/>
    <w:rsid w:val="00FD38B8"/>
    <w:rsid w:val="00FD41A1"/>
    <w:rsid w:val="00FD457C"/>
    <w:rsid w:val="00FD54FC"/>
    <w:rsid w:val="00FD5ABD"/>
    <w:rsid w:val="00FD61F8"/>
    <w:rsid w:val="00FD6675"/>
    <w:rsid w:val="00FD6AF6"/>
    <w:rsid w:val="00FD6CCB"/>
    <w:rsid w:val="00FD6D27"/>
    <w:rsid w:val="00FD6F00"/>
    <w:rsid w:val="00FD7524"/>
    <w:rsid w:val="00FD7960"/>
    <w:rsid w:val="00FD7CAF"/>
    <w:rsid w:val="00FD7E66"/>
    <w:rsid w:val="00FD7FB3"/>
    <w:rsid w:val="00FE00EC"/>
    <w:rsid w:val="00FE052A"/>
    <w:rsid w:val="00FE0EDD"/>
    <w:rsid w:val="00FE219F"/>
    <w:rsid w:val="00FE21F5"/>
    <w:rsid w:val="00FE28F4"/>
    <w:rsid w:val="00FE30C1"/>
    <w:rsid w:val="00FE3366"/>
    <w:rsid w:val="00FE3BD8"/>
    <w:rsid w:val="00FE43D5"/>
    <w:rsid w:val="00FE4546"/>
    <w:rsid w:val="00FE4747"/>
    <w:rsid w:val="00FE4AE0"/>
    <w:rsid w:val="00FE4D22"/>
    <w:rsid w:val="00FE63C2"/>
    <w:rsid w:val="00FE6805"/>
    <w:rsid w:val="00FE6968"/>
    <w:rsid w:val="00FE6995"/>
    <w:rsid w:val="00FE69AC"/>
    <w:rsid w:val="00FE6CFB"/>
    <w:rsid w:val="00FF0040"/>
    <w:rsid w:val="00FF1422"/>
    <w:rsid w:val="00FF15C6"/>
    <w:rsid w:val="00FF1617"/>
    <w:rsid w:val="00FF16CB"/>
    <w:rsid w:val="00FF182E"/>
    <w:rsid w:val="00FF208F"/>
    <w:rsid w:val="00FF2658"/>
    <w:rsid w:val="00FF2818"/>
    <w:rsid w:val="00FF2D0E"/>
    <w:rsid w:val="00FF2F51"/>
    <w:rsid w:val="00FF325F"/>
    <w:rsid w:val="00FF36A5"/>
    <w:rsid w:val="00FF3B3B"/>
    <w:rsid w:val="00FF75CC"/>
    <w:rsid w:val="00FF7726"/>
    <w:rsid w:val="017CFB5E"/>
    <w:rsid w:val="07859241"/>
    <w:rsid w:val="07E32C6E"/>
    <w:rsid w:val="08820879"/>
    <w:rsid w:val="08FD2D54"/>
    <w:rsid w:val="0929C8F9"/>
    <w:rsid w:val="0CE86720"/>
    <w:rsid w:val="10938E76"/>
    <w:rsid w:val="12C2E25E"/>
    <w:rsid w:val="13886121"/>
    <w:rsid w:val="14B9F50B"/>
    <w:rsid w:val="150DB7AC"/>
    <w:rsid w:val="15B77EAB"/>
    <w:rsid w:val="15B92082"/>
    <w:rsid w:val="15D85431"/>
    <w:rsid w:val="17DDF4CD"/>
    <w:rsid w:val="1F2470FA"/>
    <w:rsid w:val="22327785"/>
    <w:rsid w:val="2307EF88"/>
    <w:rsid w:val="232C9656"/>
    <w:rsid w:val="238EDBCC"/>
    <w:rsid w:val="23F8FC14"/>
    <w:rsid w:val="24B550A7"/>
    <w:rsid w:val="252E7EE8"/>
    <w:rsid w:val="25428D19"/>
    <w:rsid w:val="2705AFFA"/>
    <w:rsid w:val="29347D05"/>
    <w:rsid w:val="29F3C040"/>
    <w:rsid w:val="2ABD104B"/>
    <w:rsid w:val="2BB8FFFA"/>
    <w:rsid w:val="2D122AE6"/>
    <w:rsid w:val="2D21CA2C"/>
    <w:rsid w:val="2D98B88B"/>
    <w:rsid w:val="2E84F476"/>
    <w:rsid w:val="2E857C8B"/>
    <w:rsid w:val="31BE6697"/>
    <w:rsid w:val="32BFDA66"/>
    <w:rsid w:val="3783BA80"/>
    <w:rsid w:val="378DED4E"/>
    <w:rsid w:val="3B06A011"/>
    <w:rsid w:val="3C99733E"/>
    <w:rsid w:val="3D78150B"/>
    <w:rsid w:val="3F1498B8"/>
    <w:rsid w:val="3F7C7D5F"/>
    <w:rsid w:val="402EDAAF"/>
    <w:rsid w:val="40D94743"/>
    <w:rsid w:val="428A35F1"/>
    <w:rsid w:val="4299D1CC"/>
    <w:rsid w:val="4575962E"/>
    <w:rsid w:val="4857B5BD"/>
    <w:rsid w:val="48DC92B9"/>
    <w:rsid w:val="49A4947D"/>
    <w:rsid w:val="4A9A1919"/>
    <w:rsid w:val="4E6F56B7"/>
    <w:rsid w:val="4F3669E2"/>
    <w:rsid w:val="4F39E5C2"/>
    <w:rsid w:val="4F57E5F1"/>
    <w:rsid w:val="516FDE54"/>
    <w:rsid w:val="51874041"/>
    <w:rsid w:val="54AB2CC8"/>
    <w:rsid w:val="54AC4C98"/>
    <w:rsid w:val="5854A793"/>
    <w:rsid w:val="5AACF0D6"/>
    <w:rsid w:val="5AD645FD"/>
    <w:rsid w:val="5C7A0CE7"/>
    <w:rsid w:val="5DC7392C"/>
    <w:rsid w:val="5EE9B972"/>
    <w:rsid w:val="614C6E3B"/>
    <w:rsid w:val="6203A814"/>
    <w:rsid w:val="6662F08F"/>
    <w:rsid w:val="66C0A222"/>
    <w:rsid w:val="69C460C0"/>
    <w:rsid w:val="6FE85455"/>
    <w:rsid w:val="73236262"/>
    <w:rsid w:val="73528C6E"/>
    <w:rsid w:val="73D1159F"/>
    <w:rsid w:val="7488CB44"/>
    <w:rsid w:val="76BC035D"/>
    <w:rsid w:val="78BC57EF"/>
    <w:rsid w:val="7C204B97"/>
    <w:rsid w:val="7D3B748B"/>
    <w:rsid w:val="7D6C4627"/>
    <w:rsid w:val="7E0AA49D"/>
  </w:rsids>
  <m:mathPr>
    <m:mathFont m:val="Cambria Math"/>
    <m:brkBin m:val="before"/>
    <m:brkBinSub m:val="--"/>
    <m:smallFrac m:val="0"/>
    <m:dispDef/>
    <m:lMargin m:val="0"/>
    <m:rMargin m:val="0"/>
    <m:defJc m:val="centerGroup"/>
    <m:wrapIndent m:val="1440"/>
    <m:intLim m:val="subSup"/>
    <m:naryLim m:val="undOvr"/>
  </m:mathPr>
  <w:themeFontLang w:val="en-GB" w:eastAsia="zh-CN" w:bidi="ne-N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CBD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Times New Roman"/>
        <w:lang w:val="en-GB" w:eastAsia="en-GB" w:bidi="ne-NP"/>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uiPriority="1"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iPriority="0" w:unhideWhenUsed="1" w:qFormat="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iPriority="1" w:unhideWhenUsed="1"/>
    <w:lsdException w:name="endnote text" w:locked="1" w:semiHidden="1" w:uiPriority="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qFormat="1"/>
    <w:lsdException w:name="List Bullet" w:locked="1" w:semiHidden="1" w:uiPriority="0" w:unhideWhenUsed="1" w:qFormat="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3EDA"/>
    <w:pPr>
      <w:spacing w:before="120" w:after="120"/>
      <w:jc w:val="both"/>
    </w:pPr>
    <w:rPr>
      <w:rFonts w:ascii="Verdana" w:eastAsia="Times New Roman" w:hAnsi="Verdana"/>
      <w:szCs w:val="24"/>
      <w:lang w:eastAsia="en-US" w:bidi="ar-SA"/>
    </w:rPr>
  </w:style>
  <w:style w:type="paragraph" w:styleId="Heading1">
    <w:name w:val="heading 1"/>
    <w:aliases w:val="Cover title white"/>
    <w:basedOn w:val="Normal"/>
    <w:next w:val="Normal"/>
    <w:link w:val="Heading1Char"/>
    <w:autoRedefine/>
    <w:qFormat/>
    <w:rsid w:val="005A6305"/>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1E5A75"/>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1E5A75"/>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DE0962"/>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1E5A75"/>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1E5A75"/>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1E5A75"/>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1E5A75"/>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1E5A75"/>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link w:val="Heading1"/>
    <w:locked/>
    <w:rsid w:val="005A6305"/>
    <w:rPr>
      <w:rFonts w:ascii="Verdana" w:hAnsi="Verdana" w:cs="Times New Roman"/>
      <w:b/>
      <w:sz w:val="20"/>
      <w:szCs w:val="20"/>
      <w:u w:val="single"/>
      <w:lang w:val="en-GB"/>
    </w:rPr>
  </w:style>
  <w:style w:type="character" w:customStyle="1" w:styleId="Heading2Char">
    <w:name w:val="Heading 2 Char"/>
    <w:link w:val="Heading2"/>
    <w:uiPriority w:val="99"/>
    <w:locked/>
    <w:rsid w:val="00EC5046"/>
    <w:rPr>
      <w:rFonts w:ascii="Verdana" w:hAnsi="Verdana" w:cs="Times New Roman"/>
      <w:b/>
      <w:sz w:val="24"/>
      <w:szCs w:val="24"/>
      <w:u w:val="single"/>
      <w:lang w:val="en-US"/>
    </w:rPr>
  </w:style>
  <w:style w:type="character" w:customStyle="1" w:styleId="Heading3Char">
    <w:name w:val="Heading 3 Char"/>
    <w:aliases w:val="Title 2 Char"/>
    <w:uiPriority w:val="99"/>
    <w:locked/>
    <w:rsid w:val="00884FEB"/>
    <w:rPr>
      <w:rFonts w:cs="Times New Roman"/>
      <w:sz w:val="24"/>
      <w:szCs w:val="24"/>
      <w:lang w:val="en-US" w:eastAsia="en-US"/>
    </w:rPr>
  </w:style>
  <w:style w:type="character" w:customStyle="1" w:styleId="Heading4Char">
    <w:name w:val="Heading 4 Char"/>
    <w:link w:val="Heading4"/>
    <w:uiPriority w:val="99"/>
    <w:locked/>
    <w:rsid w:val="00DE0962"/>
    <w:rPr>
      <w:rFonts w:ascii="Verdana" w:eastAsia="Times New Roman" w:hAnsi="Verdana"/>
      <w:b/>
      <w:szCs w:val="24"/>
      <w:u w:val="single"/>
      <w:lang w:eastAsia="en-US" w:bidi="ar-SA"/>
    </w:rPr>
  </w:style>
  <w:style w:type="character" w:customStyle="1" w:styleId="Heading5Char">
    <w:name w:val="Heading 5 Char"/>
    <w:aliases w:val="Cover subtitle white Char"/>
    <w:link w:val="Heading5"/>
    <w:uiPriority w:val="1"/>
    <w:locked/>
    <w:rsid w:val="001E5A75"/>
    <w:rPr>
      <w:rFonts w:ascii="Arial" w:hAnsi="Arial" w:cs="Times New Roman"/>
      <w:b/>
      <w:i/>
      <w:sz w:val="20"/>
      <w:szCs w:val="20"/>
      <w:lang w:eastAsia="de-DE"/>
    </w:rPr>
  </w:style>
  <w:style w:type="character" w:customStyle="1" w:styleId="Heading6Char">
    <w:name w:val="Heading 6 Char"/>
    <w:link w:val="Heading6"/>
    <w:locked/>
    <w:rsid w:val="001E5A75"/>
    <w:rPr>
      <w:rFonts w:ascii="Times New Roman" w:hAnsi="Times New Roman" w:cs="Times New Roman"/>
      <w:b/>
      <w:bCs/>
      <w:lang w:eastAsia="de-DE"/>
    </w:rPr>
  </w:style>
  <w:style w:type="character" w:customStyle="1" w:styleId="Heading7Char">
    <w:name w:val="Heading 7 Char"/>
    <w:link w:val="Heading7"/>
    <w:locked/>
    <w:rsid w:val="001E5A75"/>
    <w:rPr>
      <w:rFonts w:ascii="Times New Roman" w:hAnsi="Times New Roman" w:cs="Times New Roman"/>
      <w:sz w:val="20"/>
      <w:szCs w:val="20"/>
      <w:lang w:eastAsia="de-DE"/>
    </w:rPr>
  </w:style>
  <w:style w:type="character" w:customStyle="1" w:styleId="Heading8Char">
    <w:name w:val="Heading 8 Char"/>
    <w:link w:val="Heading8"/>
    <w:locked/>
    <w:rsid w:val="001E5A75"/>
    <w:rPr>
      <w:rFonts w:ascii="Times New Roman" w:hAnsi="Times New Roman" w:cs="Times New Roman"/>
      <w:i/>
      <w:iCs/>
      <w:sz w:val="20"/>
      <w:szCs w:val="20"/>
      <w:lang w:eastAsia="de-DE"/>
    </w:rPr>
  </w:style>
  <w:style w:type="character" w:customStyle="1" w:styleId="Heading9Char">
    <w:name w:val="Heading 9 Char"/>
    <w:link w:val="Heading9"/>
    <w:locked/>
    <w:rsid w:val="001E5A75"/>
    <w:rPr>
      <w:rFonts w:ascii="Arial" w:hAnsi="Arial" w:cs="Arial"/>
      <w:lang w:eastAsia="de-DE"/>
    </w:rPr>
  </w:style>
  <w:style w:type="paragraph" w:styleId="TableofFigures">
    <w:name w:val="table of figures"/>
    <w:basedOn w:val="Normal"/>
    <w:next w:val="Normal"/>
    <w:qFormat/>
    <w:rsid w:val="001E5A75"/>
    <w:pPr>
      <w:ind w:left="440" w:hanging="440"/>
    </w:pPr>
  </w:style>
  <w:style w:type="paragraph" w:customStyle="1" w:styleId="Aufzhlungszeichen1">
    <w:name w:val="Aufzählungszeichen1"/>
    <w:basedOn w:val="Normal"/>
    <w:uiPriority w:val="1"/>
    <w:qFormat/>
    <w:rsid w:val="001E5A75"/>
    <w:pPr>
      <w:numPr>
        <w:numId w:val="1"/>
      </w:numPr>
      <w:spacing w:line="240" w:lineRule="exact"/>
    </w:pPr>
  </w:style>
  <w:style w:type="paragraph" w:customStyle="1" w:styleId="Aufzhlungszeichen2">
    <w:name w:val="Aufzählungszeichen2"/>
    <w:basedOn w:val="Normal"/>
    <w:uiPriority w:val="1"/>
    <w:qFormat/>
    <w:rsid w:val="001E5A75"/>
    <w:pPr>
      <w:numPr>
        <w:numId w:val="2"/>
      </w:numPr>
      <w:spacing w:line="240" w:lineRule="exact"/>
    </w:pPr>
  </w:style>
  <w:style w:type="paragraph" w:customStyle="1" w:styleId="Aufzhlungszeichen3">
    <w:name w:val="Aufzählungszeichen3"/>
    <w:basedOn w:val="Normal"/>
    <w:uiPriority w:val="1"/>
    <w:qFormat/>
    <w:rsid w:val="001E5A75"/>
    <w:pPr>
      <w:numPr>
        <w:numId w:val="3"/>
      </w:numPr>
      <w:spacing w:line="240" w:lineRule="exact"/>
    </w:pPr>
  </w:style>
  <w:style w:type="paragraph" w:customStyle="1" w:styleId="Aufzhlungszeichen4">
    <w:name w:val="Aufzählungszeichen4"/>
    <w:basedOn w:val="Normal"/>
    <w:uiPriority w:val="1"/>
    <w:qFormat/>
    <w:rsid w:val="001E5A75"/>
    <w:pPr>
      <w:numPr>
        <w:numId w:val="4"/>
      </w:numPr>
      <w:spacing w:line="240" w:lineRule="exact"/>
    </w:pPr>
  </w:style>
  <w:style w:type="paragraph" w:styleId="FootnoteText">
    <w:name w:val="footnote text"/>
    <w:basedOn w:val="Normal"/>
    <w:link w:val="FootnoteTextChar"/>
    <w:qFormat/>
    <w:rsid w:val="00C2636B"/>
    <w:pPr>
      <w:spacing w:line="180" w:lineRule="exact"/>
      <w:ind w:left="142" w:hanging="142"/>
    </w:pPr>
    <w:rPr>
      <w:rFonts w:ascii="Arial" w:eastAsia="Arial" w:hAnsi="Arial"/>
      <w:sz w:val="16"/>
      <w:szCs w:val="16"/>
      <w:lang w:val="x-none" w:eastAsia="de-DE"/>
    </w:rPr>
  </w:style>
  <w:style w:type="character" w:customStyle="1" w:styleId="FootnoteTextChar">
    <w:name w:val="Footnote Text Char"/>
    <w:link w:val="FootnoteText"/>
    <w:locked/>
    <w:rsid w:val="00C2636B"/>
    <w:rPr>
      <w:rFonts w:ascii="Arial" w:hAnsi="Arial" w:cs="Times New Roman"/>
      <w:sz w:val="16"/>
      <w:szCs w:val="16"/>
      <w:lang w:eastAsia="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1E5A75"/>
    <w:rPr>
      <w:rFonts w:ascii="Arial" w:hAnsi="Arial" w:cs="Times New Roman"/>
      <w:kern w:val="0"/>
      <w:position w:val="4"/>
      <w:sz w:val="12"/>
      <w:szCs w:val="12"/>
      <w:vertAlign w:val="baseline"/>
    </w:rPr>
  </w:style>
  <w:style w:type="paragraph" w:styleId="Footer">
    <w:name w:val="footer"/>
    <w:basedOn w:val="Normal"/>
    <w:link w:val="FooterChar"/>
    <w:uiPriority w:val="99"/>
    <w:rsid w:val="001E5A75"/>
    <w:pPr>
      <w:tabs>
        <w:tab w:val="center" w:pos="4536"/>
        <w:tab w:val="right" w:pos="9072"/>
      </w:tabs>
    </w:pPr>
    <w:rPr>
      <w:rFonts w:ascii="Arial" w:eastAsia="Arial" w:hAnsi="Arial"/>
      <w:sz w:val="14"/>
      <w:szCs w:val="14"/>
      <w:lang w:val="x-none" w:eastAsia="de-DE"/>
    </w:rPr>
  </w:style>
  <w:style w:type="character" w:customStyle="1" w:styleId="FooterChar">
    <w:name w:val="Footer Char"/>
    <w:link w:val="Footer"/>
    <w:uiPriority w:val="99"/>
    <w:locked/>
    <w:rsid w:val="001E5A75"/>
    <w:rPr>
      <w:rFonts w:ascii="Arial" w:hAnsi="Arial" w:cs="Times New Roman"/>
      <w:sz w:val="14"/>
      <w:szCs w:val="14"/>
      <w:lang w:eastAsia="de-DE"/>
    </w:rPr>
  </w:style>
  <w:style w:type="paragraph" w:customStyle="1" w:styleId="GliederungmitAufzhlung">
    <w:name w:val="Gliederung mit Aufzählung"/>
    <w:basedOn w:val="Normal"/>
    <w:uiPriority w:val="1"/>
    <w:qFormat/>
    <w:rsid w:val="001E5A75"/>
    <w:pPr>
      <w:numPr>
        <w:numId w:val="7"/>
      </w:numPr>
      <w:spacing w:line="312" w:lineRule="auto"/>
    </w:pPr>
  </w:style>
  <w:style w:type="paragraph" w:customStyle="1" w:styleId="GliederungmitNummerierung">
    <w:name w:val="Gliederung mit Nummerierung"/>
    <w:basedOn w:val="Normal"/>
    <w:uiPriority w:val="1"/>
    <w:qFormat/>
    <w:rsid w:val="001E5A75"/>
    <w:pPr>
      <w:numPr>
        <w:numId w:val="8"/>
      </w:numPr>
      <w:spacing w:line="312" w:lineRule="auto"/>
    </w:pPr>
  </w:style>
  <w:style w:type="paragraph" w:customStyle="1" w:styleId="HngEinrckung1">
    <w:name w:val="Häng. Einrückung1"/>
    <w:basedOn w:val="Normal"/>
    <w:uiPriority w:val="1"/>
    <w:qFormat/>
    <w:rsid w:val="001E5A75"/>
    <w:pPr>
      <w:spacing w:line="312" w:lineRule="auto"/>
      <w:ind w:left="567" w:hanging="567"/>
    </w:pPr>
  </w:style>
  <w:style w:type="paragraph" w:customStyle="1" w:styleId="HngEinrckung2">
    <w:name w:val="Häng. Einrückung2"/>
    <w:basedOn w:val="Normal"/>
    <w:uiPriority w:val="1"/>
    <w:qFormat/>
    <w:rsid w:val="001E5A75"/>
    <w:pPr>
      <w:spacing w:line="312" w:lineRule="auto"/>
      <w:ind w:left="1134" w:hanging="567"/>
    </w:pPr>
  </w:style>
  <w:style w:type="paragraph" w:customStyle="1" w:styleId="HngEinrckung3">
    <w:name w:val="Häng. Einrückung3"/>
    <w:basedOn w:val="Normal"/>
    <w:uiPriority w:val="1"/>
    <w:qFormat/>
    <w:rsid w:val="001E5A75"/>
    <w:pPr>
      <w:spacing w:line="312" w:lineRule="auto"/>
      <w:ind w:left="1701" w:hanging="567"/>
    </w:pPr>
  </w:style>
  <w:style w:type="character" w:styleId="Hyperlink">
    <w:name w:val="Hyperlink"/>
    <w:uiPriority w:val="99"/>
    <w:rsid w:val="001E5A75"/>
    <w:rPr>
      <w:rFonts w:cs="Times New Roman"/>
      <w:color w:val="0000FF"/>
      <w:u w:val="single"/>
    </w:rPr>
  </w:style>
  <w:style w:type="paragraph" w:styleId="Header">
    <w:name w:val="header"/>
    <w:basedOn w:val="Normal"/>
    <w:link w:val="HeaderChar"/>
    <w:uiPriority w:val="99"/>
    <w:rsid w:val="001E5A75"/>
    <w:pPr>
      <w:tabs>
        <w:tab w:val="center" w:pos="4536"/>
        <w:tab w:val="right" w:pos="9072"/>
      </w:tabs>
    </w:pPr>
    <w:rPr>
      <w:rFonts w:ascii="Arial" w:eastAsia="Arial" w:hAnsi="Arial"/>
      <w:szCs w:val="20"/>
      <w:lang w:val="x-none" w:eastAsia="de-DE"/>
    </w:rPr>
  </w:style>
  <w:style w:type="character" w:customStyle="1" w:styleId="HeaderChar">
    <w:name w:val="Header Char"/>
    <w:link w:val="Header"/>
    <w:uiPriority w:val="99"/>
    <w:locked/>
    <w:rsid w:val="001E5A75"/>
    <w:rPr>
      <w:rFonts w:ascii="Arial" w:hAnsi="Arial" w:cs="Times New Roman"/>
      <w:sz w:val="20"/>
      <w:szCs w:val="20"/>
      <w:lang w:eastAsia="de-DE"/>
    </w:rPr>
  </w:style>
  <w:style w:type="paragraph" w:customStyle="1" w:styleId="Marginalspalte">
    <w:name w:val="Marginalspalte"/>
    <w:basedOn w:val="Normal"/>
    <w:uiPriority w:val="1"/>
    <w:qFormat/>
    <w:rsid w:val="001E5A75"/>
    <w:pPr>
      <w:framePr w:w="851" w:h="851" w:hSpace="284" w:wrap="around" w:vAnchor="text" w:hAnchor="page" w:y="1"/>
    </w:pPr>
    <w:rPr>
      <w:i/>
      <w:szCs w:val="22"/>
    </w:rPr>
  </w:style>
  <w:style w:type="paragraph" w:customStyle="1" w:styleId="Nummerierungsart1">
    <w:name w:val="Nummerierungsart1"/>
    <w:basedOn w:val="Normal"/>
    <w:uiPriority w:val="1"/>
    <w:qFormat/>
    <w:rsid w:val="001E5A75"/>
    <w:pPr>
      <w:numPr>
        <w:numId w:val="9"/>
      </w:numPr>
    </w:pPr>
  </w:style>
  <w:style w:type="paragraph" w:customStyle="1" w:styleId="Nummerierungsart2">
    <w:name w:val="Nummerierungsart2"/>
    <w:basedOn w:val="Normal"/>
    <w:uiPriority w:val="1"/>
    <w:qFormat/>
    <w:rsid w:val="001E5A75"/>
    <w:pPr>
      <w:numPr>
        <w:numId w:val="10"/>
      </w:numPr>
    </w:pPr>
  </w:style>
  <w:style w:type="paragraph" w:customStyle="1" w:styleId="Nummerierungsart3">
    <w:name w:val="Nummerierungsart3"/>
    <w:basedOn w:val="Normal"/>
    <w:uiPriority w:val="1"/>
    <w:qFormat/>
    <w:rsid w:val="001E5A75"/>
    <w:pPr>
      <w:numPr>
        <w:numId w:val="11"/>
      </w:numPr>
    </w:pPr>
  </w:style>
  <w:style w:type="paragraph" w:customStyle="1" w:styleId="Nummerierungsart4">
    <w:name w:val="Nummerierungsart4"/>
    <w:basedOn w:val="Normal"/>
    <w:uiPriority w:val="1"/>
    <w:qFormat/>
    <w:rsid w:val="001E5A75"/>
    <w:pPr>
      <w:numPr>
        <w:numId w:val="12"/>
      </w:numPr>
    </w:pPr>
  </w:style>
  <w:style w:type="character" w:styleId="PageNumber">
    <w:name w:val="page number"/>
    <w:uiPriority w:val="99"/>
    <w:rsid w:val="001E5A75"/>
    <w:rPr>
      <w:rFonts w:ascii="Arial" w:hAnsi="Arial" w:cs="Times New Roman"/>
      <w:sz w:val="22"/>
    </w:rPr>
  </w:style>
  <w:style w:type="character" w:customStyle="1" w:styleId="Heading3Char1">
    <w:name w:val="Heading 3 Char1"/>
    <w:aliases w:val="Title 2 Char1"/>
    <w:link w:val="Heading3"/>
    <w:uiPriority w:val="99"/>
    <w:locked/>
    <w:rsid w:val="001E5A75"/>
    <w:rPr>
      <w:rFonts w:ascii="Arial" w:hAnsi="Arial" w:cs="Times New Roman"/>
      <w:b/>
      <w:sz w:val="20"/>
      <w:szCs w:val="20"/>
      <w:lang w:eastAsia="de-DE"/>
    </w:rPr>
  </w:style>
  <w:style w:type="paragraph" w:styleId="TOC1">
    <w:name w:val="toc 1"/>
    <w:basedOn w:val="Normal"/>
    <w:next w:val="Normal"/>
    <w:autoRedefine/>
    <w:uiPriority w:val="39"/>
    <w:qFormat/>
    <w:rsid w:val="001E5A75"/>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E434A1"/>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1E5A75"/>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1E5A75"/>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1E5A75"/>
    <w:pPr>
      <w:tabs>
        <w:tab w:val="left" w:pos="2058"/>
        <w:tab w:val="right" w:leader="dot" w:pos="9071"/>
      </w:tabs>
      <w:ind w:left="1134" w:hanging="1134"/>
    </w:pPr>
    <w:rPr>
      <w:noProof/>
      <w:sz w:val="16"/>
    </w:rPr>
  </w:style>
  <w:style w:type="paragraph" w:styleId="TOC7">
    <w:name w:val="toc 7"/>
    <w:basedOn w:val="Normal"/>
    <w:next w:val="Normal"/>
    <w:autoRedefine/>
    <w:uiPriority w:val="39"/>
    <w:rsid w:val="001E5A75"/>
    <w:pPr>
      <w:tabs>
        <w:tab w:val="right" w:leader="dot" w:pos="9071"/>
      </w:tabs>
      <w:ind w:left="1134" w:hanging="1134"/>
    </w:pPr>
    <w:rPr>
      <w:sz w:val="16"/>
    </w:rPr>
  </w:style>
  <w:style w:type="paragraph" w:styleId="TOC8">
    <w:name w:val="toc 8"/>
    <w:basedOn w:val="Normal"/>
    <w:next w:val="Normal"/>
    <w:autoRedefine/>
    <w:uiPriority w:val="39"/>
    <w:rsid w:val="001E5A75"/>
    <w:pPr>
      <w:tabs>
        <w:tab w:val="left" w:pos="2758"/>
        <w:tab w:val="right" w:leader="dot" w:pos="9071"/>
      </w:tabs>
      <w:ind w:left="1361" w:hanging="1361"/>
    </w:pPr>
    <w:rPr>
      <w:noProof/>
      <w:sz w:val="16"/>
    </w:rPr>
  </w:style>
  <w:style w:type="paragraph" w:styleId="TOC9">
    <w:name w:val="toc 9"/>
    <w:basedOn w:val="Normal"/>
    <w:next w:val="Normal"/>
    <w:autoRedefine/>
    <w:uiPriority w:val="39"/>
    <w:rsid w:val="001E5A75"/>
    <w:pPr>
      <w:tabs>
        <w:tab w:val="right" w:leader="dot" w:pos="9071"/>
      </w:tabs>
      <w:ind w:left="1361" w:hanging="1361"/>
    </w:pPr>
    <w:rPr>
      <w:sz w:val="16"/>
    </w:rPr>
  </w:style>
  <w:style w:type="paragraph" w:styleId="Quote">
    <w:name w:val="Quote"/>
    <w:basedOn w:val="Normal"/>
    <w:next w:val="Normal"/>
    <w:link w:val="QuoteChar"/>
    <w:uiPriority w:val="29"/>
    <w:qFormat/>
    <w:rsid w:val="001E5A75"/>
    <w:rPr>
      <w:rFonts w:ascii="Arial" w:eastAsia="Arial" w:hAnsi="Arial"/>
      <w:i/>
      <w:iCs/>
      <w:color w:val="000000"/>
      <w:szCs w:val="20"/>
      <w:lang w:val="x-none" w:eastAsia="de-DE"/>
    </w:rPr>
  </w:style>
  <w:style w:type="character" w:customStyle="1" w:styleId="QuoteChar">
    <w:name w:val="Quote Char"/>
    <w:link w:val="Quote"/>
    <w:uiPriority w:val="29"/>
    <w:locked/>
    <w:rsid w:val="001E5A75"/>
    <w:rPr>
      <w:rFonts w:ascii="Arial" w:hAnsi="Arial" w:cs="Times New Roman"/>
      <w:i/>
      <w:iCs/>
      <w:color w:val="000000"/>
      <w:sz w:val="20"/>
      <w:szCs w:val="20"/>
      <w:lang w:eastAsia="de-DE"/>
    </w:rPr>
  </w:style>
  <w:style w:type="paragraph" w:styleId="TOCHeading">
    <w:name w:val="TOC Heading"/>
    <w:basedOn w:val="Heading1"/>
    <w:next w:val="Normal"/>
    <w:uiPriority w:val="39"/>
    <w:qFormat/>
    <w:rsid w:val="001E5A75"/>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1E5A75"/>
    <w:pPr>
      <w:spacing w:line="180" w:lineRule="exact"/>
      <w:ind w:left="142" w:hanging="142"/>
    </w:pPr>
    <w:rPr>
      <w:rFonts w:ascii="Arial" w:eastAsia="Arial" w:hAnsi="Arial"/>
      <w:szCs w:val="20"/>
      <w:lang w:val="x-none" w:eastAsia="de-DE"/>
    </w:rPr>
  </w:style>
  <w:style w:type="character" w:customStyle="1" w:styleId="EndnoteTextChar">
    <w:name w:val="Endnote Text Char"/>
    <w:link w:val="EndnoteText"/>
    <w:uiPriority w:val="1"/>
    <w:locked/>
    <w:rsid w:val="001E5A75"/>
    <w:rPr>
      <w:rFonts w:ascii="Arial" w:hAnsi="Arial" w:cs="Times New Roman"/>
      <w:sz w:val="20"/>
      <w:szCs w:val="20"/>
      <w:lang w:eastAsia="de-DE"/>
    </w:rPr>
  </w:style>
  <w:style w:type="character" w:styleId="EndnoteReference">
    <w:name w:val="endnote reference"/>
    <w:uiPriority w:val="1"/>
    <w:rsid w:val="001E5A75"/>
    <w:rPr>
      <w:rFonts w:ascii="Arial" w:hAnsi="Arial" w:cs="Times New Roman"/>
      <w:color w:val="auto"/>
      <w:position w:val="4"/>
      <w:sz w:val="12"/>
      <w:vertAlign w:val="baseline"/>
    </w:rPr>
  </w:style>
  <w:style w:type="paragraph" w:customStyle="1" w:styleId="Ballontekst">
    <w:name w:val="Ballontekst"/>
    <w:basedOn w:val="Normal"/>
    <w:uiPriority w:val="99"/>
    <w:semiHidden/>
    <w:rsid w:val="00884FEB"/>
    <w:rPr>
      <w:rFonts w:ascii="Tahoma" w:hAnsi="Tahoma" w:cs="Tahoma"/>
      <w:sz w:val="16"/>
      <w:szCs w:val="16"/>
    </w:rPr>
  </w:style>
  <w:style w:type="character" w:styleId="CommentReference">
    <w:name w:val="annotation reference"/>
    <w:uiPriority w:val="99"/>
    <w:rsid w:val="00884FEB"/>
    <w:rPr>
      <w:rFonts w:cs="Times New Roman"/>
      <w:sz w:val="16"/>
      <w:szCs w:val="16"/>
    </w:rPr>
  </w:style>
  <w:style w:type="paragraph" w:styleId="CommentText">
    <w:name w:val="annotation text"/>
    <w:basedOn w:val="Normal"/>
    <w:link w:val="CommentTextChar"/>
    <w:uiPriority w:val="99"/>
    <w:rsid w:val="00884FEB"/>
    <w:rPr>
      <w:rFonts w:eastAsia="Arial"/>
      <w:szCs w:val="20"/>
      <w:lang w:val="en-US" w:eastAsia="x-none"/>
    </w:rPr>
  </w:style>
  <w:style w:type="character" w:customStyle="1" w:styleId="CommentTextChar">
    <w:name w:val="Comment Text Char"/>
    <w:link w:val="CommentText"/>
    <w:uiPriority w:val="99"/>
    <w:locked/>
    <w:rsid w:val="00884FEB"/>
    <w:rPr>
      <w:rFonts w:ascii="Verdana" w:hAnsi="Verdana" w:cs="Times New Roman"/>
      <w:sz w:val="20"/>
      <w:szCs w:val="20"/>
      <w:lang w:val="en-US"/>
    </w:rPr>
  </w:style>
  <w:style w:type="paragraph" w:customStyle="1" w:styleId="Onderwerpvanopmerking">
    <w:name w:val="Onderwerp van opmerking"/>
    <w:basedOn w:val="CommentText"/>
    <w:next w:val="CommentText"/>
    <w:uiPriority w:val="99"/>
    <w:semiHidden/>
    <w:rsid w:val="00884FEB"/>
    <w:rPr>
      <w:b/>
      <w:bCs/>
    </w:rPr>
  </w:style>
  <w:style w:type="character" w:styleId="FollowedHyperlink">
    <w:name w:val="FollowedHyperlink"/>
    <w:uiPriority w:val="99"/>
    <w:rsid w:val="00884FEB"/>
    <w:rPr>
      <w:rFonts w:cs="Times New Roman"/>
      <w:color w:val="606420"/>
      <w:u w:val="single"/>
    </w:rPr>
  </w:style>
  <w:style w:type="paragraph" w:styleId="BalloonText">
    <w:name w:val="Balloon Text"/>
    <w:basedOn w:val="Normal"/>
    <w:link w:val="BalloonTextChar"/>
    <w:uiPriority w:val="99"/>
    <w:rsid w:val="00884FEB"/>
    <w:rPr>
      <w:rFonts w:ascii="Tahoma" w:eastAsia="Arial" w:hAnsi="Tahoma"/>
      <w:sz w:val="16"/>
      <w:szCs w:val="16"/>
      <w:lang w:val="en-US" w:eastAsia="x-none"/>
    </w:rPr>
  </w:style>
  <w:style w:type="character" w:customStyle="1" w:styleId="BalloonTextChar">
    <w:name w:val="Balloon Text Char"/>
    <w:link w:val="BalloonText"/>
    <w:uiPriority w:val="99"/>
    <w:locked/>
    <w:rsid w:val="00884FEB"/>
    <w:rPr>
      <w:rFonts w:ascii="Tahoma" w:hAnsi="Tahoma" w:cs="Tahoma"/>
      <w:sz w:val="16"/>
      <w:szCs w:val="16"/>
      <w:lang w:val="en-US"/>
    </w:rPr>
  </w:style>
  <w:style w:type="paragraph" w:styleId="CommentSubject">
    <w:name w:val="annotation subject"/>
    <w:basedOn w:val="CommentText"/>
    <w:next w:val="CommentText"/>
    <w:link w:val="CommentSubjectChar"/>
    <w:uiPriority w:val="99"/>
    <w:rsid w:val="00884FEB"/>
    <w:rPr>
      <w:b/>
      <w:bCs/>
    </w:rPr>
  </w:style>
  <w:style w:type="character" w:customStyle="1" w:styleId="CommentSubjectChar">
    <w:name w:val="Comment Subject Char"/>
    <w:link w:val="CommentSubject"/>
    <w:uiPriority w:val="99"/>
    <w:locked/>
    <w:rsid w:val="00884FEB"/>
    <w:rPr>
      <w:rFonts w:ascii="Verdana" w:hAnsi="Verdana" w:cs="Times New Roman"/>
      <w:b/>
      <w:bCs/>
      <w:sz w:val="20"/>
      <w:szCs w:val="20"/>
      <w:lang w:val="en-US"/>
    </w:rPr>
  </w:style>
  <w:style w:type="table" w:styleId="TableGrid">
    <w:name w:val="Table Grid"/>
    <w:aliases w:val="Tabla CUADROS"/>
    <w:basedOn w:val="TableNormal"/>
    <w:uiPriority w:val="59"/>
    <w:rsid w:val="00884FEB"/>
    <w:rPr>
      <w:rFonts w:ascii="Times New Roman" w:eastAsia="Times New Roman" w:hAnsi="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84FEB"/>
    <w:pPr>
      <w:spacing w:before="240" w:after="60"/>
    </w:pPr>
    <w:rPr>
      <w:iCs/>
      <w:szCs w:val="28"/>
    </w:rPr>
  </w:style>
  <w:style w:type="character" w:customStyle="1" w:styleId="Formatvorlageberschrift4Char">
    <w:name w:val="Formatvorlage Überschrift 4 Char"/>
    <w:link w:val="Formatvorlageberschrift4"/>
    <w:uiPriority w:val="99"/>
    <w:locked/>
    <w:rsid w:val="00884FEB"/>
    <w:rPr>
      <w:rFonts w:ascii="Verdana" w:eastAsia="Times New Roman" w:hAnsi="Verdana"/>
      <w:b/>
      <w:iCs/>
      <w:szCs w:val="28"/>
      <w:u w:val="single"/>
      <w:lang w:eastAsia="en-US" w:bidi="ar-SA"/>
    </w:rPr>
  </w:style>
  <w:style w:type="paragraph" w:customStyle="1" w:styleId="Instructionsberschrift1">
    <w:name w:val="Instructions Überschrift 1"/>
    <w:basedOn w:val="Heading1"/>
    <w:rsid w:val="00884FEB"/>
    <w:pPr>
      <w:tabs>
        <w:tab w:val="num" w:pos="540"/>
      </w:tabs>
      <w:spacing w:before="240"/>
      <w:ind w:left="540" w:hanging="540"/>
    </w:pPr>
    <w:rPr>
      <w:b w:val="0"/>
      <w:kern w:val="32"/>
    </w:rPr>
  </w:style>
  <w:style w:type="paragraph" w:customStyle="1" w:styleId="Instructionsberschrift2">
    <w:name w:val="Instructions Überschrift 2"/>
    <w:basedOn w:val="Heading2"/>
    <w:rsid w:val="008C122C"/>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6746DB"/>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6746DB"/>
    <w:rPr>
      <w:rFonts w:ascii="Verdana" w:eastAsia="Times New Roman" w:hAnsi="Verdana"/>
      <w:b/>
      <w:szCs w:val="26"/>
      <w:u w:val="single"/>
      <w:lang w:eastAsia="en-US" w:bidi="ar-SA"/>
    </w:rPr>
  </w:style>
  <w:style w:type="paragraph" w:customStyle="1" w:styleId="Instructionsberschrift4">
    <w:name w:val="Instructions Überschrift 4"/>
    <w:basedOn w:val="Heading4"/>
    <w:next w:val="InstructionsText"/>
    <w:link w:val="Instructionsberschrift4Char"/>
    <w:uiPriority w:val="99"/>
    <w:rsid w:val="00884FEB"/>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030E10"/>
    <w:pPr>
      <w:spacing w:before="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84FEB"/>
    <w:rPr>
      <w:rFonts w:ascii="Verdana" w:eastAsia="Times New Roman" w:hAnsi="Verdana"/>
      <w:b/>
      <w:bCs/>
      <w:szCs w:val="24"/>
      <w:u w:val="single"/>
      <w:lang w:eastAsia="en-US" w:bidi="ar-SA"/>
    </w:rPr>
  </w:style>
  <w:style w:type="character" w:customStyle="1" w:styleId="InstructionsTabelleberschrift">
    <w:name w:val="Instructions Tabelle Überschrift"/>
    <w:qFormat/>
    <w:rsid w:val="00884FEB"/>
    <w:rPr>
      <w:rFonts w:ascii="Verdana" w:hAnsi="Verdana" w:cs="Times New Roman"/>
      <w:b/>
      <w:bCs/>
      <w:sz w:val="20"/>
      <w:u w:val="single"/>
    </w:rPr>
  </w:style>
  <w:style w:type="character" w:customStyle="1" w:styleId="InstructionsTabelleText">
    <w:name w:val="Instructions Tabelle Text"/>
    <w:rsid w:val="00884FEB"/>
    <w:rPr>
      <w:rFonts w:ascii="Verdana" w:hAnsi="Verdana" w:cs="Times New Roman"/>
      <w:sz w:val="20"/>
    </w:rPr>
  </w:style>
  <w:style w:type="character" w:customStyle="1" w:styleId="FormatvorlageInstructionsTabelleText">
    <w:name w:val="Formatvorlage Instructions Tabelle Text"/>
    <w:uiPriority w:val="99"/>
    <w:qFormat/>
    <w:rsid w:val="00412D4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84FEB"/>
    <w:pPr>
      <w:ind w:left="0" w:firstLine="0"/>
    </w:pPr>
    <w:rPr>
      <w:szCs w:val="20"/>
    </w:rPr>
  </w:style>
  <w:style w:type="paragraph" w:customStyle="1" w:styleId="Texte2">
    <w:name w:val="Texte 2"/>
    <w:basedOn w:val="Normal"/>
    <w:uiPriority w:val="99"/>
    <w:rsid w:val="00884FEB"/>
    <w:pPr>
      <w:spacing w:after="0"/>
      <w:ind w:left="567"/>
    </w:pPr>
    <w:rPr>
      <w:sz w:val="22"/>
      <w:szCs w:val="20"/>
      <w:lang w:eastAsia="fr-FR"/>
    </w:rPr>
  </w:style>
  <w:style w:type="paragraph" w:customStyle="1" w:styleId="Prrafodelista1">
    <w:name w:val="Párrafo de lista1"/>
    <w:basedOn w:val="Normal"/>
    <w:uiPriority w:val="99"/>
    <w:rsid w:val="00884FEB"/>
    <w:pPr>
      <w:ind w:left="720"/>
    </w:pPr>
  </w:style>
  <w:style w:type="paragraph" w:customStyle="1" w:styleId="Prrafodelista2">
    <w:name w:val="Párrafo de lista2"/>
    <w:basedOn w:val="Normal"/>
    <w:uiPriority w:val="99"/>
    <w:rsid w:val="00884FEB"/>
    <w:pPr>
      <w:ind w:left="708"/>
    </w:pPr>
  </w:style>
  <w:style w:type="paragraph" w:styleId="PlainText">
    <w:name w:val="Plain Text"/>
    <w:basedOn w:val="Normal"/>
    <w:link w:val="PlainTextChar"/>
    <w:uiPriority w:val="99"/>
    <w:rsid w:val="00884FEB"/>
    <w:pPr>
      <w:spacing w:before="0" w:after="0"/>
      <w:jc w:val="left"/>
    </w:pPr>
    <w:rPr>
      <w:rFonts w:eastAsia="Arial"/>
      <w:szCs w:val="20"/>
      <w:lang w:val="es-ES_tradnl" w:eastAsia="es-ES_tradnl"/>
    </w:rPr>
  </w:style>
  <w:style w:type="character" w:customStyle="1" w:styleId="PlainTextChar">
    <w:name w:val="Plain Text Char"/>
    <w:link w:val="PlainText"/>
    <w:uiPriority w:val="99"/>
    <w:locked/>
    <w:rsid w:val="00884FEB"/>
    <w:rPr>
      <w:rFonts w:ascii="Verdana" w:hAnsi="Verdana" w:cs="Times New Roman"/>
      <w:sz w:val="20"/>
      <w:szCs w:val="20"/>
      <w:lang w:val="es-ES_tradnl" w:eastAsia="es-ES_tradnl"/>
    </w:rPr>
  </w:style>
  <w:style w:type="paragraph" w:customStyle="1" w:styleId="Listenabsatz1">
    <w:name w:val="Listenabsatz1"/>
    <w:basedOn w:val="Normal"/>
    <w:uiPriority w:val="99"/>
    <w:rsid w:val="00884FEB"/>
    <w:pPr>
      <w:ind w:left="708"/>
    </w:pPr>
  </w:style>
  <w:style w:type="character" w:customStyle="1" w:styleId="InstructionsTextChar">
    <w:name w:val="Instructions Text Char"/>
    <w:link w:val="InstructionsText"/>
    <w:locked/>
    <w:rsid w:val="00030E10"/>
    <w:rPr>
      <w:rFonts w:ascii="Times New Roman" w:eastAsia="Times New Roman" w:hAnsi="Times New Roman"/>
      <w:sz w:val="24"/>
      <w:szCs w:val="24"/>
      <w:lang w:eastAsia="de-DE" w:bidi="ar-SA"/>
    </w:rPr>
  </w:style>
  <w:style w:type="paragraph" w:styleId="Revision">
    <w:name w:val="Revision"/>
    <w:hidden/>
    <w:uiPriority w:val="99"/>
    <w:semiHidden/>
    <w:rsid w:val="00884FEB"/>
    <w:rPr>
      <w:rFonts w:ascii="Verdana" w:eastAsia="Times New Roman" w:hAnsi="Verdana"/>
      <w:szCs w:val="24"/>
      <w:lang w:val="en-US" w:eastAsia="en-US" w:bidi="ar-SA"/>
    </w:rPr>
  </w:style>
  <w:style w:type="paragraph" w:styleId="ListParagraph">
    <w:name w:val="List Paragraph"/>
    <w:basedOn w:val="Normal"/>
    <w:link w:val="ListParagraphChar"/>
    <w:uiPriority w:val="34"/>
    <w:qFormat/>
    <w:rsid w:val="00884FEB"/>
    <w:pPr>
      <w:ind w:left="708"/>
    </w:pPr>
  </w:style>
  <w:style w:type="character" w:styleId="PlaceholderText">
    <w:name w:val="Placeholder Text"/>
    <w:uiPriority w:val="99"/>
    <w:semiHidden/>
    <w:rsid w:val="00D946DB"/>
    <w:rPr>
      <w:rFonts w:cs="Times New Roman"/>
      <w:color w:val="808080"/>
    </w:rPr>
  </w:style>
  <w:style w:type="paragraph" w:customStyle="1" w:styleId="InstructionsText2">
    <w:name w:val="Instructions Text 2"/>
    <w:basedOn w:val="InstructionsText"/>
    <w:qFormat/>
    <w:rsid w:val="008F50DF"/>
    <w:pPr>
      <w:numPr>
        <w:numId w:val="15"/>
      </w:numPr>
      <w:spacing w:after="240"/>
    </w:pPr>
  </w:style>
  <w:style w:type="character" w:customStyle="1" w:styleId="Instructionsberschrift3Char">
    <w:name w:val="Instructions Überschrift 3 Char"/>
    <w:locked/>
    <w:rsid w:val="003B3DBB"/>
    <w:rPr>
      <w:rFonts w:ascii="Verdana" w:hAnsi="Verdana" w:cs="Arial"/>
      <w:b/>
      <w:bCs/>
      <w:sz w:val="26"/>
      <w:szCs w:val="26"/>
      <w:u w:val="single"/>
      <w:lang w:val="en-US" w:eastAsia="en-US" w:bidi="ar-SA"/>
    </w:rPr>
  </w:style>
  <w:style w:type="paragraph" w:customStyle="1" w:styleId="CM4">
    <w:name w:val="CM4"/>
    <w:basedOn w:val="Normal"/>
    <w:next w:val="Normal"/>
    <w:uiPriority w:val="99"/>
    <w:rsid w:val="008815DE"/>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8630E"/>
    <w:pPr>
      <w:spacing w:before="0" w:after="0"/>
    </w:pPr>
    <w:rPr>
      <w:rFonts w:ascii="Tahoma" w:eastAsia="Arial" w:hAnsi="Tahoma"/>
      <w:sz w:val="16"/>
      <w:szCs w:val="16"/>
      <w:lang w:val="en-US" w:eastAsia="x-none"/>
    </w:rPr>
  </w:style>
  <w:style w:type="character" w:customStyle="1" w:styleId="DocumentMapChar">
    <w:name w:val="Document Map Char"/>
    <w:link w:val="DocumentMap"/>
    <w:uiPriority w:val="99"/>
    <w:semiHidden/>
    <w:locked/>
    <w:rsid w:val="0088630E"/>
    <w:rPr>
      <w:rFonts w:ascii="Tahoma" w:hAnsi="Tahoma" w:cs="Tahoma"/>
      <w:sz w:val="16"/>
      <w:szCs w:val="16"/>
      <w:lang w:val="en-US"/>
    </w:rPr>
  </w:style>
  <w:style w:type="paragraph" w:customStyle="1" w:styleId="Titrearticle">
    <w:name w:val="Titre article"/>
    <w:basedOn w:val="Normal"/>
    <w:next w:val="Normal"/>
    <w:rsid w:val="00C87CEE"/>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C87CEE"/>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C87CEE"/>
    <w:rPr>
      <w:rFonts w:ascii="Times New Roman" w:hAnsi="Times New Roman"/>
      <w:sz w:val="24"/>
      <w:lang w:bidi="ar-SA"/>
    </w:rPr>
  </w:style>
  <w:style w:type="character" w:customStyle="1" w:styleId="NumPar1Char">
    <w:name w:val="NumPar 1 Char"/>
    <w:link w:val="NumPar1"/>
    <w:uiPriority w:val="99"/>
    <w:locked/>
    <w:rsid w:val="00D34F75"/>
    <w:rPr>
      <w:rFonts w:cs="Times New Roman"/>
      <w:sz w:val="24"/>
      <w:szCs w:val="24"/>
      <w:lang w:val="en-GB" w:eastAsia="de-DE"/>
    </w:rPr>
  </w:style>
  <w:style w:type="paragraph" w:customStyle="1" w:styleId="NumPar1">
    <w:name w:val="NumPar 1"/>
    <w:basedOn w:val="Normal"/>
    <w:next w:val="Normal"/>
    <w:link w:val="NumPar1Char"/>
    <w:uiPriority w:val="99"/>
    <w:rsid w:val="00D34F75"/>
    <w:pPr>
      <w:tabs>
        <w:tab w:val="num" w:pos="850"/>
      </w:tabs>
      <w:ind w:left="850" w:hanging="850"/>
    </w:pPr>
    <w:rPr>
      <w:rFonts w:ascii="Arial" w:eastAsia="Arial" w:hAnsi="Arial"/>
      <w:sz w:val="24"/>
      <w:lang w:eastAsia="de-DE"/>
    </w:rPr>
  </w:style>
  <w:style w:type="character" w:customStyle="1" w:styleId="Point1letterChar">
    <w:name w:val="Point 1 (letter) Char"/>
    <w:link w:val="Point1letter"/>
    <w:uiPriority w:val="99"/>
    <w:locked/>
    <w:rsid w:val="00D34F75"/>
    <w:rPr>
      <w:rFonts w:cs="Times New Roman"/>
      <w:sz w:val="24"/>
      <w:szCs w:val="24"/>
      <w:lang w:val="en-GB" w:eastAsia="en-US"/>
    </w:rPr>
  </w:style>
  <w:style w:type="paragraph" w:customStyle="1" w:styleId="Point1letter">
    <w:name w:val="Point 1 (letter)"/>
    <w:basedOn w:val="Normal"/>
    <w:link w:val="Point1letterChar"/>
    <w:uiPriority w:val="99"/>
    <w:rsid w:val="00D34F75"/>
    <w:pPr>
      <w:tabs>
        <w:tab w:val="num" w:pos="360"/>
      </w:tabs>
      <w:ind w:left="1417" w:hanging="567"/>
    </w:pPr>
    <w:rPr>
      <w:rFonts w:ascii="Arial" w:eastAsia="Arial" w:hAnsi="Arial"/>
      <w:sz w:val="24"/>
    </w:rPr>
  </w:style>
  <w:style w:type="numbering" w:customStyle="1" w:styleId="Formatvorlage2">
    <w:name w:val="Formatvorlage2"/>
    <w:uiPriority w:val="99"/>
    <w:rsid w:val="00BF60F7"/>
    <w:pPr>
      <w:numPr>
        <w:numId w:val="6"/>
      </w:numPr>
    </w:pPr>
  </w:style>
  <w:style w:type="numbering" w:customStyle="1" w:styleId="Formatvorlage3">
    <w:name w:val="Formatvorlage3"/>
    <w:uiPriority w:val="99"/>
    <w:rsid w:val="00BF60F7"/>
    <w:pPr>
      <w:numPr>
        <w:numId w:val="16"/>
      </w:numPr>
    </w:pPr>
  </w:style>
  <w:style w:type="numbering" w:customStyle="1" w:styleId="Formatvorlage1">
    <w:name w:val="Formatvorlage1"/>
    <w:uiPriority w:val="99"/>
    <w:rsid w:val="00BF60F7"/>
    <w:pPr>
      <w:numPr>
        <w:numId w:val="5"/>
      </w:numPr>
    </w:pPr>
  </w:style>
  <w:style w:type="numbering" w:customStyle="1" w:styleId="Formatvorlage4">
    <w:name w:val="Formatvorlage4"/>
    <w:uiPriority w:val="99"/>
    <w:rsid w:val="00BF60F7"/>
    <w:pPr>
      <w:numPr>
        <w:numId w:val="18"/>
      </w:numPr>
    </w:pPr>
  </w:style>
  <w:style w:type="paragraph" w:customStyle="1" w:styleId="ListParagraph1">
    <w:name w:val="List Paragraph1"/>
    <w:basedOn w:val="Normal"/>
    <w:uiPriority w:val="99"/>
    <w:qFormat/>
    <w:rsid w:val="001C7AB7"/>
    <w:pPr>
      <w:ind w:left="708"/>
    </w:pPr>
  </w:style>
  <w:style w:type="paragraph" w:customStyle="1" w:styleId="Anfhrungszeichen1">
    <w:name w:val="Anführungszeichen1"/>
    <w:basedOn w:val="Normal"/>
    <w:next w:val="Normal"/>
    <w:link w:val="AnfhrungszeichenZchn"/>
    <w:uiPriority w:val="29"/>
    <w:semiHidden/>
    <w:rsid w:val="000B0B09"/>
    <w:rPr>
      <w:i/>
      <w:iCs/>
      <w:color w:val="000000"/>
    </w:rPr>
  </w:style>
  <w:style w:type="character" w:customStyle="1" w:styleId="AnfhrungszeichenZchn">
    <w:name w:val="Anführungszeichen Zchn"/>
    <w:link w:val="Anfhrungszeichen1"/>
    <w:uiPriority w:val="29"/>
    <w:semiHidden/>
    <w:rsid w:val="000B0B09"/>
    <w:rPr>
      <w:rFonts w:ascii="Verdana" w:eastAsia="Times New Roman" w:hAnsi="Verdana"/>
      <w:i/>
      <w:iCs/>
      <w:color w:val="000000"/>
      <w:sz w:val="20"/>
      <w:szCs w:val="24"/>
      <w:lang w:val="en-GB" w:eastAsia="en-US"/>
    </w:rPr>
  </w:style>
  <w:style w:type="paragraph" w:customStyle="1" w:styleId="Inhaltsverzeichnisberschrift1">
    <w:name w:val="Inhaltsverzeichnisüberschrift1"/>
    <w:basedOn w:val="Heading1"/>
    <w:next w:val="Normal"/>
    <w:uiPriority w:val="39"/>
    <w:semiHidden/>
    <w:unhideWhenUsed/>
    <w:qFormat/>
    <w:rsid w:val="000B0B09"/>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0B0B09"/>
    <w:rPr>
      <w:rFonts w:ascii="Verdana" w:eastAsia="Times New Roman" w:hAnsi="Verdana"/>
      <w:szCs w:val="24"/>
      <w:lang w:val="en-US" w:eastAsia="en-US" w:bidi="ar-SA"/>
    </w:rPr>
  </w:style>
  <w:style w:type="paragraph" w:customStyle="1" w:styleId="Listenabsatz2">
    <w:name w:val="Listenabsatz2"/>
    <w:basedOn w:val="Normal"/>
    <w:uiPriority w:val="99"/>
    <w:qFormat/>
    <w:rsid w:val="000B0B09"/>
    <w:pPr>
      <w:ind w:left="708"/>
    </w:pPr>
  </w:style>
  <w:style w:type="character" w:customStyle="1" w:styleId="Platzhaltertext1">
    <w:name w:val="Platzhaltertext1"/>
    <w:uiPriority w:val="99"/>
    <w:semiHidden/>
    <w:rsid w:val="000B0B09"/>
    <w:rPr>
      <w:color w:val="808080"/>
    </w:rPr>
  </w:style>
  <w:style w:type="paragraph" w:customStyle="1" w:styleId="Default">
    <w:name w:val="Default"/>
    <w:rsid w:val="00283B5F"/>
    <w:pPr>
      <w:autoSpaceDE w:val="0"/>
      <w:autoSpaceDN w:val="0"/>
      <w:adjustRightInd w:val="0"/>
    </w:pPr>
    <w:rPr>
      <w:rFonts w:cs="Arial"/>
      <w:color w:val="000000"/>
      <w:sz w:val="24"/>
      <w:szCs w:val="24"/>
      <w:lang w:bidi="ar-SA"/>
    </w:rPr>
  </w:style>
  <w:style w:type="paragraph" w:customStyle="1" w:styleId="CM1">
    <w:name w:val="CM1"/>
    <w:basedOn w:val="Default"/>
    <w:next w:val="Default"/>
    <w:uiPriority w:val="99"/>
    <w:rsid w:val="003D7822"/>
    <w:rPr>
      <w:rFonts w:ascii="EU Albertina" w:hAnsi="EU Albertina" w:cs="Times New Roman"/>
      <w:color w:val="auto"/>
    </w:rPr>
  </w:style>
  <w:style w:type="paragraph" w:customStyle="1" w:styleId="CM3">
    <w:name w:val="CM3"/>
    <w:basedOn w:val="Default"/>
    <w:next w:val="Default"/>
    <w:uiPriority w:val="99"/>
    <w:rsid w:val="003D7822"/>
    <w:rPr>
      <w:rFonts w:ascii="EU Albertina" w:hAnsi="EU Albertina" w:cs="Times New Roman"/>
      <w:color w:val="auto"/>
    </w:rPr>
  </w:style>
  <w:style w:type="paragraph" w:styleId="NormalWeb">
    <w:name w:val="Normal (Web)"/>
    <w:basedOn w:val="Normal"/>
    <w:uiPriority w:val="99"/>
    <w:unhideWhenUsed/>
    <w:locked/>
    <w:rsid w:val="00C7103D"/>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locked/>
    <w:rsid w:val="00C7103D"/>
    <w:rPr>
      <w:i/>
      <w:iCs/>
    </w:rPr>
  </w:style>
  <w:style w:type="paragraph" w:customStyle="1" w:styleId="TableMainHeading">
    <w:name w:val="TableMainHeading"/>
    <w:basedOn w:val="Normal"/>
    <w:next w:val="Normal"/>
    <w:uiPriority w:val="99"/>
    <w:rsid w:val="007C64F7"/>
    <w:pPr>
      <w:jc w:val="left"/>
    </w:pPr>
    <w:rPr>
      <w:rFonts w:ascii="Segoe UI" w:hAnsi="Segoe UI"/>
      <w:sz w:val="22"/>
      <w:szCs w:val="20"/>
    </w:rPr>
  </w:style>
  <w:style w:type="paragraph" w:customStyle="1" w:styleId="body">
    <w:name w:val="body"/>
    <w:qFormat/>
    <w:rsid w:val="008151A6"/>
    <w:pPr>
      <w:spacing w:before="240" w:after="120" w:line="276" w:lineRule="auto"/>
      <w:jc w:val="both"/>
    </w:pPr>
    <w:rPr>
      <w:rFonts w:asciiTheme="minorHAnsi" w:eastAsiaTheme="minorEastAsia" w:hAnsiTheme="minorHAnsi" w:cstheme="minorBidi"/>
      <w:sz w:val="22"/>
      <w:szCs w:val="24"/>
      <w:lang w:val="en-US" w:eastAsia="en-US" w:bidi="ar-SA"/>
    </w:rPr>
  </w:style>
  <w:style w:type="paragraph" w:customStyle="1" w:styleId="Applicationdirecte">
    <w:name w:val="Application directe"/>
    <w:basedOn w:val="Normal"/>
    <w:next w:val="Fait"/>
    <w:rsid w:val="00595FAD"/>
    <w:pPr>
      <w:spacing w:before="480"/>
    </w:pPr>
    <w:rPr>
      <w:rFonts w:ascii="Times New Roman" w:hAnsi="Times New Roman"/>
      <w:sz w:val="24"/>
    </w:rPr>
  </w:style>
  <w:style w:type="paragraph" w:customStyle="1" w:styleId="Fait">
    <w:name w:val="Fait à"/>
    <w:basedOn w:val="Normal"/>
    <w:next w:val="Normal"/>
    <w:rsid w:val="00595FAD"/>
    <w:pPr>
      <w:keepNext/>
      <w:spacing w:after="0"/>
    </w:pPr>
    <w:rPr>
      <w:rFonts w:ascii="Times New Roman" w:hAnsi="Times New Roman"/>
      <w:sz w:val="24"/>
    </w:rPr>
  </w:style>
  <w:style w:type="paragraph" w:customStyle="1" w:styleId="Numberedtilelevel1">
    <w:name w:val="Numbered tile level 1"/>
    <w:basedOn w:val="Titlelevel1"/>
    <w:qFormat/>
    <w:rsid w:val="00595FAD"/>
    <w:pPr>
      <w:numPr>
        <w:numId w:val="25"/>
      </w:numPr>
    </w:pPr>
  </w:style>
  <w:style w:type="paragraph" w:customStyle="1" w:styleId="Numberedtitlelevel2">
    <w:name w:val="Numbered title level 2"/>
    <w:basedOn w:val="Titlelevel2"/>
    <w:next w:val="body"/>
    <w:qFormat/>
    <w:rsid w:val="00595FAD"/>
    <w:pPr>
      <w:numPr>
        <w:ilvl w:val="1"/>
        <w:numId w:val="25"/>
      </w:numPr>
    </w:pPr>
  </w:style>
  <w:style w:type="paragraph" w:customStyle="1" w:styleId="Titlelevel2">
    <w:name w:val="Title level 2"/>
    <w:qFormat/>
    <w:rsid w:val="00595FAD"/>
    <w:pPr>
      <w:spacing w:before="240" w:after="240"/>
    </w:pPr>
    <w:rPr>
      <w:rFonts w:asciiTheme="majorHAnsi" w:eastAsiaTheme="majorEastAsia" w:hAnsiTheme="majorHAnsi" w:cstheme="majorBidi"/>
      <w:bCs/>
      <w:color w:val="1F497D" w:themeColor="text2"/>
      <w:sz w:val="32"/>
      <w:szCs w:val="24"/>
      <w:lang w:val="en-US" w:eastAsia="en-US" w:bidi="ar-SA"/>
    </w:rPr>
  </w:style>
  <w:style w:type="paragraph" w:customStyle="1" w:styleId="Tableheader">
    <w:name w:val="Table header"/>
    <w:next w:val="Tabledata"/>
    <w:qFormat/>
    <w:rsid w:val="00595FAD"/>
    <w:pPr>
      <w:spacing w:after="80"/>
    </w:pPr>
    <w:rPr>
      <w:rFonts w:ascii="Calibri" w:eastAsia="Times New Roman" w:hAnsi="Calibri"/>
      <w:b/>
      <w:color w:val="000000"/>
      <w:sz w:val="22"/>
      <w:szCs w:val="22"/>
      <w:lang w:val="en-US" w:eastAsia="en-US" w:bidi="ar-SA"/>
    </w:rPr>
  </w:style>
  <w:style w:type="paragraph" w:customStyle="1" w:styleId="Tabledata">
    <w:name w:val="Table data"/>
    <w:basedOn w:val="body"/>
    <w:qFormat/>
    <w:rsid w:val="00595FAD"/>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595FAD"/>
    <w:pPr>
      <w:numPr>
        <w:numId w:val="23"/>
      </w:numPr>
    </w:pPr>
    <w:rPr>
      <w:rFonts w:asciiTheme="minorHAnsi" w:eastAsiaTheme="minorEastAsia" w:hAnsiTheme="minorHAnsi" w:cstheme="minorBidi"/>
      <w:sz w:val="22"/>
      <w:szCs w:val="22"/>
      <w:lang w:val="en-US" w:eastAsia="en-US" w:bidi="ar-SA"/>
    </w:rPr>
  </w:style>
  <w:style w:type="table" w:styleId="TableProfessional">
    <w:name w:val="Table Professional"/>
    <w:basedOn w:val="TableNormal"/>
    <w:uiPriority w:val="99"/>
    <w:semiHidden/>
    <w:unhideWhenUsed/>
    <w:locked/>
    <w:rsid w:val="00595FAD"/>
    <w:rPr>
      <w:rFonts w:asciiTheme="minorHAnsi" w:eastAsiaTheme="minorEastAsia" w:hAnsiTheme="minorHAnsi" w:cstheme="minorBidi"/>
      <w:sz w:val="24"/>
      <w:szCs w:val="24"/>
      <w:lang w:val="en-US" w:eastAsia="en-US" w:bidi="ar-S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locked/>
    <w:rsid w:val="00595FAD"/>
    <w:pPr>
      <w:numPr>
        <w:numId w:val="24"/>
      </w:numPr>
      <w:spacing w:before="240" w:after="120"/>
      <w:contextualSpacing/>
    </w:pPr>
    <w:rPr>
      <w:rFonts w:asciiTheme="minorHAnsi" w:eastAsiaTheme="minorEastAsia" w:hAnsiTheme="minorHAnsi" w:cstheme="minorBidi"/>
      <w:sz w:val="22"/>
      <w:szCs w:val="24"/>
      <w:lang w:val="en-US" w:eastAsia="en-US" w:bidi="ar-SA"/>
    </w:rPr>
  </w:style>
  <w:style w:type="paragraph" w:customStyle="1" w:styleId="Titlelevel1">
    <w:name w:val="Title level 1"/>
    <w:autoRedefine/>
    <w:qFormat/>
    <w:rsid w:val="00595FAD"/>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eastAsia="en-US" w:bidi="ar-SA"/>
    </w:rPr>
  </w:style>
  <w:style w:type="paragraph" w:customStyle="1" w:styleId="Titlelevel3">
    <w:name w:val="Title level 3"/>
    <w:qFormat/>
    <w:rsid w:val="00595FAD"/>
    <w:pPr>
      <w:spacing w:before="240" w:after="240"/>
    </w:pPr>
    <w:rPr>
      <w:rFonts w:asciiTheme="minorHAnsi" w:eastAsiaTheme="minorEastAsia" w:hAnsiTheme="minorHAnsi" w:cstheme="minorBidi"/>
      <w:b/>
      <w:color w:val="1F497D" w:themeColor="text2"/>
      <w:sz w:val="24"/>
      <w:szCs w:val="24"/>
      <w:lang w:val="en-US" w:eastAsia="en-US" w:bidi="ar-SA"/>
    </w:rPr>
  </w:style>
  <w:style w:type="paragraph" w:customStyle="1" w:styleId="Titlelevel4">
    <w:name w:val="Title level 4"/>
    <w:next w:val="body"/>
    <w:qFormat/>
    <w:rsid w:val="00595FAD"/>
    <w:pPr>
      <w:spacing w:before="240" w:after="240"/>
    </w:pPr>
    <w:rPr>
      <w:rFonts w:asciiTheme="minorHAnsi" w:eastAsiaTheme="minorEastAsia" w:hAnsiTheme="minorHAnsi" w:cstheme="minorBidi"/>
      <w:color w:val="EEECE1" w:themeColor="background2"/>
      <w:sz w:val="24"/>
      <w:szCs w:val="24"/>
      <w:lang w:val="en-US" w:eastAsia="en-US" w:bidi="ar-SA"/>
    </w:rPr>
  </w:style>
  <w:style w:type="paragraph" w:customStyle="1" w:styleId="Figuretitle">
    <w:name w:val="Figure title"/>
    <w:basedOn w:val="body"/>
    <w:next w:val="Normal"/>
    <w:autoRedefine/>
    <w:qFormat/>
    <w:rsid w:val="00595FAD"/>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595FAD"/>
    <w:rPr>
      <w:rFonts w:asciiTheme="minorHAnsi" w:eastAsiaTheme="minorEastAsia" w:hAnsiTheme="minorHAnsi" w:cstheme="minorBidi"/>
      <w:sz w:val="24"/>
      <w:szCs w:val="24"/>
      <w:lang w:val="en-US" w:eastAsia="en-US" w:bidi="ar-SA"/>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paragraph" w:customStyle="1" w:styleId="Runningtitle">
    <w:name w:val="Running title"/>
    <w:qFormat/>
    <w:rsid w:val="00595FAD"/>
    <w:rPr>
      <w:rFonts w:asciiTheme="minorHAnsi" w:eastAsiaTheme="minorEastAsia" w:hAnsiTheme="minorHAnsi" w:cstheme="minorBidi"/>
      <w:caps/>
      <w:sz w:val="16"/>
      <w:szCs w:val="18"/>
      <w:lang w:val="en-US" w:eastAsia="en-US" w:bidi="ar-SA"/>
    </w:rPr>
  </w:style>
  <w:style w:type="paragraph" w:customStyle="1" w:styleId="bullet1">
    <w:name w:val="bullet 1"/>
    <w:basedOn w:val="body"/>
    <w:next w:val="body"/>
    <w:qFormat/>
    <w:rsid w:val="00595FAD"/>
    <w:pPr>
      <w:numPr>
        <w:numId w:val="21"/>
      </w:numPr>
    </w:pPr>
    <w:rPr>
      <w:szCs w:val="22"/>
    </w:rPr>
  </w:style>
  <w:style w:type="paragraph" w:customStyle="1" w:styleId="bullet2">
    <w:name w:val="bullet 2"/>
    <w:basedOn w:val="body"/>
    <w:qFormat/>
    <w:rsid w:val="00595FAD"/>
    <w:pPr>
      <w:numPr>
        <w:numId w:val="20"/>
      </w:numPr>
    </w:pPr>
    <w:rPr>
      <w:szCs w:val="22"/>
    </w:rPr>
  </w:style>
  <w:style w:type="paragraph" w:customStyle="1" w:styleId="Numberedtitlelevel3">
    <w:name w:val="Numbered title level 3"/>
    <w:basedOn w:val="Titlelevel3"/>
    <w:next w:val="body"/>
    <w:qFormat/>
    <w:rsid w:val="00595FAD"/>
    <w:pPr>
      <w:numPr>
        <w:ilvl w:val="2"/>
        <w:numId w:val="25"/>
      </w:numPr>
    </w:pPr>
  </w:style>
  <w:style w:type="table" w:styleId="LightShading">
    <w:name w:val="Light Shading"/>
    <w:basedOn w:val="TableNormal"/>
    <w:uiPriority w:val="60"/>
    <w:rsid w:val="00595FAD"/>
    <w:rPr>
      <w:rFonts w:asciiTheme="minorHAnsi" w:eastAsiaTheme="minorEastAsia" w:hAnsiTheme="minorHAnsi" w:cstheme="minorBidi"/>
      <w:color w:val="000000" w:themeColor="text1" w:themeShade="BF"/>
      <w:sz w:val="24"/>
      <w:szCs w:val="24"/>
      <w:lang w:val="en-US" w:eastAsia="en-US" w:bidi="ar-S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595FAD"/>
    <w:rPr>
      <w:rFonts w:asciiTheme="minorHAnsi" w:eastAsiaTheme="minorEastAsia" w:hAnsiTheme="minorHAnsi" w:cstheme="minorBidi"/>
      <w:color w:val="365F91" w:themeColor="accent1" w:themeShade="BF"/>
      <w:sz w:val="24"/>
      <w:szCs w:val="24"/>
      <w:lang w:val="en-US" w:eastAsia="en-US" w:bidi="ar-S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595FAD"/>
  </w:style>
  <w:style w:type="paragraph" w:customStyle="1" w:styleId="Numberedtitlelevel4">
    <w:name w:val="Numbered title level 4"/>
    <w:basedOn w:val="Titlelevel4"/>
    <w:qFormat/>
    <w:rsid w:val="00595FAD"/>
    <w:pPr>
      <w:numPr>
        <w:numId w:val="22"/>
      </w:numPr>
    </w:pPr>
  </w:style>
  <w:style w:type="paragraph" w:styleId="Title">
    <w:name w:val="Title"/>
    <w:basedOn w:val="Normal"/>
    <w:next w:val="Normal"/>
    <w:link w:val="TitleChar"/>
    <w:qFormat/>
    <w:locked/>
    <w:rsid w:val="00595FAD"/>
    <w:pPr>
      <w:pBdr>
        <w:bottom w:val="single" w:sz="8" w:space="4" w:color="4F81BD" w:themeColor="accent1"/>
      </w:pBdr>
      <w:spacing w:before="0" w:after="300"/>
      <w:contextualSpacing/>
      <w:jc w:val="left"/>
    </w:pPr>
    <w:rPr>
      <w:rFonts w:asciiTheme="majorHAnsi" w:eastAsiaTheme="majorEastAsia" w:hAnsiTheme="majorHAnsi" w:cstheme="majorBidi"/>
      <w:color w:val="1F497D" w:themeColor="text2"/>
      <w:spacing w:val="5"/>
      <w:kern w:val="28"/>
      <w:sz w:val="52"/>
      <w:szCs w:val="52"/>
      <w:lang w:val="en-US"/>
    </w:rPr>
  </w:style>
  <w:style w:type="character" w:customStyle="1" w:styleId="TitleChar">
    <w:name w:val="Title Char"/>
    <w:basedOn w:val="DefaultParagraphFont"/>
    <w:link w:val="Title"/>
    <w:rsid w:val="00595FAD"/>
    <w:rPr>
      <w:rFonts w:asciiTheme="majorHAnsi" w:eastAsiaTheme="majorEastAsia" w:hAnsiTheme="majorHAnsi" w:cstheme="majorBidi"/>
      <w:color w:val="1F497D" w:themeColor="text2"/>
      <w:spacing w:val="5"/>
      <w:kern w:val="28"/>
      <w:sz w:val="52"/>
      <w:szCs w:val="52"/>
      <w:lang w:val="en-US" w:eastAsia="en-US" w:bidi="ar-SA"/>
    </w:rPr>
  </w:style>
  <w:style w:type="paragraph" w:styleId="Subtitle">
    <w:name w:val="Subtitle"/>
    <w:next w:val="Normal"/>
    <w:link w:val="SubtitleChar"/>
    <w:autoRedefine/>
    <w:uiPriority w:val="11"/>
    <w:qFormat/>
    <w:locked/>
    <w:rsid w:val="00595FAD"/>
    <w:pPr>
      <w:numPr>
        <w:ilvl w:val="1"/>
      </w:numPr>
      <w:spacing w:before="240" w:after="120"/>
    </w:pPr>
    <w:rPr>
      <w:rFonts w:asciiTheme="majorHAnsi" w:eastAsiaTheme="majorEastAsia" w:hAnsiTheme="majorHAnsi" w:cstheme="majorBidi"/>
      <w:color w:val="4F81BD" w:themeColor="accent1"/>
      <w:sz w:val="32"/>
      <w:szCs w:val="32"/>
      <w:lang w:eastAsia="en-US" w:bidi="ar-SA"/>
    </w:rPr>
  </w:style>
  <w:style w:type="character" w:customStyle="1" w:styleId="SubtitleChar">
    <w:name w:val="Subtitle Char"/>
    <w:basedOn w:val="DefaultParagraphFont"/>
    <w:link w:val="Subtitle"/>
    <w:uiPriority w:val="11"/>
    <w:rsid w:val="00595FAD"/>
    <w:rPr>
      <w:rFonts w:asciiTheme="majorHAnsi" w:eastAsiaTheme="majorEastAsia" w:hAnsiTheme="majorHAnsi" w:cstheme="majorBidi"/>
      <w:color w:val="4F81BD" w:themeColor="accent1"/>
      <w:sz w:val="32"/>
      <w:szCs w:val="32"/>
      <w:lang w:eastAsia="en-US" w:bidi="ar-SA"/>
    </w:rPr>
  </w:style>
  <w:style w:type="character" w:styleId="BookTitle">
    <w:name w:val="Book Title"/>
    <w:basedOn w:val="DefaultParagraphFont"/>
    <w:uiPriority w:val="33"/>
    <w:qFormat/>
    <w:rsid w:val="00595FAD"/>
    <w:rPr>
      <w:b/>
      <w:bCs/>
      <w:smallCaps/>
      <w:spacing w:val="5"/>
    </w:rPr>
  </w:style>
  <w:style w:type="character" w:customStyle="1" w:styleId="Highlighttext">
    <w:name w:val="Highlight text"/>
    <w:basedOn w:val="DefaultParagraphFont"/>
    <w:uiPriority w:val="1"/>
    <w:semiHidden/>
    <w:qFormat/>
    <w:rsid w:val="00595FAD"/>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595FAD"/>
    <w:rPr>
      <w:bCs/>
      <w:lang w:val="en-GB" w:eastAsia="en-GB"/>
    </w:rPr>
  </w:style>
  <w:style w:type="paragraph" w:styleId="ListBullet">
    <w:name w:val="List Bullet"/>
    <w:basedOn w:val="Normal"/>
    <w:semiHidden/>
    <w:qFormat/>
    <w:locked/>
    <w:rsid w:val="00595FAD"/>
    <w:pPr>
      <w:numPr>
        <w:numId w:val="27"/>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595FAD"/>
    <w:pPr>
      <w:numPr>
        <w:numId w:val="26"/>
      </w:numPr>
    </w:pPr>
  </w:style>
  <w:style w:type="character" w:customStyle="1" w:styleId="Marker">
    <w:name w:val="Marker"/>
    <w:rsid w:val="00595FAD"/>
    <w:rPr>
      <w:color w:val="0000FF"/>
      <w:shd w:val="clear" w:color="auto" w:fill="auto"/>
    </w:rPr>
  </w:style>
  <w:style w:type="character" w:customStyle="1" w:styleId="Marker2">
    <w:name w:val="Marker2"/>
    <w:rsid w:val="00595FAD"/>
    <w:rPr>
      <w:color w:val="FF0000"/>
      <w:shd w:val="clear" w:color="auto" w:fill="auto"/>
    </w:rPr>
  </w:style>
  <w:style w:type="paragraph" w:customStyle="1" w:styleId="Annexetitre">
    <w:name w:val="Annexe titre"/>
    <w:basedOn w:val="Normal"/>
    <w:next w:val="Normal"/>
    <w:rsid w:val="00595FAD"/>
    <w:pPr>
      <w:jc w:val="center"/>
    </w:pPr>
    <w:rPr>
      <w:rFonts w:ascii="Times New Roman" w:hAnsi="Times New Roman"/>
      <w:b/>
      <w:sz w:val="24"/>
      <w:u w:val="single"/>
    </w:rPr>
  </w:style>
  <w:style w:type="paragraph" w:customStyle="1" w:styleId="Considrant">
    <w:name w:val="Considérant"/>
    <w:basedOn w:val="Normal"/>
    <w:rsid w:val="00595FAD"/>
    <w:pPr>
      <w:numPr>
        <w:numId w:val="28"/>
      </w:numPr>
    </w:pPr>
    <w:rPr>
      <w:rFonts w:ascii="Times New Roman" w:hAnsi="Times New Roman"/>
      <w:sz w:val="24"/>
    </w:rPr>
  </w:style>
  <w:style w:type="paragraph" w:customStyle="1" w:styleId="Datedadoption">
    <w:name w:val="Date d'adoption"/>
    <w:basedOn w:val="Normal"/>
    <w:next w:val="Titreobjet"/>
    <w:rsid w:val="00595FAD"/>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595FAD"/>
    <w:pPr>
      <w:keepNext/>
    </w:pPr>
    <w:rPr>
      <w:rFonts w:ascii="Times New Roman" w:hAnsi="Times New Roman"/>
      <w:sz w:val="24"/>
    </w:rPr>
  </w:style>
  <w:style w:type="paragraph" w:customStyle="1" w:styleId="Institutionquisigne">
    <w:name w:val="Institution qui signe"/>
    <w:basedOn w:val="Normal"/>
    <w:next w:val="Personnequisigne"/>
    <w:rsid w:val="00595FAD"/>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595FAD"/>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595FAD"/>
    <w:pPr>
      <w:spacing w:before="360" w:after="360"/>
      <w:jc w:val="center"/>
    </w:pPr>
    <w:rPr>
      <w:rFonts w:ascii="Times New Roman" w:hAnsi="Times New Roman"/>
      <w:b/>
      <w:sz w:val="24"/>
    </w:rPr>
  </w:style>
  <w:style w:type="paragraph" w:customStyle="1" w:styleId="Typedudocument">
    <w:name w:val="Type du document"/>
    <w:basedOn w:val="Normal"/>
    <w:next w:val="Titreobjet"/>
    <w:rsid w:val="00595FAD"/>
    <w:pPr>
      <w:spacing w:before="360" w:after="0"/>
      <w:jc w:val="center"/>
    </w:pPr>
    <w:rPr>
      <w:rFonts w:ascii="Times New Roman" w:hAnsi="Times New Roman"/>
      <w:b/>
      <w:sz w:val="24"/>
    </w:rPr>
  </w:style>
  <w:style w:type="paragraph" w:customStyle="1" w:styleId="Pagedecouverture">
    <w:name w:val="Page de couverture"/>
    <w:basedOn w:val="Normal"/>
    <w:next w:val="Normal"/>
    <w:rsid w:val="00595FAD"/>
    <w:rPr>
      <w:rFonts w:ascii="Times New Roman" w:hAnsi="Times New Roman"/>
      <w:sz w:val="24"/>
    </w:rPr>
  </w:style>
  <w:style w:type="paragraph" w:customStyle="1" w:styleId="Institutionquiagit">
    <w:name w:val="Institution qui agit"/>
    <w:basedOn w:val="Normal"/>
    <w:next w:val="Normal"/>
    <w:rsid w:val="00595FAD"/>
    <w:pPr>
      <w:keepNext/>
      <w:spacing w:before="600"/>
    </w:pPr>
    <w:rPr>
      <w:rFonts w:ascii="Times New Roman" w:hAnsi="Times New Roman"/>
      <w:sz w:val="24"/>
    </w:rPr>
  </w:style>
  <w:style w:type="paragraph" w:styleId="Caption">
    <w:name w:val="caption"/>
    <w:basedOn w:val="Normal"/>
    <w:next w:val="Normal"/>
    <w:uiPriority w:val="35"/>
    <w:unhideWhenUsed/>
    <w:qFormat/>
    <w:locked/>
    <w:rsid w:val="00595FAD"/>
    <w:pPr>
      <w:spacing w:before="0" w:after="200"/>
      <w:jc w:val="left"/>
    </w:pPr>
    <w:rPr>
      <w:rFonts w:asciiTheme="minorHAnsi" w:eastAsiaTheme="minorEastAsia" w:hAnsiTheme="minorHAnsi" w:cstheme="minorBidi"/>
      <w:b/>
      <w:bCs/>
      <w:color w:val="4F81BD" w:themeColor="accent1"/>
      <w:sz w:val="18"/>
      <w:szCs w:val="18"/>
      <w:lang w:val="en-US"/>
    </w:rPr>
  </w:style>
  <w:style w:type="paragraph" w:customStyle="1" w:styleId="TableNote">
    <w:name w:val="TableNote"/>
    <w:basedOn w:val="Normal"/>
    <w:rsid w:val="00595FAD"/>
    <w:pPr>
      <w:spacing w:before="60"/>
    </w:pPr>
    <w:rPr>
      <w:rFonts w:ascii="Segoe UI" w:hAnsi="Segoe UI"/>
      <w:sz w:val="15"/>
      <w:szCs w:val="20"/>
    </w:rPr>
  </w:style>
  <w:style w:type="paragraph" w:customStyle="1" w:styleId="CM11">
    <w:name w:val="CM1+1"/>
    <w:basedOn w:val="Default"/>
    <w:next w:val="Default"/>
    <w:uiPriority w:val="99"/>
    <w:rsid w:val="00595FAD"/>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595FAD"/>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595FAD"/>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595FAD"/>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D55777"/>
    <w:rPr>
      <w:rFonts w:ascii="Verdana" w:eastAsia="Times New Roman" w:hAnsi="Verdana"/>
      <w:szCs w:val="24"/>
      <w:lang w:eastAsia="en-US" w:bidi="ar-SA"/>
    </w:rPr>
  </w:style>
  <w:style w:type="character" w:customStyle="1" w:styleId="UnresolvedMention1">
    <w:name w:val="Unresolved Mention1"/>
    <w:basedOn w:val="DefaultParagraphFont"/>
    <w:uiPriority w:val="99"/>
    <w:semiHidden/>
    <w:unhideWhenUsed/>
    <w:rsid w:val="001235ED"/>
    <w:rPr>
      <w:color w:val="605E5C"/>
      <w:shd w:val="clear" w:color="auto" w:fill="E1DFDD"/>
    </w:rPr>
  </w:style>
  <w:style w:type="character" w:styleId="UnresolvedMention">
    <w:name w:val="Unresolved Mention"/>
    <w:basedOn w:val="DefaultParagraphFont"/>
    <w:uiPriority w:val="99"/>
    <w:semiHidden/>
    <w:unhideWhenUsed/>
    <w:rsid w:val="00E37761"/>
    <w:rPr>
      <w:color w:val="605E5C"/>
      <w:shd w:val="clear" w:color="auto" w:fill="E1DFDD"/>
    </w:rPr>
  </w:style>
  <w:style w:type="paragraph" w:customStyle="1" w:styleId="NumberedparagraphL1">
    <w:name w:val="Numbered paragraph L1"/>
    <w:basedOn w:val="Normal"/>
    <w:link w:val="NumberedparagraphL1Char"/>
    <w:uiPriority w:val="1"/>
    <w:qFormat/>
    <w:rsid w:val="00AF5506"/>
    <w:pPr>
      <w:spacing w:before="240" w:line="276" w:lineRule="auto"/>
    </w:pPr>
    <w:rPr>
      <w:rFonts w:asciiTheme="minorHAnsi" w:hAnsiTheme="minorHAnsi" w:cstheme="minorBidi"/>
    </w:rPr>
  </w:style>
  <w:style w:type="character" w:customStyle="1" w:styleId="NumberedparagraphL1Char">
    <w:name w:val="Numbered paragraph L1 Char"/>
    <w:basedOn w:val="DefaultParagraphFont"/>
    <w:link w:val="NumberedparagraphL1"/>
    <w:uiPriority w:val="1"/>
    <w:rsid w:val="00AF5506"/>
    <w:rPr>
      <w:rFonts w:asciiTheme="minorHAnsi" w:eastAsia="Times New Roman" w:hAnsiTheme="minorHAnsi" w:cstheme="minorBidi"/>
      <w:szCs w:val="24"/>
      <w:lang w:eastAsia="en-US" w:bidi="ar-SA"/>
    </w:rPr>
  </w:style>
  <w:style w:type="character" w:customStyle="1" w:styleId="ui-provider">
    <w:name w:val="ui-provider"/>
    <w:basedOn w:val="DefaultParagraphFont"/>
    <w:rsid w:val="00B77A2C"/>
  </w:style>
  <w:style w:type="character" w:styleId="Mention">
    <w:name w:val="Mention"/>
    <w:basedOn w:val="DefaultParagraphFont"/>
    <w:uiPriority w:val="99"/>
    <w:unhideWhenUsed/>
    <w:rsid w:val="00EB211D"/>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38554">
      <w:bodyDiv w:val="1"/>
      <w:marLeft w:val="0"/>
      <w:marRight w:val="0"/>
      <w:marTop w:val="0"/>
      <w:marBottom w:val="0"/>
      <w:divBdr>
        <w:top w:val="none" w:sz="0" w:space="0" w:color="auto"/>
        <w:left w:val="none" w:sz="0" w:space="0" w:color="auto"/>
        <w:bottom w:val="none" w:sz="0" w:space="0" w:color="auto"/>
        <w:right w:val="none" w:sz="0" w:space="0" w:color="auto"/>
      </w:divBdr>
    </w:div>
    <w:div w:id="108205551">
      <w:bodyDiv w:val="1"/>
      <w:marLeft w:val="0"/>
      <w:marRight w:val="0"/>
      <w:marTop w:val="0"/>
      <w:marBottom w:val="0"/>
      <w:divBdr>
        <w:top w:val="none" w:sz="0" w:space="0" w:color="auto"/>
        <w:left w:val="none" w:sz="0" w:space="0" w:color="auto"/>
        <w:bottom w:val="none" w:sz="0" w:space="0" w:color="auto"/>
        <w:right w:val="none" w:sz="0" w:space="0" w:color="auto"/>
      </w:divBdr>
    </w:div>
    <w:div w:id="162862455">
      <w:bodyDiv w:val="1"/>
      <w:marLeft w:val="0"/>
      <w:marRight w:val="0"/>
      <w:marTop w:val="0"/>
      <w:marBottom w:val="0"/>
      <w:divBdr>
        <w:top w:val="none" w:sz="0" w:space="0" w:color="auto"/>
        <w:left w:val="none" w:sz="0" w:space="0" w:color="auto"/>
        <w:bottom w:val="none" w:sz="0" w:space="0" w:color="auto"/>
        <w:right w:val="none" w:sz="0" w:space="0" w:color="auto"/>
      </w:divBdr>
    </w:div>
    <w:div w:id="186606750">
      <w:bodyDiv w:val="1"/>
      <w:marLeft w:val="0"/>
      <w:marRight w:val="0"/>
      <w:marTop w:val="0"/>
      <w:marBottom w:val="0"/>
      <w:divBdr>
        <w:top w:val="none" w:sz="0" w:space="0" w:color="auto"/>
        <w:left w:val="none" w:sz="0" w:space="0" w:color="auto"/>
        <w:bottom w:val="none" w:sz="0" w:space="0" w:color="auto"/>
        <w:right w:val="none" w:sz="0" w:space="0" w:color="auto"/>
      </w:divBdr>
    </w:div>
    <w:div w:id="189728779">
      <w:bodyDiv w:val="1"/>
      <w:marLeft w:val="0"/>
      <w:marRight w:val="0"/>
      <w:marTop w:val="0"/>
      <w:marBottom w:val="0"/>
      <w:divBdr>
        <w:top w:val="none" w:sz="0" w:space="0" w:color="auto"/>
        <w:left w:val="none" w:sz="0" w:space="0" w:color="auto"/>
        <w:bottom w:val="none" w:sz="0" w:space="0" w:color="auto"/>
        <w:right w:val="none" w:sz="0" w:space="0" w:color="auto"/>
      </w:divBdr>
    </w:div>
    <w:div w:id="233204828">
      <w:bodyDiv w:val="1"/>
      <w:marLeft w:val="0"/>
      <w:marRight w:val="0"/>
      <w:marTop w:val="0"/>
      <w:marBottom w:val="0"/>
      <w:divBdr>
        <w:top w:val="none" w:sz="0" w:space="0" w:color="auto"/>
        <w:left w:val="none" w:sz="0" w:space="0" w:color="auto"/>
        <w:bottom w:val="none" w:sz="0" w:space="0" w:color="auto"/>
        <w:right w:val="none" w:sz="0" w:space="0" w:color="auto"/>
      </w:divBdr>
    </w:div>
    <w:div w:id="299265773">
      <w:bodyDiv w:val="1"/>
      <w:marLeft w:val="0"/>
      <w:marRight w:val="0"/>
      <w:marTop w:val="0"/>
      <w:marBottom w:val="0"/>
      <w:divBdr>
        <w:top w:val="none" w:sz="0" w:space="0" w:color="auto"/>
        <w:left w:val="none" w:sz="0" w:space="0" w:color="auto"/>
        <w:bottom w:val="none" w:sz="0" w:space="0" w:color="auto"/>
        <w:right w:val="none" w:sz="0" w:space="0" w:color="auto"/>
      </w:divBdr>
    </w:div>
    <w:div w:id="538904984">
      <w:bodyDiv w:val="1"/>
      <w:marLeft w:val="0"/>
      <w:marRight w:val="0"/>
      <w:marTop w:val="0"/>
      <w:marBottom w:val="0"/>
      <w:divBdr>
        <w:top w:val="none" w:sz="0" w:space="0" w:color="auto"/>
        <w:left w:val="none" w:sz="0" w:space="0" w:color="auto"/>
        <w:bottom w:val="none" w:sz="0" w:space="0" w:color="auto"/>
        <w:right w:val="none" w:sz="0" w:space="0" w:color="auto"/>
      </w:divBdr>
    </w:div>
    <w:div w:id="709574830">
      <w:bodyDiv w:val="1"/>
      <w:marLeft w:val="0"/>
      <w:marRight w:val="0"/>
      <w:marTop w:val="0"/>
      <w:marBottom w:val="0"/>
      <w:divBdr>
        <w:top w:val="none" w:sz="0" w:space="0" w:color="auto"/>
        <w:left w:val="none" w:sz="0" w:space="0" w:color="auto"/>
        <w:bottom w:val="none" w:sz="0" w:space="0" w:color="auto"/>
        <w:right w:val="none" w:sz="0" w:space="0" w:color="auto"/>
      </w:divBdr>
    </w:div>
    <w:div w:id="710032604">
      <w:bodyDiv w:val="1"/>
      <w:marLeft w:val="0"/>
      <w:marRight w:val="0"/>
      <w:marTop w:val="0"/>
      <w:marBottom w:val="0"/>
      <w:divBdr>
        <w:top w:val="none" w:sz="0" w:space="0" w:color="auto"/>
        <w:left w:val="none" w:sz="0" w:space="0" w:color="auto"/>
        <w:bottom w:val="none" w:sz="0" w:space="0" w:color="auto"/>
        <w:right w:val="none" w:sz="0" w:space="0" w:color="auto"/>
      </w:divBdr>
    </w:div>
    <w:div w:id="718362389">
      <w:bodyDiv w:val="1"/>
      <w:marLeft w:val="0"/>
      <w:marRight w:val="0"/>
      <w:marTop w:val="0"/>
      <w:marBottom w:val="0"/>
      <w:divBdr>
        <w:top w:val="none" w:sz="0" w:space="0" w:color="auto"/>
        <w:left w:val="none" w:sz="0" w:space="0" w:color="auto"/>
        <w:bottom w:val="none" w:sz="0" w:space="0" w:color="auto"/>
        <w:right w:val="none" w:sz="0" w:space="0" w:color="auto"/>
      </w:divBdr>
    </w:div>
    <w:div w:id="792601634">
      <w:marLeft w:val="0"/>
      <w:marRight w:val="0"/>
      <w:marTop w:val="0"/>
      <w:marBottom w:val="0"/>
      <w:divBdr>
        <w:top w:val="none" w:sz="0" w:space="0" w:color="auto"/>
        <w:left w:val="none" w:sz="0" w:space="0" w:color="auto"/>
        <w:bottom w:val="none" w:sz="0" w:space="0" w:color="auto"/>
        <w:right w:val="none" w:sz="0" w:space="0" w:color="auto"/>
      </w:divBdr>
    </w:div>
    <w:div w:id="792601635">
      <w:marLeft w:val="0"/>
      <w:marRight w:val="0"/>
      <w:marTop w:val="0"/>
      <w:marBottom w:val="0"/>
      <w:divBdr>
        <w:top w:val="none" w:sz="0" w:space="0" w:color="auto"/>
        <w:left w:val="none" w:sz="0" w:space="0" w:color="auto"/>
        <w:bottom w:val="none" w:sz="0" w:space="0" w:color="auto"/>
        <w:right w:val="none" w:sz="0" w:space="0" w:color="auto"/>
      </w:divBdr>
    </w:div>
    <w:div w:id="792601636">
      <w:marLeft w:val="0"/>
      <w:marRight w:val="0"/>
      <w:marTop w:val="0"/>
      <w:marBottom w:val="0"/>
      <w:divBdr>
        <w:top w:val="none" w:sz="0" w:space="0" w:color="auto"/>
        <w:left w:val="none" w:sz="0" w:space="0" w:color="auto"/>
        <w:bottom w:val="none" w:sz="0" w:space="0" w:color="auto"/>
        <w:right w:val="none" w:sz="0" w:space="0" w:color="auto"/>
      </w:divBdr>
    </w:div>
    <w:div w:id="792601637">
      <w:marLeft w:val="0"/>
      <w:marRight w:val="0"/>
      <w:marTop w:val="0"/>
      <w:marBottom w:val="0"/>
      <w:divBdr>
        <w:top w:val="none" w:sz="0" w:space="0" w:color="auto"/>
        <w:left w:val="none" w:sz="0" w:space="0" w:color="auto"/>
        <w:bottom w:val="none" w:sz="0" w:space="0" w:color="auto"/>
        <w:right w:val="none" w:sz="0" w:space="0" w:color="auto"/>
      </w:divBdr>
    </w:div>
    <w:div w:id="792601638">
      <w:marLeft w:val="0"/>
      <w:marRight w:val="0"/>
      <w:marTop w:val="0"/>
      <w:marBottom w:val="0"/>
      <w:divBdr>
        <w:top w:val="none" w:sz="0" w:space="0" w:color="auto"/>
        <w:left w:val="none" w:sz="0" w:space="0" w:color="auto"/>
        <w:bottom w:val="none" w:sz="0" w:space="0" w:color="auto"/>
        <w:right w:val="none" w:sz="0" w:space="0" w:color="auto"/>
      </w:divBdr>
    </w:div>
    <w:div w:id="820199939">
      <w:bodyDiv w:val="1"/>
      <w:marLeft w:val="0"/>
      <w:marRight w:val="0"/>
      <w:marTop w:val="0"/>
      <w:marBottom w:val="0"/>
      <w:divBdr>
        <w:top w:val="none" w:sz="0" w:space="0" w:color="auto"/>
        <w:left w:val="none" w:sz="0" w:space="0" w:color="auto"/>
        <w:bottom w:val="none" w:sz="0" w:space="0" w:color="auto"/>
        <w:right w:val="none" w:sz="0" w:space="0" w:color="auto"/>
      </w:divBdr>
    </w:div>
    <w:div w:id="1071536696">
      <w:bodyDiv w:val="1"/>
      <w:marLeft w:val="0"/>
      <w:marRight w:val="0"/>
      <w:marTop w:val="0"/>
      <w:marBottom w:val="0"/>
      <w:divBdr>
        <w:top w:val="none" w:sz="0" w:space="0" w:color="auto"/>
        <w:left w:val="none" w:sz="0" w:space="0" w:color="auto"/>
        <w:bottom w:val="none" w:sz="0" w:space="0" w:color="auto"/>
        <w:right w:val="none" w:sz="0" w:space="0" w:color="auto"/>
      </w:divBdr>
    </w:div>
    <w:div w:id="1127431200">
      <w:bodyDiv w:val="1"/>
      <w:marLeft w:val="0"/>
      <w:marRight w:val="0"/>
      <w:marTop w:val="0"/>
      <w:marBottom w:val="0"/>
      <w:divBdr>
        <w:top w:val="none" w:sz="0" w:space="0" w:color="auto"/>
        <w:left w:val="none" w:sz="0" w:space="0" w:color="auto"/>
        <w:bottom w:val="none" w:sz="0" w:space="0" w:color="auto"/>
        <w:right w:val="none" w:sz="0" w:space="0" w:color="auto"/>
      </w:divBdr>
    </w:div>
    <w:div w:id="1192721008">
      <w:bodyDiv w:val="1"/>
      <w:marLeft w:val="0"/>
      <w:marRight w:val="0"/>
      <w:marTop w:val="0"/>
      <w:marBottom w:val="0"/>
      <w:divBdr>
        <w:top w:val="none" w:sz="0" w:space="0" w:color="auto"/>
        <w:left w:val="none" w:sz="0" w:space="0" w:color="auto"/>
        <w:bottom w:val="none" w:sz="0" w:space="0" w:color="auto"/>
        <w:right w:val="none" w:sz="0" w:space="0" w:color="auto"/>
      </w:divBdr>
    </w:div>
    <w:div w:id="177517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D903E8-976A-4911-AA4D-4A107B94B3B2}">
  <ds:schemaRefs>
    <ds:schemaRef ds:uri="http://schemas.openxmlformats.org/officeDocument/2006/bibliography"/>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29</Pages>
  <Words>10028</Words>
  <Characters>57163</Characters>
  <Application>Microsoft Office Word</Application>
  <DocSecurity>0</DocSecurity>
  <Lines>476</Lines>
  <Paragraphs>134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2025-12-16T10:20:00Z</dcterms:created>
  <dcterms:modified xsi:type="dcterms:W3CDTF">2025-12-16T10:21:00Z</dcterms:modified>
</cp:coreProperties>
</file>